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E219B" w14:textId="77777777" w:rsidR="00B56878" w:rsidRDefault="00B56878">
      <w:pPr>
        <w:pStyle w:val="Title1"/>
      </w:pPr>
    </w:p>
    <w:p w14:paraId="2D5BF5A7" w14:textId="77777777" w:rsidR="00B56878" w:rsidRDefault="00B56878">
      <w:pPr>
        <w:pStyle w:val="Title1"/>
      </w:pPr>
    </w:p>
    <w:p w14:paraId="3BEBBFF1" w14:textId="77777777" w:rsidR="00B56878" w:rsidRDefault="00B56878">
      <w:pPr>
        <w:pStyle w:val="Title1"/>
      </w:pPr>
    </w:p>
    <w:p w14:paraId="5E2F43D6" w14:textId="77777777" w:rsidR="00B56878" w:rsidRDefault="00B56878">
      <w:pPr>
        <w:pStyle w:val="Title1"/>
      </w:pPr>
    </w:p>
    <w:p w14:paraId="564A46ED" w14:textId="77777777" w:rsidR="00B56878" w:rsidRDefault="00B56878">
      <w:pPr>
        <w:pStyle w:val="Title1"/>
      </w:pPr>
    </w:p>
    <w:p w14:paraId="7A8FD84C" w14:textId="77777777" w:rsidR="00B56878" w:rsidRDefault="00B56878">
      <w:pPr>
        <w:pStyle w:val="Title1"/>
      </w:pPr>
      <w:r>
        <w:t xml:space="preserve">CAPRICORN MUNICIPAL </w:t>
      </w:r>
    </w:p>
    <w:p w14:paraId="7B69D284" w14:textId="77777777" w:rsidR="00B56878" w:rsidRDefault="00B56878">
      <w:pPr>
        <w:pStyle w:val="Title1"/>
      </w:pPr>
      <w:r>
        <w:t>DEVELOPMENT GUIDELINES</w:t>
      </w:r>
    </w:p>
    <w:p w14:paraId="25BE1C59" w14:textId="77777777" w:rsidR="00B56878" w:rsidRDefault="00B56878">
      <w:pPr>
        <w:pStyle w:val="Title1"/>
      </w:pPr>
    </w:p>
    <w:p w14:paraId="095248B2" w14:textId="77777777" w:rsidR="00B56878" w:rsidRDefault="00B56878">
      <w:pPr>
        <w:pStyle w:val="Title1"/>
      </w:pPr>
    </w:p>
    <w:p w14:paraId="34BB7748" w14:textId="77777777" w:rsidR="00B56878" w:rsidRDefault="002005B4">
      <w:pPr>
        <w:pStyle w:val="Title1"/>
      </w:pPr>
      <w:r>
        <w:t>EROSION CONTROL AND STORMWATER MANAGEMENT</w:t>
      </w:r>
    </w:p>
    <w:p w14:paraId="16DBDBDA" w14:textId="77777777" w:rsidR="00B56878" w:rsidRDefault="00B56878">
      <w:pPr>
        <w:pStyle w:val="Title1"/>
      </w:pPr>
    </w:p>
    <w:p w14:paraId="0B8DF3BE" w14:textId="77777777" w:rsidR="00B56878" w:rsidRDefault="00B56878">
      <w:pPr>
        <w:pStyle w:val="Title1"/>
      </w:pPr>
      <w:r>
        <w:t>D7</w:t>
      </w:r>
    </w:p>
    <w:p w14:paraId="5FCC86AE" w14:textId="77777777" w:rsidR="00B56878" w:rsidRDefault="00B56878">
      <w:pPr>
        <w:pStyle w:val="Title1"/>
      </w:pPr>
    </w:p>
    <w:p w14:paraId="4457A611" w14:textId="77777777" w:rsidR="00B56878" w:rsidRDefault="00B56878">
      <w:pPr>
        <w:pStyle w:val="Title1"/>
      </w:pPr>
    </w:p>
    <w:p w14:paraId="718AA062" w14:textId="77777777" w:rsidR="00B56878" w:rsidRDefault="002005B4">
      <w:pPr>
        <w:pStyle w:val="Title1"/>
        <w:rPr>
          <w:b/>
        </w:rPr>
      </w:pPr>
      <w:r>
        <w:rPr>
          <w:b/>
        </w:rPr>
        <w:t>DESIGN GUIDELINE</w:t>
      </w:r>
    </w:p>
    <w:p w14:paraId="6E37B101" w14:textId="77777777" w:rsidR="00B56878" w:rsidRDefault="00B56878">
      <w:pPr>
        <w:tabs>
          <w:tab w:val="right" w:pos="9746"/>
        </w:tabs>
        <w:rPr>
          <w:sz w:val="60"/>
        </w:rPr>
      </w:pPr>
    </w:p>
    <w:p w14:paraId="698E78A9" w14:textId="77777777" w:rsidR="00B56878" w:rsidRDefault="00B56878">
      <w:pPr>
        <w:tabs>
          <w:tab w:val="right" w:pos="9746"/>
        </w:tabs>
        <w:rPr>
          <w:sz w:val="60"/>
        </w:rPr>
        <w:sectPr w:rsidR="00B56878">
          <w:headerReference w:type="even" r:id="rId8"/>
          <w:headerReference w:type="default" r:id="rId9"/>
          <w:footerReference w:type="even" r:id="rId10"/>
          <w:footerReference w:type="default" r:id="rId11"/>
          <w:headerReference w:type="first" r:id="rId12"/>
          <w:footerReference w:type="first" r:id="rId13"/>
          <w:pgSz w:w="11906" w:h="16838"/>
          <w:pgMar w:top="720" w:right="1080" w:bottom="720" w:left="1080" w:header="706" w:footer="706" w:gutter="0"/>
          <w:pgNumType w:start="1"/>
          <w:cols w:space="720"/>
          <w:noEndnote/>
          <w:titlePg/>
        </w:sectPr>
      </w:pPr>
    </w:p>
    <w:p w14:paraId="19B7CAA2" w14:textId="77777777" w:rsidR="00470F18" w:rsidRDefault="00470F18" w:rsidP="00470F18">
      <w:pPr>
        <w:pStyle w:val="TOC1"/>
        <w:tabs>
          <w:tab w:val="left" w:pos="1080"/>
        </w:tabs>
        <w:jc w:val="center"/>
      </w:pPr>
      <w:r>
        <w:lastRenderedPageBreak/>
        <w:t>TABLE OF CONTENTS</w:t>
      </w:r>
    </w:p>
    <w:p w14:paraId="3AE55728" w14:textId="77777777" w:rsidR="00470F18" w:rsidRDefault="00470F18" w:rsidP="00470F18">
      <w:pPr>
        <w:tabs>
          <w:tab w:val="center" w:pos="4873"/>
          <w:tab w:val="right" w:pos="9746"/>
        </w:tabs>
        <w:rPr>
          <w:b/>
        </w:rPr>
      </w:pPr>
      <w:r>
        <w:rPr>
          <w:b/>
        </w:rPr>
        <w:t>CLAUSE</w:t>
      </w:r>
      <w:r>
        <w:rPr>
          <w:b/>
        </w:rPr>
        <w:tab/>
        <w:t>CONTENTS</w:t>
      </w:r>
      <w:r>
        <w:rPr>
          <w:b/>
        </w:rPr>
        <w:tab/>
        <w:t>PAGE</w:t>
      </w:r>
    </w:p>
    <w:p w14:paraId="0B4D7D1D" w14:textId="77777777" w:rsidR="00DD390E" w:rsidRDefault="00470F18">
      <w:pPr>
        <w:pStyle w:val="TOC1"/>
        <w:rPr>
          <w:ins w:id="12" w:author="Scott McDonald" w:date="2017-07-25T08:14:00Z"/>
          <w:rFonts w:asciiTheme="minorHAnsi" w:eastAsiaTheme="minorEastAsia" w:hAnsiTheme="minorHAnsi" w:cstheme="minorBidi"/>
          <w:b w:val="0"/>
          <w:noProof/>
          <w:sz w:val="22"/>
          <w:szCs w:val="22"/>
          <w:lang w:eastAsia="en-AU"/>
        </w:rPr>
      </w:pPr>
      <w:r>
        <w:fldChar w:fldCharType="begin"/>
      </w:r>
      <w:r w:rsidR="00722AA3">
        <w:instrText xml:space="preserve"> TOC \o "1-1</w:instrText>
      </w:r>
      <w:r>
        <w:instrText>" \</w:instrText>
      </w:r>
      <w:r w:rsidR="00722AA3">
        <w:instrText>t "Heading 2,2"</w:instrText>
      </w:r>
      <w:r>
        <w:instrText xml:space="preserve"> </w:instrText>
      </w:r>
      <w:r>
        <w:fldChar w:fldCharType="separate"/>
      </w:r>
      <w:ins w:id="13" w:author="Scott McDonald" w:date="2017-07-25T08:14:00Z">
        <w:r w:rsidR="00DD390E">
          <w:rPr>
            <w:noProof/>
          </w:rPr>
          <w:t>GENERAL</w:t>
        </w:r>
        <w:r w:rsidR="00DD390E">
          <w:rPr>
            <w:noProof/>
          </w:rPr>
          <w:tab/>
        </w:r>
        <w:r w:rsidR="00DD390E">
          <w:rPr>
            <w:noProof/>
          </w:rPr>
          <w:fldChar w:fldCharType="begin"/>
        </w:r>
        <w:r w:rsidR="00DD390E">
          <w:rPr>
            <w:noProof/>
          </w:rPr>
          <w:instrText xml:space="preserve"> PAGEREF _Toc488733816 \h </w:instrText>
        </w:r>
      </w:ins>
      <w:r w:rsidR="00DD390E">
        <w:rPr>
          <w:noProof/>
        </w:rPr>
      </w:r>
      <w:r w:rsidR="00DD390E">
        <w:rPr>
          <w:noProof/>
        </w:rPr>
        <w:fldChar w:fldCharType="separate"/>
      </w:r>
      <w:ins w:id="14" w:author="Scott McDonald" w:date="2017-07-25T08:14:00Z">
        <w:r w:rsidR="00DD390E">
          <w:rPr>
            <w:noProof/>
          </w:rPr>
          <w:t>3</w:t>
        </w:r>
        <w:r w:rsidR="00DD390E">
          <w:rPr>
            <w:noProof/>
          </w:rPr>
          <w:fldChar w:fldCharType="end"/>
        </w:r>
      </w:ins>
    </w:p>
    <w:p w14:paraId="36C5845F" w14:textId="77777777" w:rsidR="00DD390E" w:rsidRDefault="00DD390E">
      <w:pPr>
        <w:pStyle w:val="TOC2"/>
        <w:rPr>
          <w:ins w:id="15" w:author="Scott McDonald" w:date="2017-07-25T08:14:00Z"/>
          <w:rFonts w:asciiTheme="minorHAnsi" w:eastAsiaTheme="minorEastAsia" w:hAnsiTheme="minorHAnsi" w:cstheme="minorBidi"/>
          <w:noProof/>
          <w:sz w:val="22"/>
          <w:szCs w:val="22"/>
          <w:lang w:eastAsia="en-AU"/>
        </w:rPr>
      </w:pPr>
      <w:ins w:id="16" w:author="Scott McDonald" w:date="2017-07-25T08:14:00Z">
        <w:r>
          <w:rPr>
            <w:noProof/>
          </w:rPr>
          <w:t>D07.01.</w:t>
        </w:r>
        <w:r>
          <w:rPr>
            <w:rFonts w:asciiTheme="minorHAnsi" w:eastAsiaTheme="minorEastAsia" w:hAnsiTheme="minorHAnsi" w:cstheme="minorBidi"/>
            <w:noProof/>
            <w:sz w:val="22"/>
            <w:szCs w:val="22"/>
            <w:lang w:eastAsia="en-AU"/>
          </w:rPr>
          <w:tab/>
        </w:r>
        <w:r>
          <w:rPr>
            <w:noProof/>
          </w:rPr>
          <w:t>SCOPE</w:t>
        </w:r>
        <w:r>
          <w:rPr>
            <w:noProof/>
          </w:rPr>
          <w:tab/>
        </w:r>
        <w:r>
          <w:rPr>
            <w:noProof/>
          </w:rPr>
          <w:fldChar w:fldCharType="begin"/>
        </w:r>
        <w:r>
          <w:rPr>
            <w:noProof/>
          </w:rPr>
          <w:instrText xml:space="preserve"> PAGEREF _Toc488733817 \h </w:instrText>
        </w:r>
      </w:ins>
      <w:r>
        <w:rPr>
          <w:noProof/>
        </w:rPr>
      </w:r>
      <w:r>
        <w:rPr>
          <w:noProof/>
        </w:rPr>
        <w:fldChar w:fldCharType="separate"/>
      </w:r>
      <w:ins w:id="17" w:author="Scott McDonald" w:date="2017-07-25T08:14:00Z">
        <w:r>
          <w:rPr>
            <w:noProof/>
          </w:rPr>
          <w:t>3</w:t>
        </w:r>
        <w:r>
          <w:rPr>
            <w:noProof/>
          </w:rPr>
          <w:fldChar w:fldCharType="end"/>
        </w:r>
      </w:ins>
    </w:p>
    <w:p w14:paraId="52740B40" w14:textId="77777777" w:rsidR="00DD390E" w:rsidRDefault="00DD390E">
      <w:pPr>
        <w:pStyle w:val="TOC2"/>
        <w:rPr>
          <w:ins w:id="18" w:author="Scott McDonald" w:date="2017-07-25T08:14:00Z"/>
          <w:rFonts w:asciiTheme="minorHAnsi" w:eastAsiaTheme="minorEastAsia" w:hAnsiTheme="minorHAnsi" w:cstheme="minorBidi"/>
          <w:noProof/>
          <w:sz w:val="22"/>
          <w:szCs w:val="22"/>
          <w:lang w:eastAsia="en-AU"/>
        </w:rPr>
      </w:pPr>
      <w:ins w:id="19" w:author="Scott McDonald" w:date="2017-07-25T08:14:00Z">
        <w:r>
          <w:rPr>
            <w:noProof/>
          </w:rPr>
          <w:t>D07.02.</w:t>
        </w:r>
        <w:r>
          <w:rPr>
            <w:rFonts w:asciiTheme="minorHAnsi" w:eastAsiaTheme="minorEastAsia" w:hAnsiTheme="minorHAnsi" w:cstheme="minorBidi"/>
            <w:noProof/>
            <w:sz w:val="22"/>
            <w:szCs w:val="22"/>
            <w:lang w:eastAsia="en-AU"/>
          </w:rPr>
          <w:tab/>
        </w:r>
        <w:r>
          <w:rPr>
            <w:noProof/>
          </w:rPr>
          <w:t>AIMS</w:t>
        </w:r>
        <w:r>
          <w:rPr>
            <w:noProof/>
          </w:rPr>
          <w:tab/>
        </w:r>
        <w:r>
          <w:rPr>
            <w:noProof/>
          </w:rPr>
          <w:fldChar w:fldCharType="begin"/>
        </w:r>
        <w:r>
          <w:rPr>
            <w:noProof/>
          </w:rPr>
          <w:instrText xml:space="preserve"> PAGEREF _Toc488733818 \h </w:instrText>
        </w:r>
      </w:ins>
      <w:r>
        <w:rPr>
          <w:noProof/>
        </w:rPr>
      </w:r>
      <w:r>
        <w:rPr>
          <w:noProof/>
        </w:rPr>
        <w:fldChar w:fldCharType="separate"/>
      </w:r>
      <w:ins w:id="20" w:author="Scott McDonald" w:date="2017-07-25T08:14:00Z">
        <w:r>
          <w:rPr>
            <w:noProof/>
          </w:rPr>
          <w:t>3</w:t>
        </w:r>
        <w:r>
          <w:rPr>
            <w:noProof/>
          </w:rPr>
          <w:fldChar w:fldCharType="end"/>
        </w:r>
      </w:ins>
    </w:p>
    <w:p w14:paraId="48E06ED1" w14:textId="77777777" w:rsidR="00DD390E" w:rsidRDefault="00DD390E">
      <w:pPr>
        <w:pStyle w:val="TOC2"/>
        <w:rPr>
          <w:ins w:id="21" w:author="Scott McDonald" w:date="2017-07-25T08:14:00Z"/>
          <w:rFonts w:asciiTheme="minorHAnsi" w:eastAsiaTheme="minorEastAsia" w:hAnsiTheme="minorHAnsi" w:cstheme="minorBidi"/>
          <w:noProof/>
          <w:sz w:val="22"/>
          <w:szCs w:val="22"/>
          <w:lang w:eastAsia="en-AU"/>
        </w:rPr>
      </w:pPr>
      <w:ins w:id="22" w:author="Scott McDonald" w:date="2017-07-25T08:14:00Z">
        <w:r>
          <w:rPr>
            <w:noProof/>
          </w:rPr>
          <w:t>D07.03.</w:t>
        </w:r>
        <w:r>
          <w:rPr>
            <w:rFonts w:asciiTheme="minorHAnsi" w:eastAsiaTheme="minorEastAsia" w:hAnsiTheme="minorHAnsi" w:cstheme="minorBidi"/>
            <w:noProof/>
            <w:sz w:val="22"/>
            <w:szCs w:val="22"/>
            <w:lang w:eastAsia="en-AU"/>
          </w:rPr>
          <w:tab/>
        </w:r>
        <w:r>
          <w:rPr>
            <w:noProof/>
          </w:rPr>
          <w:t>REFERENCE AND SOURCE DOCUMENTS</w:t>
        </w:r>
        <w:r>
          <w:rPr>
            <w:noProof/>
          </w:rPr>
          <w:tab/>
        </w:r>
        <w:r>
          <w:rPr>
            <w:noProof/>
          </w:rPr>
          <w:fldChar w:fldCharType="begin"/>
        </w:r>
        <w:r>
          <w:rPr>
            <w:noProof/>
          </w:rPr>
          <w:instrText xml:space="preserve"> PAGEREF _Toc488733819 \h </w:instrText>
        </w:r>
      </w:ins>
      <w:r>
        <w:rPr>
          <w:noProof/>
        </w:rPr>
      </w:r>
      <w:r>
        <w:rPr>
          <w:noProof/>
        </w:rPr>
        <w:fldChar w:fldCharType="separate"/>
      </w:r>
      <w:ins w:id="23" w:author="Scott McDonald" w:date="2017-07-25T08:14:00Z">
        <w:r>
          <w:rPr>
            <w:noProof/>
          </w:rPr>
          <w:t>3</w:t>
        </w:r>
        <w:r>
          <w:rPr>
            <w:noProof/>
          </w:rPr>
          <w:fldChar w:fldCharType="end"/>
        </w:r>
      </w:ins>
    </w:p>
    <w:p w14:paraId="65081639" w14:textId="77777777" w:rsidR="00DD390E" w:rsidRDefault="00DD390E">
      <w:pPr>
        <w:pStyle w:val="TOC2"/>
        <w:rPr>
          <w:ins w:id="24" w:author="Scott McDonald" w:date="2017-07-25T08:14:00Z"/>
          <w:rFonts w:asciiTheme="minorHAnsi" w:eastAsiaTheme="minorEastAsia" w:hAnsiTheme="minorHAnsi" w:cstheme="minorBidi"/>
          <w:noProof/>
          <w:sz w:val="22"/>
          <w:szCs w:val="22"/>
          <w:lang w:eastAsia="en-AU"/>
        </w:rPr>
      </w:pPr>
      <w:ins w:id="25" w:author="Scott McDonald" w:date="2017-07-25T08:14:00Z">
        <w:r>
          <w:rPr>
            <w:noProof/>
          </w:rPr>
          <w:t>D07.04.</w:t>
        </w:r>
        <w:r>
          <w:rPr>
            <w:rFonts w:asciiTheme="minorHAnsi" w:eastAsiaTheme="minorEastAsia" w:hAnsiTheme="minorHAnsi" w:cstheme="minorBidi"/>
            <w:noProof/>
            <w:sz w:val="22"/>
            <w:szCs w:val="22"/>
            <w:lang w:eastAsia="en-AU"/>
          </w:rPr>
          <w:tab/>
        </w:r>
        <w:r>
          <w:rPr>
            <w:noProof/>
          </w:rPr>
          <w:t>PLANNING &amp; CONCEPT DESIGN</w:t>
        </w:r>
        <w:r>
          <w:rPr>
            <w:noProof/>
          </w:rPr>
          <w:tab/>
        </w:r>
        <w:r>
          <w:rPr>
            <w:noProof/>
          </w:rPr>
          <w:fldChar w:fldCharType="begin"/>
        </w:r>
        <w:r>
          <w:rPr>
            <w:noProof/>
          </w:rPr>
          <w:instrText xml:space="preserve"> PAGEREF _Toc488733820 \h </w:instrText>
        </w:r>
      </w:ins>
      <w:r>
        <w:rPr>
          <w:noProof/>
        </w:rPr>
      </w:r>
      <w:r>
        <w:rPr>
          <w:noProof/>
        </w:rPr>
        <w:fldChar w:fldCharType="separate"/>
      </w:r>
      <w:ins w:id="26" w:author="Scott McDonald" w:date="2017-07-25T08:14:00Z">
        <w:r>
          <w:rPr>
            <w:noProof/>
          </w:rPr>
          <w:t>4</w:t>
        </w:r>
        <w:r>
          <w:rPr>
            <w:noProof/>
          </w:rPr>
          <w:fldChar w:fldCharType="end"/>
        </w:r>
      </w:ins>
    </w:p>
    <w:p w14:paraId="024981CC" w14:textId="77777777" w:rsidR="00DD390E" w:rsidRDefault="00DD390E">
      <w:pPr>
        <w:pStyle w:val="TOC2"/>
        <w:rPr>
          <w:ins w:id="27" w:author="Scott McDonald" w:date="2017-07-25T08:14:00Z"/>
          <w:rFonts w:asciiTheme="minorHAnsi" w:eastAsiaTheme="minorEastAsia" w:hAnsiTheme="minorHAnsi" w:cstheme="minorBidi"/>
          <w:noProof/>
          <w:sz w:val="22"/>
          <w:szCs w:val="22"/>
          <w:lang w:eastAsia="en-AU"/>
        </w:rPr>
      </w:pPr>
      <w:ins w:id="28" w:author="Scott McDonald" w:date="2017-07-25T08:14:00Z">
        <w:r>
          <w:rPr>
            <w:noProof/>
          </w:rPr>
          <w:t>D07.05.</w:t>
        </w:r>
        <w:r>
          <w:rPr>
            <w:rFonts w:asciiTheme="minorHAnsi" w:eastAsiaTheme="minorEastAsia" w:hAnsiTheme="minorHAnsi" w:cstheme="minorBidi"/>
            <w:noProof/>
            <w:sz w:val="22"/>
            <w:szCs w:val="22"/>
            <w:lang w:eastAsia="en-AU"/>
          </w:rPr>
          <w:tab/>
        </w:r>
        <w:r>
          <w:rPr>
            <w:noProof/>
          </w:rPr>
          <w:t>DETAILED DESIGN</w:t>
        </w:r>
        <w:r>
          <w:rPr>
            <w:noProof/>
          </w:rPr>
          <w:tab/>
        </w:r>
        <w:r>
          <w:rPr>
            <w:noProof/>
          </w:rPr>
          <w:fldChar w:fldCharType="begin"/>
        </w:r>
        <w:r>
          <w:rPr>
            <w:noProof/>
          </w:rPr>
          <w:instrText xml:space="preserve"> PAGEREF _Toc488733821 \h </w:instrText>
        </w:r>
      </w:ins>
      <w:r>
        <w:rPr>
          <w:noProof/>
        </w:rPr>
      </w:r>
      <w:r>
        <w:rPr>
          <w:noProof/>
        </w:rPr>
        <w:fldChar w:fldCharType="separate"/>
      </w:r>
      <w:ins w:id="29" w:author="Scott McDonald" w:date="2017-07-25T08:14:00Z">
        <w:r>
          <w:rPr>
            <w:noProof/>
          </w:rPr>
          <w:t>5</w:t>
        </w:r>
        <w:r>
          <w:rPr>
            <w:noProof/>
          </w:rPr>
          <w:fldChar w:fldCharType="end"/>
        </w:r>
      </w:ins>
    </w:p>
    <w:p w14:paraId="5905109A" w14:textId="77777777" w:rsidR="00DD390E" w:rsidRDefault="00DD390E">
      <w:pPr>
        <w:pStyle w:val="TOC1"/>
        <w:rPr>
          <w:ins w:id="30" w:author="Scott McDonald" w:date="2017-07-25T08:14:00Z"/>
          <w:rFonts w:asciiTheme="minorHAnsi" w:eastAsiaTheme="minorEastAsia" w:hAnsiTheme="minorHAnsi" w:cstheme="minorBidi"/>
          <w:b w:val="0"/>
          <w:noProof/>
          <w:sz w:val="22"/>
          <w:szCs w:val="22"/>
          <w:lang w:eastAsia="en-AU"/>
        </w:rPr>
      </w:pPr>
      <w:ins w:id="31" w:author="Scott McDonald" w:date="2017-07-25T08:14:00Z">
        <w:r>
          <w:rPr>
            <w:noProof/>
          </w:rPr>
          <w:t>EROSION CONTROL</w:t>
        </w:r>
        <w:r>
          <w:rPr>
            <w:noProof/>
          </w:rPr>
          <w:tab/>
        </w:r>
        <w:r>
          <w:rPr>
            <w:noProof/>
          </w:rPr>
          <w:fldChar w:fldCharType="begin"/>
        </w:r>
        <w:r>
          <w:rPr>
            <w:noProof/>
          </w:rPr>
          <w:instrText xml:space="preserve"> PAGEREF _Toc488733822 \h </w:instrText>
        </w:r>
      </w:ins>
      <w:r>
        <w:rPr>
          <w:noProof/>
        </w:rPr>
      </w:r>
      <w:r>
        <w:rPr>
          <w:noProof/>
        </w:rPr>
        <w:fldChar w:fldCharType="separate"/>
      </w:r>
      <w:ins w:id="32" w:author="Scott McDonald" w:date="2017-07-25T08:14:00Z">
        <w:r>
          <w:rPr>
            <w:noProof/>
          </w:rPr>
          <w:t>6</w:t>
        </w:r>
        <w:r>
          <w:rPr>
            <w:noProof/>
          </w:rPr>
          <w:fldChar w:fldCharType="end"/>
        </w:r>
      </w:ins>
    </w:p>
    <w:p w14:paraId="325AC535" w14:textId="77777777" w:rsidR="00DD390E" w:rsidRDefault="00DD390E">
      <w:pPr>
        <w:pStyle w:val="TOC2"/>
        <w:rPr>
          <w:ins w:id="33" w:author="Scott McDonald" w:date="2017-07-25T08:14:00Z"/>
          <w:rFonts w:asciiTheme="minorHAnsi" w:eastAsiaTheme="minorEastAsia" w:hAnsiTheme="minorHAnsi" w:cstheme="minorBidi"/>
          <w:noProof/>
          <w:sz w:val="22"/>
          <w:szCs w:val="22"/>
          <w:lang w:eastAsia="en-AU"/>
        </w:rPr>
      </w:pPr>
      <w:ins w:id="34" w:author="Scott McDonald" w:date="2017-07-25T08:14:00Z">
        <w:r>
          <w:rPr>
            <w:noProof/>
          </w:rPr>
          <w:t>D07.06.</w:t>
        </w:r>
        <w:r>
          <w:rPr>
            <w:rFonts w:asciiTheme="minorHAnsi" w:eastAsiaTheme="minorEastAsia" w:hAnsiTheme="minorHAnsi" w:cstheme="minorBidi"/>
            <w:noProof/>
            <w:sz w:val="22"/>
            <w:szCs w:val="22"/>
            <w:lang w:eastAsia="en-AU"/>
          </w:rPr>
          <w:tab/>
        </w:r>
        <w:r>
          <w:rPr>
            <w:noProof/>
          </w:rPr>
          <w:t>BUFFER ZONES</w:t>
        </w:r>
        <w:r>
          <w:rPr>
            <w:noProof/>
          </w:rPr>
          <w:tab/>
        </w:r>
        <w:r>
          <w:rPr>
            <w:noProof/>
          </w:rPr>
          <w:fldChar w:fldCharType="begin"/>
        </w:r>
        <w:r>
          <w:rPr>
            <w:noProof/>
          </w:rPr>
          <w:instrText xml:space="preserve"> PAGEREF _Toc488733823 \h </w:instrText>
        </w:r>
      </w:ins>
      <w:r>
        <w:rPr>
          <w:noProof/>
        </w:rPr>
      </w:r>
      <w:r>
        <w:rPr>
          <w:noProof/>
        </w:rPr>
        <w:fldChar w:fldCharType="separate"/>
      </w:r>
      <w:ins w:id="35" w:author="Scott McDonald" w:date="2017-07-25T08:14:00Z">
        <w:r>
          <w:rPr>
            <w:noProof/>
          </w:rPr>
          <w:t>6</w:t>
        </w:r>
        <w:r>
          <w:rPr>
            <w:noProof/>
          </w:rPr>
          <w:fldChar w:fldCharType="end"/>
        </w:r>
      </w:ins>
    </w:p>
    <w:p w14:paraId="5F4C43E4" w14:textId="77777777" w:rsidR="00DD390E" w:rsidRDefault="00DD390E">
      <w:pPr>
        <w:pStyle w:val="TOC2"/>
        <w:rPr>
          <w:ins w:id="36" w:author="Scott McDonald" w:date="2017-07-25T08:14:00Z"/>
          <w:rFonts w:asciiTheme="minorHAnsi" w:eastAsiaTheme="minorEastAsia" w:hAnsiTheme="minorHAnsi" w:cstheme="minorBidi"/>
          <w:noProof/>
          <w:sz w:val="22"/>
          <w:szCs w:val="22"/>
          <w:lang w:eastAsia="en-AU"/>
        </w:rPr>
      </w:pPr>
      <w:ins w:id="37" w:author="Scott McDonald" w:date="2017-07-25T08:14:00Z">
        <w:r>
          <w:rPr>
            <w:noProof/>
          </w:rPr>
          <w:t>D07.07.</w:t>
        </w:r>
        <w:r>
          <w:rPr>
            <w:rFonts w:asciiTheme="minorHAnsi" w:eastAsiaTheme="minorEastAsia" w:hAnsiTheme="minorHAnsi" w:cstheme="minorBidi"/>
            <w:noProof/>
            <w:sz w:val="22"/>
            <w:szCs w:val="22"/>
            <w:lang w:eastAsia="en-AU"/>
          </w:rPr>
          <w:tab/>
        </w:r>
        <w:r>
          <w:rPr>
            <w:noProof/>
          </w:rPr>
          <w:t>"NO ACCESS" AREAS</w:t>
        </w:r>
        <w:r>
          <w:rPr>
            <w:noProof/>
          </w:rPr>
          <w:tab/>
        </w:r>
        <w:r>
          <w:rPr>
            <w:noProof/>
          </w:rPr>
          <w:fldChar w:fldCharType="begin"/>
        </w:r>
        <w:r>
          <w:rPr>
            <w:noProof/>
          </w:rPr>
          <w:instrText xml:space="preserve"> PAGEREF _Toc488733824 \h </w:instrText>
        </w:r>
      </w:ins>
      <w:r>
        <w:rPr>
          <w:noProof/>
        </w:rPr>
      </w:r>
      <w:r>
        <w:rPr>
          <w:noProof/>
        </w:rPr>
        <w:fldChar w:fldCharType="separate"/>
      </w:r>
      <w:ins w:id="38" w:author="Scott McDonald" w:date="2017-07-25T08:14:00Z">
        <w:r>
          <w:rPr>
            <w:noProof/>
          </w:rPr>
          <w:t>6</w:t>
        </w:r>
        <w:r>
          <w:rPr>
            <w:noProof/>
          </w:rPr>
          <w:fldChar w:fldCharType="end"/>
        </w:r>
      </w:ins>
    </w:p>
    <w:p w14:paraId="0BD5602B" w14:textId="77777777" w:rsidR="00DD390E" w:rsidRDefault="00DD390E">
      <w:pPr>
        <w:pStyle w:val="TOC2"/>
        <w:rPr>
          <w:ins w:id="39" w:author="Scott McDonald" w:date="2017-07-25T08:14:00Z"/>
          <w:rFonts w:asciiTheme="minorHAnsi" w:eastAsiaTheme="minorEastAsia" w:hAnsiTheme="minorHAnsi" w:cstheme="minorBidi"/>
          <w:noProof/>
          <w:sz w:val="22"/>
          <w:szCs w:val="22"/>
          <w:lang w:eastAsia="en-AU"/>
        </w:rPr>
      </w:pPr>
      <w:ins w:id="40" w:author="Scott McDonald" w:date="2017-07-25T08:14:00Z">
        <w:r>
          <w:rPr>
            <w:noProof/>
          </w:rPr>
          <w:t>D07.08.</w:t>
        </w:r>
        <w:r>
          <w:rPr>
            <w:rFonts w:asciiTheme="minorHAnsi" w:eastAsiaTheme="minorEastAsia" w:hAnsiTheme="minorHAnsi" w:cstheme="minorBidi"/>
            <w:noProof/>
            <w:sz w:val="22"/>
            <w:szCs w:val="22"/>
            <w:lang w:eastAsia="en-AU"/>
          </w:rPr>
          <w:tab/>
        </w:r>
        <w:r>
          <w:rPr>
            <w:noProof/>
          </w:rPr>
          <w:t>DIVERSION WORKS</w:t>
        </w:r>
        <w:r>
          <w:rPr>
            <w:noProof/>
          </w:rPr>
          <w:tab/>
        </w:r>
        <w:r>
          <w:rPr>
            <w:noProof/>
          </w:rPr>
          <w:fldChar w:fldCharType="begin"/>
        </w:r>
        <w:r>
          <w:rPr>
            <w:noProof/>
          </w:rPr>
          <w:instrText xml:space="preserve"> PAGEREF _Toc488733825 \h </w:instrText>
        </w:r>
      </w:ins>
      <w:r>
        <w:rPr>
          <w:noProof/>
        </w:rPr>
      </w:r>
      <w:r>
        <w:rPr>
          <w:noProof/>
        </w:rPr>
        <w:fldChar w:fldCharType="separate"/>
      </w:r>
      <w:ins w:id="41" w:author="Scott McDonald" w:date="2017-07-25T08:14:00Z">
        <w:r>
          <w:rPr>
            <w:noProof/>
          </w:rPr>
          <w:t>7</w:t>
        </w:r>
        <w:r>
          <w:rPr>
            <w:noProof/>
          </w:rPr>
          <w:fldChar w:fldCharType="end"/>
        </w:r>
      </w:ins>
    </w:p>
    <w:p w14:paraId="13D6F909" w14:textId="77777777" w:rsidR="00DD390E" w:rsidRDefault="00DD390E">
      <w:pPr>
        <w:pStyle w:val="TOC2"/>
        <w:rPr>
          <w:ins w:id="42" w:author="Scott McDonald" w:date="2017-07-25T08:14:00Z"/>
          <w:rFonts w:asciiTheme="minorHAnsi" w:eastAsiaTheme="minorEastAsia" w:hAnsiTheme="minorHAnsi" w:cstheme="minorBidi"/>
          <w:noProof/>
          <w:sz w:val="22"/>
          <w:szCs w:val="22"/>
          <w:lang w:eastAsia="en-AU"/>
        </w:rPr>
      </w:pPr>
      <w:ins w:id="43" w:author="Scott McDonald" w:date="2017-07-25T08:14:00Z">
        <w:r>
          <w:rPr>
            <w:noProof/>
          </w:rPr>
          <w:t>D07.09.</w:t>
        </w:r>
        <w:r>
          <w:rPr>
            <w:rFonts w:asciiTheme="minorHAnsi" w:eastAsiaTheme="minorEastAsia" w:hAnsiTheme="minorHAnsi" w:cstheme="minorBidi"/>
            <w:noProof/>
            <w:sz w:val="22"/>
            <w:szCs w:val="22"/>
            <w:lang w:eastAsia="en-AU"/>
          </w:rPr>
          <w:tab/>
        </w:r>
        <w:r>
          <w:rPr>
            <w:noProof/>
          </w:rPr>
          <w:t>DROP DOWN DRAINS</w:t>
        </w:r>
        <w:r>
          <w:rPr>
            <w:noProof/>
          </w:rPr>
          <w:tab/>
        </w:r>
        <w:r>
          <w:rPr>
            <w:noProof/>
          </w:rPr>
          <w:fldChar w:fldCharType="begin"/>
        </w:r>
        <w:r>
          <w:rPr>
            <w:noProof/>
          </w:rPr>
          <w:instrText xml:space="preserve"> PAGEREF _Toc488733826 \h </w:instrText>
        </w:r>
      </w:ins>
      <w:r>
        <w:rPr>
          <w:noProof/>
        </w:rPr>
      </w:r>
      <w:r>
        <w:rPr>
          <w:noProof/>
        </w:rPr>
        <w:fldChar w:fldCharType="separate"/>
      </w:r>
      <w:ins w:id="44" w:author="Scott McDonald" w:date="2017-07-25T08:14:00Z">
        <w:r>
          <w:rPr>
            <w:noProof/>
          </w:rPr>
          <w:t>8</w:t>
        </w:r>
        <w:r>
          <w:rPr>
            <w:noProof/>
          </w:rPr>
          <w:fldChar w:fldCharType="end"/>
        </w:r>
      </w:ins>
    </w:p>
    <w:p w14:paraId="391C9693" w14:textId="77777777" w:rsidR="00DD390E" w:rsidRDefault="00DD390E">
      <w:pPr>
        <w:pStyle w:val="TOC2"/>
        <w:rPr>
          <w:ins w:id="45" w:author="Scott McDonald" w:date="2017-07-25T08:14:00Z"/>
          <w:rFonts w:asciiTheme="minorHAnsi" w:eastAsiaTheme="minorEastAsia" w:hAnsiTheme="minorHAnsi" w:cstheme="minorBidi"/>
          <w:noProof/>
          <w:sz w:val="22"/>
          <w:szCs w:val="22"/>
          <w:lang w:eastAsia="en-AU"/>
        </w:rPr>
      </w:pPr>
      <w:ins w:id="46" w:author="Scott McDonald" w:date="2017-07-25T08:14:00Z">
        <w:r>
          <w:rPr>
            <w:noProof/>
          </w:rPr>
          <w:t>D07.10.</w:t>
        </w:r>
        <w:r>
          <w:rPr>
            <w:rFonts w:asciiTheme="minorHAnsi" w:eastAsiaTheme="minorEastAsia" w:hAnsiTheme="minorHAnsi" w:cstheme="minorBidi"/>
            <w:noProof/>
            <w:sz w:val="22"/>
            <w:szCs w:val="22"/>
            <w:lang w:eastAsia="en-AU"/>
          </w:rPr>
          <w:tab/>
        </w:r>
        <w:r>
          <w:rPr>
            <w:noProof/>
          </w:rPr>
          <w:t>STOCKPILES</w:t>
        </w:r>
        <w:r>
          <w:rPr>
            <w:noProof/>
          </w:rPr>
          <w:tab/>
        </w:r>
        <w:r>
          <w:rPr>
            <w:noProof/>
          </w:rPr>
          <w:fldChar w:fldCharType="begin"/>
        </w:r>
        <w:r>
          <w:rPr>
            <w:noProof/>
          </w:rPr>
          <w:instrText xml:space="preserve"> PAGEREF _Toc488733827 \h </w:instrText>
        </w:r>
      </w:ins>
      <w:r>
        <w:rPr>
          <w:noProof/>
        </w:rPr>
      </w:r>
      <w:r>
        <w:rPr>
          <w:noProof/>
        </w:rPr>
        <w:fldChar w:fldCharType="separate"/>
      </w:r>
      <w:ins w:id="47" w:author="Scott McDonald" w:date="2017-07-25T08:14:00Z">
        <w:r>
          <w:rPr>
            <w:noProof/>
          </w:rPr>
          <w:t>8</w:t>
        </w:r>
        <w:r>
          <w:rPr>
            <w:noProof/>
          </w:rPr>
          <w:fldChar w:fldCharType="end"/>
        </w:r>
      </w:ins>
    </w:p>
    <w:p w14:paraId="18C96A1C" w14:textId="77777777" w:rsidR="00DD390E" w:rsidRDefault="00DD390E">
      <w:pPr>
        <w:pStyle w:val="TOC2"/>
        <w:rPr>
          <w:ins w:id="48" w:author="Scott McDonald" w:date="2017-07-25T08:14:00Z"/>
          <w:rFonts w:asciiTheme="minorHAnsi" w:eastAsiaTheme="minorEastAsia" w:hAnsiTheme="minorHAnsi" w:cstheme="minorBidi"/>
          <w:noProof/>
          <w:sz w:val="22"/>
          <w:szCs w:val="22"/>
          <w:lang w:eastAsia="en-AU"/>
        </w:rPr>
      </w:pPr>
      <w:ins w:id="49" w:author="Scott McDonald" w:date="2017-07-25T08:14:00Z">
        <w:r>
          <w:rPr>
            <w:noProof/>
          </w:rPr>
          <w:t>D07.11.</w:t>
        </w:r>
        <w:r>
          <w:rPr>
            <w:rFonts w:asciiTheme="minorHAnsi" w:eastAsiaTheme="minorEastAsia" w:hAnsiTheme="minorHAnsi" w:cstheme="minorBidi"/>
            <w:noProof/>
            <w:sz w:val="22"/>
            <w:szCs w:val="22"/>
            <w:lang w:eastAsia="en-AU"/>
          </w:rPr>
          <w:tab/>
        </w:r>
        <w:r>
          <w:rPr>
            <w:noProof/>
          </w:rPr>
          <w:t>SEDIMENT BASINS/TRAPS/DAMS</w:t>
        </w:r>
        <w:r>
          <w:rPr>
            <w:noProof/>
          </w:rPr>
          <w:tab/>
        </w:r>
        <w:r>
          <w:rPr>
            <w:noProof/>
          </w:rPr>
          <w:fldChar w:fldCharType="begin"/>
        </w:r>
        <w:r>
          <w:rPr>
            <w:noProof/>
          </w:rPr>
          <w:instrText xml:space="preserve"> PAGEREF _Toc488733828 \h </w:instrText>
        </w:r>
      </w:ins>
      <w:r>
        <w:rPr>
          <w:noProof/>
        </w:rPr>
      </w:r>
      <w:r>
        <w:rPr>
          <w:noProof/>
        </w:rPr>
        <w:fldChar w:fldCharType="separate"/>
      </w:r>
      <w:ins w:id="50" w:author="Scott McDonald" w:date="2017-07-25T08:14:00Z">
        <w:r>
          <w:rPr>
            <w:noProof/>
          </w:rPr>
          <w:t>9</w:t>
        </w:r>
        <w:r>
          <w:rPr>
            <w:noProof/>
          </w:rPr>
          <w:fldChar w:fldCharType="end"/>
        </w:r>
      </w:ins>
    </w:p>
    <w:p w14:paraId="01F86C72" w14:textId="77777777" w:rsidR="00DD390E" w:rsidRDefault="00DD390E">
      <w:pPr>
        <w:pStyle w:val="TOC2"/>
        <w:rPr>
          <w:ins w:id="51" w:author="Scott McDonald" w:date="2017-07-25T08:14:00Z"/>
          <w:rFonts w:asciiTheme="minorHAnsi" w:eastAsiaTheme="minorEastAsia" w:hAnsiTheme="minorHAnsi" w:cstheme="minorBidi"/>
          <w:noProof/>
          <w:sz w:val="22"/>
          <w:szCs w:val="22"/>
          <w:lang w:eastAsia="en-AU"/>
        </w:rPr>
      </w:pPr>
      <w:ins w:id="52" w:author="Scott McDonald" w:date="2017-07-25T08:14:00Z">
        <w:r>
          <w:rPr>
            <w:noProof/>
          </w:rPr>
          <w:t>D07.12.</w:t>
        </w:r>
        <w:r>
          <w:rPr>
            <w:rFonts w:asciiTheme="minorHAnsi" w:eastAsiaTheme="minorEastAsia" w:hAnsiTheme="minorHAnsi" w:cstheme="minorBidi"/>
            <w:noProof/>
            <w:sz w:val="22"/>
            <w:szCs w:val="22"/>
            <w:lang w:eastAsia="en-AU"/>
          </w:rPr>
          <w:tab/>
        </w:r>
        <w:r>
          <w:rPr>
            <w:noProof/>
          </w:rPr>
          <w:t>SEDIMENT TRAPS/ BARRIERS FOR MINOR CATCHMENTS</w:t>
        </w:r>
        <w:r>
          <w:rPr>
            <w:noProof/>
          </w:rPr>
          <w:tab/>
        </w:r>
        <w:r>
          <w:rPr>
            <w:noProof/>
          </w:rPr>
          <w:fldChar w:fldCharType="begin"/>
        </w:r>
        <w:r>
          <w:rPr>
            <w:noProof/>
          </w:rPr>
          <w:instrText xml:space="preserve"> PAGEREF _Toc488733829 \h </w:instrText>
        </w:r>
      </w:ins>
      <w:r>
        <w:rPr>
          <w:noProof/>
        </w:rPr>
      </w:r>
      <w:r>
        <w:rPr>
          <w:noProof/>
        </w:rPr>
        <w:fldChar w:fldCharType="separate"/>
      </w:r>
      <w:ins w:id="53" w:author="Scott McDonald" w:date="2017-07-25T08:14:00Z">
        <w:r>
          <w:rPr>
            <w:noProof/>
          </w:rPr>
          <w:t>11</w:t>
        </w:r>
        <w:r>
          <w:rPr>
            <w:noProof/>
          </w:rPr>
          <w:fldChar w:fldCharType="end"/>
        </w:r>
      </w:ins>
    </w:p>
    <w:p w14:paraId="326514B3" w14:textId="77777777" w:rsidR="00DD390E" w:rsidRDefault="00DD390E">
      <w:pPr>
        <w:pStyle w:val="TOC2"/>
        <w:rPr>
          <w:ins w:id="54" w:author="Scott McDonald" w:date="2017-07-25T08:14:00Z"/>
          <w:rFonts w:asciiTheme="minorHAnsi" w:eastAsiaTheme="minorEastAsia" w:hAnsiTheme="minorHAnsi" w:cstheme="minorBidi"/>
          <w:noProof/>
          <w:sz w:val="22"/>
          <w:szCs w:val="22"/>
          <w:lang w:eastAsia="en-AU"/>
        </w:rPr>
      </w:pPr>
      <w:ins w:id="55" w:author="Scott McDonald" w:date="2017-07-25T08:14:00Z">
        <w:r>
          <w:rPr>
            <w:noProof/>
          </w:rPr>
          <w:t>D07.13.</w:t>
        </w:r>
        <w:r>
          <w:rPr>
            <w:rFonts w:asciiTheme="minorHAnsi" w:eastAsiaTheme="minorEastAsia" w:hAnsiTheme="minorHAnsi" w:cstheme="minorBidi"/>
            <w:noProof/>
            <w:sz w:val="22"/>
            <w:szCs w:val="22"/>
            <w:lang w:eastAsia="en-AU"/>
          </w:rPr>
          <w:tab/>
        </w:r>
        <w:r>
          <w:rPr>
            <w:noProof/>
          </w:rPr>
          <w:t>THE LOCATION OF SHAKEDOWN AREAS AND ACCESS STABILISATION</w:t>
        </w:r>
        <w:r>
          <w:rPr>
            <w:noProof/>
          </w:rPr>
          <w:tab/>
        </w:r>
        <w:r>
          <w:rPr>
            <w:noProof/>
          </w:rPr>
          <w:fldChar w:fldCharType="begin"/>
        </w:r>
        <w:r>
          <w:rPr>
            <w:noProof/>
          </w:rPr>
          <w:instrText xml:space="preserve"> PAGEREF _Toc488733830 \h </w:instrText>
        </w:r>
      </w:ins>
      <w:r>
        <w:rPr>
          <w:noProof/>
        </w:rPr>
      </w:r>
      <w:r>
        <w:rPr>
          <w:noProof/>
        </w:rPr>
        <w:fldChar w:fldCharType="separate"/>
      </w:r>
      <w:ins w:id="56" w:author="Scott McDonald" w:date="2017-07-25T08:14:00Z">
        <w:r>
          <w:rPr>
            <w:noProof/>
          </w:rPr>
          <w:t>12</w:t>
        </w:r>
        <w:r>
          <w:rPr>
            <w:noProof/>
          </w:rPr>
          <w:fldChar w:fldCharType="end"/>
        </w:r>
      </w:ins>
    </w:p>
    <w:p w14:paraId="6AD7F536" w14:textId="77777777" w:rsidR="00DD390E" w:rsidRDefault="00DD390E">
      <w:pPr>
        <w:pStyle w:val="TOC2"/>
        <w:rPr>
          <w:ins w:id="57" w:author="Scott McDonald" w:date="2017-07-25T08:14:00Z"/>
          <w:rFonts w:asciiTheme="minorHAnsi" w:eastAsiaTheme="minorEastAsia" w:hAnsiTheme="minorHAnsi" w:cstheme="minorBidi"/>
          <w:noProof/>
          <w:sz w:val="22"/>
          <w:szCs w:val="22"/>
          <w:lang w:eastAsia="en-AU"/>
        </w:rPr>
      </w:pPr>
      <w:ins w:id="58" w:author="Scott McDonald" w:date="2017-07-25T08:14:00Z">
        <w:r>
          <w:rPr>
            <w:noProof/>
          </w:rPr>
          <w:t>D07.14.</w:t>
        </w:r>
        <w:r>
          <w:rPr>
            <w:rFonts w:asciiTheme="minorHAnsi" w:eastAsiaTheme="minorEastAsia" w:hAnsiTheme="minorHAnsi" w:cstheme="minorBidi"/>
            <w:noProof/>
            <w:sz w:val="22"/>
            <w:szCs w:val="22"/>
            <w:lang w:eastAsia="en-AU"/>
          </w:rPr>
          <w:tab/>
        </w:r>
        <w:r>
          <w:rPr>
            <w:noProof/>
          </w:rPr>
          <w:t>WIND EROSION/DUST CONTROL</w:t>
        </w:r>
        <w:r>
          <w:rPr>
            <w:noProof/>
          </w:rPr>
          <w:tab/>
        </w:r>
        <w:r>
          <w:rPr>
            <w:noProof/>
          </w:rPr>
          <w:fldChar w:fldCharType="begin"/>
        </w:r>
        <w:r>
          <w:rPr>
            <w:noProof/>
          </w:rPr>
          <w:instrText xml:space="preserve"> PAGEREF _Toc488733831 \h </w:instrText>
        </w:r>
      </w:ins>
      <w:r>
        <w:rPr>
          <w:noProof/>
        </w:rPr>
      </w:r>
      <w:r>
        <w:rPr>
          <w:noProof/>
        </w:rPr>
        <w:fldChar w:fldCharType="separate"/>
      </w:r>
      <w:ins w:id="59" w:author="Scott McDonald" w:date="2017-07-25T08:14:00Z">
        <w:r>
          <w:rPr>
            <w:noProof/>
          </w:rPr>
          <w:t>12</w:t>
        </w:r>
        <w:r>
          <w:rPr>
            <w:noProof/>
          </w:rPr>
          <w:fldChar w:fldCharType="end"/>
        </w:r>
      </w:ins>
    </w:p>
    <w:p w14:paraId="79E715D2" w14:textId="77777777" w:rsidR="00DD390E" w:rsidRDefault="00DD390E">
      <w:pPr>
        <w:pStyle w:val="TOC2"/>
        <w:rPr>
          <w:ins w:id="60" w:author="Scott McDonald" w:date="2017-07-25T08:14:00Z"/>
          <w:rFonts w:asciiTheme="minorHAnsi" w:eastAsiaTheme="minorEastAsia" w:hAnsiTheme="minorHAnsi" w:cstheme="minorBidi"/>
          <w:noProof/>
          <w:sz w:val="22"/>
          <w:szCs w:val="22"/>
          <w:lang w:eastAsia="en-AU"/>
        </w:rPr>
      </w:pPr>
      <w:ins w:id="61" w:author="Scott McDonald" w:date="2017-07-25T08:14:00Z">
        <w:r>
          <w:rPr>
            <w:noProof/>
          </w:rPr>
          <w:t>D07.15.</w:t>
        </w:r>
        <w:r>
          <w:rPr>
            <w:rFonts w:asciiTheme="minorHAnsi" w:eastAsiaTheme="minorEastAsia" w:hAnsiTheme="minorHAnsi" w:cstheme="minorBidi"/>
            <w:noProof/>
            <w:sz w:val="22"/>
            <w:szCs w:val="22"/>
            <w:lang w:eastAsia="en-AU"/>
          </w:rPr>
          <w:tab/>
        </w:r>
        <w:r>
          <w:rPr>
            <w:noProof/>
          </w:rPr>
          <w:t>REQUIREMENTS FOR BUILDING SITES</w:t>
        </w:r>
        <w:r>
          <w:rPr>
            <w:noProof/>
          </w:rPr>
          <w:tab/>
        </w:r>
        <w:r>
          <w:rPr>
            <w:noProof/>
          </w:rPr>
          <w:fldChar w:fldCharType="begin"/>
        </w:r>
        <w:r>
          <w:rPr>
            <w:noProof/>
          </w:rPr>
          <w:instrText xml:space="preserve"> PAGEREF _Toc488733832 \h </w:instrText>
        </w:r>
      </w:ins>
      <w:r>
        <w:rPr>
          <w:noProof/>
        </w:rPr>
      </w:r>
      <w:r>
        <w:rPr>
          <w:noProof/>
        </w:rPr>
        <w:fldChar w:fldCharType="separate"/>
      </w:r>
      <w:ins w:id="62" w:author="Scott McDonald" w:date="2017-07-25T08:14:00Z">
        <w:r>
          <w:rPr>
            <w:noProof/>
          </w:rPr>
          <w:t>13</w:t>
        </w:r>
        <w:r>
          <w:rPr>
            <w:noProof/>
          </w:rPr>
          <w:fldChar w:fldCharType="end"/>
        </w:r>
      </w:ins>
    </w:p>
    <w:p w14:paraId="313D0736" w14:textId="77777777" w:rsidR="00DD390E" w:rsidRDefault="00DD390E">
      <w:pPr>
        <w:pStyle w:val="TOC2"/>
        <w:rPr>
          <w:ins w:id="63" w:author="Scott McDonald" w:date="2017-07-25T08:14:00Z"/>
          <w:rFonts w:asciiTheme="minorHAnsi" w:eastAsiaTheme="minorEastAsia" w:hAnsiTheme="minorHAnsi" w:cstheme="minorBidi"/>
          <w:noProof/>
          <w:sz w:val="22"/>
          <w:szCs w:val="22"/>
          <w:lang w:eastAsia="en-AU"/>
        </w:rPr>
      </w:pPr>
      <w:ins w:id="64" w:author="Scott McDonald" w:date="2017-07-25T08:14:00Z">
        <w:r>
          <w:rPr>
            <w:noProof/>
          </w:rPr>
          <w:t>D07.16.</w:t>
        </w:r>
        <w:r>
          <w:rPr>
            <w:rFonts w:asciiTheme="minorHAnsi" w:eastAsiaTheme="minorEastAsia" w:hAnsiTheme="minorHAnsi" w:cstheme="minorBidi"/>
            <w:noProof/>
            <w:sz w:val="22"/>
            <w:szCs w:val="22"/>
            <w:lang w:eastAsia="en-AU"/>
          </w:rPr>
          <w:tab/>
        </w:r>
        <w:r>
          <w:rPr>
            <w:noProof/>
          </w:rPr>
          <w:t>EXTERNAL SITE REQUIREMENTS</w:t>
        </w:r>
        <w:r>
          <w:rPr>
            <w:noProof/>
          </w:rPr>
          <w:tab/>
        </w:r>
        <w:r>
          <w:rPr>
            <w:noProof/>
          </w:rPr>
          <w:fldChar w:fldCharType="begin"/>
        </w:r>
        <w:r>
          <w:rPr>
            <w:noProof/>
          </w:rPr>
          <w:instrText xml:space="preserve"> PAGEREF _Toc488733833 \h </w:instrText>
        </w:r>
      </w:ins>
      <w:r>
        <w:rPr>
          <w:noProof/>
        </w:rPr>
      </w:r>
      <w:r>
        <w:rPr>
          <w:noProof/>
        </w:rPr>
        <w:fldChar w:fldCharType="separate"/>
      </w:r>
      <w:ins w:id="65" w:author="Scott McDonald" w:date="2017-07-25T08:14:00Z">
        <w:r>
          <w:rPr>
            <w:noProof/>
          </w:rPr>
          <w:t>14</w:t>
        </w:r>
        <w:r>
          <w:rPr>
            <w:noProof/>
          </w:rPr>
          <w:fldChar w:fldCharType="end"/>
        </w:r>
      </w:ins>
    </w:p>
    <w:p w14:paraId="0D4A6814" w14:textId="77777777" w:rsidR="00DD390E" w:rsidRDefault="00DD390E">
      <w:pPr>
        <w:pStyle w:val="TOC1"/>
        <w:rPr>
          <w:ins w:id="66" w:author="Scott McDonald" w:date="2017-07-25T08:14:00Z"/>
          <w:rFonts w:asciiTheme="minorHAnsi" w:eastAsiaTheme="minorEastAsia" w:hAnsiTheme="minorHAnsi" w:cstheme="minorBidi"/>
          <w:b w:val="0"/>
          <w:noProof/>
          <w:sz w:val="22"/>
          <w:szCs w:val="22"/>
          <w:lang w:eastAsia="en-AU"/>
        </w:rPr>
      </w:pPr>
      <w:ins w:id="67" w:author="Scott McDonald" w:date="2017-07-25T08:14:00Z">
        <w:r>
          <w:rPr>
            <w:noProof/>
          </w:rPr>
          <w:t>STORMWATER MANAGEMENT</w:t>
        </w:r>
        <w:r>
          <w:rPr>
            <w:noProof/>
          </w:rPr>
          <w:tab/>
        </w:r>
        <w:r>
          <w:rPr>
            <w:noProof/>
          </w:rPr>
          <w:fldChar w:fldCharType="begin"/>
        </w:r>
        <w:r>
          <w:rPr>
            <w:noProof/>
          </w:rPr>
          <w:instrText xml:space="preserve"> PAGEREF _Toc488733834 \h </w:instrText>
        </w:r>
      </w:ins>
      <w:r>
        <w:rPr>
          <w:noProof/>
        </w:rPr>
      </w:r>
      <w:r>
        <w:rPr>
          <w:noProof/>
        </w:rPr>
        <w:fldChar w:fldCharType="separate"/>
      </w:r>
      <w:ins w:id="68" w:author="Scott McDonald" w:date="2017-07-25T08:14:00Z">
        <w:r>
          <w:rPr>
            <w:noProof/>
          </w:rPr>
          <w:t>15</w:t>
        </w:r>
        <w:r>
          <w:rPr>
            <w:noProof/>
          </w:rPr>
          <w:fldChar w:fldCharType="end"/>
        </w:r>
      </w:ins>
    </w:p>
    <w:p w14:paraId="7A878959" w14:textId="77777777" w:rsidR="00DD390E" w:rsidRDefault="00DD390E">
      <w:pPr>
        <w:pStyle w:val="TOC2"/>
        <w:rPr>
          <w:ins w:id="69" w:author="Scott McDonald" w:date="2017-07-25T08:14:00Z"/>
          <w:rFonts w:asciiTheme="minorHAnsi" w:eastAsiaTheme="minorEastAsia" w:hAnsiTheme="minorHAnsi" w:cstheme="minorBidi"/>
          <w:noProof/>
          <w:sz w:val="22"/>
          <w:szCs w:val="22"/>
          <w:lang w:eastAsia="en-AU"/>
        </w:rPr>
      </w:pPr>
      <w:ins w:id="70" w:author="Scott McDonald" w:date="2017-07-25T08:14:00Z">
        <w:r>
          <w:rPr>
            <w:noProof/>
          </w:rPr>
          <w:t>D07.17.</w:t>
        </w:r>
        <w:r>
          <w:rPr>
            <w:rFonts w:asciiTheme="minorHAnsi" w:eastAsiaTheme="minorEastAsia" w:hAnsiTheme="minorHAnsi" w:cstheme="minorBidi"/>
            <w:noProof/>
            <w:sz w:val="22"/>
            <w:szCs w:val="22"/>
            <w:lang w:eastAsia="en-AU"/>
          </w:rPr>
          <w:tab/>
        </w:r>
        <w:r>
          <w:rPr>
            <w:noProof/>
          </w:rPr>
          <w:t>GENERAL</w:t>
        </w:r>
        <w:r>
          <w:rPr>
            <w:noProof/>
          </w:rPr>
          <w:tab/>
        </w:r>
        <w:r>
          <w:rPr>
            <w:noProof/>
          </w:rPr>
          <w:fldChar w:fldCharType="begin"/>
        </w:r>
        <w:r>
          <w:rPr>
            <w:noProof/>
          </w:rPr>
          <w:instrText xml:space="preserve"> PAGEREF _Toc488733835 \h </w:instrText>
        </w:r>
      </w:ins>
      <w:r>
        <w:rPr>
          <w:noProof/>
        </w:rPr>
      </w:r>
      <w:r>
        <w:rPr>
          <w:noProof/>
        </w:rPr>
        <w:fldChar w:fldCharType="separate"/>
      </w:r>
      <w:ins w:id="71" w:author="Scott McDonald" w:date="2017-07-25T08:14:00Z">
        <w:r>
          <w:rPr>
            <w:noProof/>
          </w:rPr>
          <w:t>15</w:t>
        </w:r>
        <w:r>
          <w:rPr>
            <w:noProof/>
          </w:rPr>
          <w:fldChar w:fldCharType="end"/>
        </w:r>
      </w:ins>
    </w:p>
    <w:p w14:paraId="3CAD237A" w14:textId="77777777" w:rsidR="00DD390E" w:rsidRDefault="00DD390E">
      <w:pPr>
        <w:pStyle w:val="TOC2"/>
        <w:rPr>
          <w:ins w:id="72" w:author="Scott McDonald" w:date="2017-07-25T08:14:00Z"/>
          <w:rFonts w:asciiTheme="minorHAnsi" w:eastAsiaTheme="minorEastAsia" w:hAnsiTheme="minorHAnsi" w:cstheme="minorBidi"/>
          <w:noProof/>
          <w:sz w:val="22"/>
          <w:szCs w:val="22"/>
          <w:lang w:eastAsia="en-AU"/>
        </w:rPr>
      </w:pPr>
      <w:ins w:id="73" w:author="Scott McDonald" w:date="2017-07-25T08:14:00Z">
        <w:r>
          <w:rPr>
            <w:noProof/>
          </w:rPr>
          <w:t>D07.18.</w:t>
        </w:r>
        <w:r>
          <w:rPr>
            <w:rFonts w:asciiTheme="minorHAnsi" w:eastAsiaTheme="minorEastAsia" w:hAnsiTheme="minorHAnsi" w:cstheme="minorBidi"/>
            <w:noProof/>
            <w:sz w:val="22"/>
            <w:szCs w:val="22"/>
            <w:lang w:eastAsia="en-AU"/>
          </w:rPr>
          <w:tab/>
        </w:r>
        <w:r>
          <w:rPr>
            <w:noProof/>
          </w:rPr>
          <w:t>WET RETENTION BASINS/PONDS</w:t>
        </w:r>
        <w:r>
          <w:rPr>
            <w:noProof/>
          </w:rPr>
          <w:tab/>
        </w:r>
        <w:r>
          <w:rPr>
            <w:noProof/>
          </w:rPr>
          <w:fldChar w:fldCharType="begin"/>
        </w:r>
        <w:r>
          <w:rPr>
            <w:noProof/>
          </w:rPr>
          <w:instrText xml:space="preserve"> PAGEREF _Toc488733836 \h </w:instrText>
        </w:r>
      </w:ins>
      <w:r>
        <w:rPr>
          <w:noProof/>
        </w:rPr>
      </w:r>
      <w:r>
        <w:rPr>
          <w:noProof/>
        </w:rPr>
        <w:fldChar w:fldCharType="separate"/>
      </w:r>
      <w:ins w:id="74" w:author="Scott McDonald" w:date="2017-07-25T08:14:00Z">
        <w:r>
          <w:rPr>
            <w:noProof/>
          </w:rPr>
          <w:t>15</w:t>
        </w:r>
        <w:r>
          <w:rPr>
            <w:noProof/>
          </w:rPr>
          <w:fldChar w:fldCharType="end"/>
        </w:r>
      </w:ins>
    </w:p>
    <w:p w14:paraId="5936DACE" w14:textId="77777777" w:rsidR="00DD390E" w:rsidRDefault="00DD390E">
      <w:pPr>
        <w:pStyle w:val="TOC2"/>
        <w:rPr>
          <w:ins w:id="75" w:author="Scott McDonald" w:date="2017-07-25T08:14:00Z"/>
          <w:rFonts w:asciiTheme="minorHAnsi" w:eastAsiaTheme="minorEastAsia" w:hAnsiTheme="minorHAnsi" w:cstheme="minorBidi"/>
          <w:noProof/>
          <w:sz w:val="22"/>
          <w:szCs w:val="22"/>
          <w:lang w:eastAsia="en-AU"/>
        </w:rPr>
      </w:pPr>
      <w:ins w:id="76" w:author="Scott McDonald" w:date="2017-07-25T08:14:00Z">
        <w:r>
          <w:rPr>
            <w:noProof/>
          </w:rPr>
          <w:t>D07.19.</w:t>
        </w:r>
        <w:r>
          <w:rPr>
            <w:rFonts w:asciiTheme="minorHAnsi" w:eastAsiaTheme="minorEastAsia" w:hAnsiTheme="minorHAnsi" w:cstheme="minorBidi"/>
            <w:noProof/>
            <w:sz w:val="22"/>
            <w:szCs w:val="22"/>
            <w:lang w:eastAsia="en-AU"/>
          </w:rPr>
          <w:tab/>
        </w:r>
        <w:r>
          <w:rPr>
            <w:noProof/>
          </w:rPr>
          <w:t>TRASH RACKS</w:t>
        </w:r>
        <w:r>
          <w:rPr>
            <w:noProof/>
          </w:rPr>
          <w:tab/>
        </w:r>
        <w:r>
          <w:rPr>
            <w:noProof/>
          </w:rPr>
          <w:fldChar w:fldCharType="begin"/>
        </w:r>
        <w:r>
          <w:rPr>
            <w:noProof/>
          </w:rPr>
          <w:instrText xml:space="preserve"> PAGEREF _Toc488733837 \h </w:instrText>
        </w:r>
      </w:ins>
      <w:r>
        <w:rPr>
          <w:noProof/>
        </w:rPr>
      </w:r>
      <w:r>
        <w:rPr>
          <w:noProof/>
        </w:rPr>
        <w:fldChar w:fldCharType="separate"/>
      </w:r>
      <w:ins w:id="77" w:author="Scott McDonald" w:date="2017-07-25T08:14:00Z">
        <w:r>
          <w:rPr>
            <w:noProof/>
          </w:rPr>
          <w:t>17</w:t>
        </w:r>
        <w:r>
          <w:rPr>
            <w:noProof/>
          </w:rPr>
          <w:fldChar w:fldCharType="end"/>
        </w:r>
      </w:ins>
    </w:p>
    <w:p w14:paraId="287508B9" w14:textId="77777777" w:rsidR="00DD390E" w:rsidRDefault="00DD390E">
      <w:pPr>
        <w:pStyle w:val="TOC2"/>
        <w:rPr>
          <w:ins w:id="78" w:author="Scott McDonald" w:date="2017-07-25T08:14:00Z"/>
          <w:rFonts w:asciiTheme="minorHAnsi" w:eastAsiaTheme="minorEastAsia" w:hAnsiTheme="minorHAnsi" w:cstheme="minorBidi"/>
          <w:noProof/>
          <w:sz w:val="22"/>
          <w:szCs w:val="22"/>
          <w:lang w:eastAsia="en-AU"/>
        </w:rPr>
      </w:pPr>
      <w:ins w:id="79" w:author="Scott McDonald" w:date="2017-07-25T08:14:00Z">
        <w:r>
          <w:rPr>
            <w:noProof/>
          </w:rPr>
          <w:t>D07.20.</w:t>
        </w:r>
        <w:r>
          <w:rPr>
            <w:rFonts w:asciiTheme="minorHAnsi" w:eastAsiaTheme="minorEastAsia" w:hAnsiTheme="minorHAnsi" w:cstheme="minorBidi"/>
            <w:noProof/>
            <w:sz w:val="22"/>
            <w:szCs w:val="22"/>
            <w:lang w:eastAsia="en-AU"/>
          </w:rPr>
          <w:tab/>
        </w:r>
        <w:r>
          <w:rPr>
            <w:noProof/>
          </w:rPr>
          <w:t>GROSS POLLUTANT TRAPS</w:t>
        </w:r>
        <w:r>
          <w:rPr>
            <w:noProof/>
          </w:rPr>
          <w:tab/>
        </w:r>
        <w:r>
          <w:rPr>
            <w:noProof/>
          </w:rPr>
          <w:fldChar w:fldCharType="begin"/>
        </w:r>
        <w:r>
          <w:rPr>
            <w:noProof/>
          </w:rPr>
          <w:instrText xml:space="preserve"> PAGEREF _Toc488733838 \h </w:instrText>
        </w:r>
      </w:ins>
      <w:r>
        <w:rPr>
          <w:noProof/>
        </w:rPr>
      </w:r>
      <w:r>
        <w:rPr>
          <w:noProof/>
        </w:rPr>
        <w:fldChar w:fldCharType="separate"/>
      </w:r>
      <w:ins w:id="80" w:author="Scott McDonald" w:date="2017-07-25T08:14:00Z">
        <w:r>
          <w:rPr>
            <w:noProof/>
          </w:rPr>
          <w:t>18</w:t>
        </w:r>
        <w:r>
          <w:rPr>
            <w:noProof/>
          </w:rPr>
          <w:fldChar w:fldCharType="end"/>
        </w:r>
      </w:ins>
    </w:p>
    <w:p w14:paraId="2CDC6CA9" w14:textId="77777777" w:rsidR="00DD390E" w:rsidRDefault="00DD390E">
      <w:pPr>
        <w:pStyle w:val="TOC2"/>
        <w:rPr>
          <w:ins w:id="81" w:author="Scott McDonald" w:date="2017-07-25T08:14:00Z"/>
          <w:rFonts w:asciiTheme="minorHAnsi" w:eastAsiaTheme="minorEastAsia" w:hAnsiTheme="minorHAnsi" w:cstheme="minorBidi"/>
          <w:noProof/>
          <w:sz w:val="22"/>
          <w:szCs w:val="22"/>
          <w:lang w:eastAsia="en-AU"/>
        </w:rPr>
      </w:pPr>
      <w:ins w:id="82" w:author="Scott McDonald" w:date="2017-07-25T08:14:00Z">
        <w:r>
          <w:rPr>
            <w:noProof/>
          </w:rPr>
          <w:t>D07.21.</w:t>
        </w:r>
        <w:r>
          <w:rPr>
            <w:rFonts w:asciiTheme="minorHAnsi" w:eastAsiaTheme="minorEastAsia" w:hAnsiTheme="minorHAnsi" w:cstheme="minorBidi"/>
            <w:noProof/>
            <w:sz w:val="22"/>
            <w:szCs w:val="22"/>
            <w:lang w:eastAsia="en-AU"/>
          </w:rPr>
          <w:tab/>
        </w:r>
        <w:r>
          <w:rPr>
            <w:noProof/>
          </w:rPr>
          <w:t>WETLANDS</w:t>
        </w:r>
        <w:r>
          <w:rPr>
            <w:noProof/>
          </w:rPr>
          <w:tab/>
        </w:r>
        <w:r>
          <w:rPr>
            <w:noProof/>
          </w:rPr>
          <w:fldChar w:fldCharType="begin"/>
        </w:r>
        <w:r>
          <w:rPr>
            <w:noProof/>
          </w:rPr>
          <w:instrText xml:space="preserve"> PAGEREF _Toc488733839 \h </w:instrText>
        </w:r>
      </w:ins>
      <w:r>
        <w:rPr>
          <w:noProof/>
        </w:rPr>
      </w:r>
      <w:r>
        <w:rPr>
          <w:noProof/>
        </w:rPr>
        <w:fldChar w:fldCharType="separate"/>
      </w:r>
      <w:ins w:id="83" w:author="Scott McDonald" w:date="2017-07-25T08:14:00Z">
        <w:r>
          <w:rPr>
            <w:noProof/>
          </w:rPr>
          <w:t>19</w:t>
        </w:r>
        <w:r>
          <w:rPr>
            <w:noProof/>
          </w:rPr>
          <w:fldChar w:fldCharType="end"/>
        </w:r>
      </w:ins>
    </w:p>
    <w:p w14:paraId="1F4165DD" w14:textId="77777777" w:rsidR="00DD390E" w:rsidRDefault="00DD390E">
      <w:pPr>
        <w:pStyle w:val="TOC2"/>
        <w:rPr>
          <w:ins w:id="84" w:author="Scott McDonald" w:date="2017-07-25T08:14:00Z"/>
          <w:rFonts w:asciiTheme="minorHAnsi" w:eastAsiaTheme="minorEastAsia" w:hAnsiTheme="minorHAnsi" w:cstheme="minorBidi"/>
          <w:noProof/>
          <w:sz w:val="22"/>
          <w:szCs w:val="22"/>
          <w:lang w:eastAsia="en-AU"/>
        </w:rPr>
      </w:pPr>
      <w:ins w:id="85" w:author="Scott McDonald" w:date="2017-07-25T08:14:00Z">
        <w:r>
          <w:rPr>
            <w:noProof/>
          </w:rPr>
          <w:t>D07.22.</w:t>
        </w:r>
        <w:r>
          <w:rPr>
            <w:rFonts w:asciiTheme="minorHAnsi" w:eastAsiaTheme="minorEastAsia" w:hAnsiTheme="minorHAnsi" w:cstheme="minorBidi"/>
            <w:noProof/>
            <w:sz w:val="22"/>
            <w:szCs w:val="22"/>
            <w:lang w:eastAsia="en-AU"/>
          </w:rPr>
          <w:tab/>
        </w:r>
        <w:r>
          <w:rPr>
            <w:noProof/>
          </w:rPr>
          <w:t>BIO-RETENTION SYSTEMS</w:t>
        </w:r>
        <w:r>
          <w:rPr>
            <w:noProof/>
          </w:rPr>
          <w:tab/>
        </w:r>
        <w:r>
          <w:rPr>
            <w:noProof/>
          </w:rPr>
          <w:fldChar w:fldCharType="begin"/>
        </w:r>
        <w:r>
          <w:rPr>
            <w:noProof/>
          </w:rPr>
          <w:instrText xml:space="preserve"> PAGEREF _Toc488733840 \h </w:instrText>
        </w:r>
      </w:ins>
      <w:r>
        <w:rPr>
          <w:noProof/>
        </w:rPr>
      </w:r>
      <w:r>
        <w:rPr>
          <w:noProof/>
        </w:rPr>
        <w:fldChar w:fldCharType="separate"/>
      </w:r>
      <w:ins w:id="86" w:author="Scott McDonald" w:date="2017-07-25T08:14:00Z">
        <w:r>
          <w:rPr>
            <w:noProof/>
          </w:rPr>
          <w:t>21</w:t>
        </w:r>
        <w:r>
          <w:rPr>
            <w:noProof/>
          </w:rPr>
          <w:fldChar w:fldCharType="end"/>
        </w:r>
      </w:ins>
    </w:p>
    <w:p w14:paraId="2AED9A4A" w14:textId="77777777" w:rsidR="00DD390E" w:rsidRDefault="00DD390E">
      <w:pPr>
        <w:pStyle w:val="TOC2"/>
        <w:rPr>
          <w:ins w:id="87" w:author="Scott McDonald" w:date="2017-07-25T08:14:00Z"/>
          <w:rFonts w:asciiTheme="minorHAnsi" w:eastAsiaTheme="minorEastAsia" w:hAnsiTheme="minorHAnsi" w:cstheme="minorBidi"/>
          <w:noProof/>
          <w:sz w:val="22"/>
          <w:szCs w:val="22"/>
          <w:lang w:eastAsia="en-AU"/>
        </w:rPr>
      </w:pPr>
      <w:ins w:id="88" w:author="Scott McDonald" w:date="2017-07-25T08:14:00Z">
        <w:r>
          <w:rPr>
            <w:noProof/>
          </w:rPr>
          <w:lastRenderedPageBreak/>
          <w:t>D07.23.</w:t>
        </w:r>
        <w:r>
          <w:rPr>
            <w:rFonts w:asciiTheme="minorHAnsi" w:eastAsiaTheme="minorEastAsia" w:hAnsiTheme="minorHAnsi" w:cstheme="minorBidi"/>
            <w:noProof/>
            <w:sz w:val="22"/>
            <w:szCs w:val="22"/>
            <w:lang w:eastAsia="en-AU"/>
          </w:rPr>
          <w:tab/>
        </w:r>
        <w:r>
          <w:rPr>
            <w:noProof/>
          </w:rPr>
          <w:t>VEGETATED STORMWATER ASSETS</w:t>
        </w:r>
        <w:r>
          <w:rPr>
            <w:noProof/>
          </w:rPr>
          <w:tab/>
        </w:r>
        <w:r>
          <w:rPr>
            <w:noProof/>
          </w:rPr>
          <w:fldChar w:fldCharType="begin"/>
        </w:r>
        <w:r>
          <w:rPr>
            <w:noProof/>
          </w:rPr>
          <w:instrText xml:space="preserve"> PAGEREF _Toc488733841 \h </w:instrText>
        </w:r>
      </w:ins>
      <w:r>
        <w:rPr>
          <w:noProof/>
        </w:rPr>
      </w:r>
      <w:r>
        <w:rPr>
          <w:noProof/>
        </w:rPr>
        <w:fldChar w:fldCharType="separate"/>
      </w:r>
      <w:ins w:id="89" w:author="Scott McDonald" w:date="2017-07-25T08:14:00Z">
        <w:r>
          <w:rPr>
            <w:noProof/>
          </w:rPr>
          <w:t>21</w:t>
        </w:r>
        <w:r>
          <w:rPr>
            <w:noProof/>
          </w:rPr>
          <w:fldChar w:fldCharType="end"/>
        </w:r>
      </w:ins>
    </w:p>
    <w:p w14:paraId="7844DBE6" w14:textId="77777777" w:rsidR="00722AA3" w:rsidDel="00DD390E" w:rsidRDefault="00722AA3">
      <w:pPr>
        <w:pStyle w:val="TOC1"/>
        <w:rPr>
          <w:del w:id="90" w:author="Scott McDonald" w:date="2017-07-25T08:14:00Z"/>
          <w:rFonts w:asciiTheme="minorHAnsi" w:eastAsiaTheme="minorEastAsia" w:hAnsiTheme="minorHAnsi" w:cstheme="minorBidi"/>
          <w:b w:val="0"/>
          <w:noProof/>
          <w:sz w:val="22"/>
          <w:szCs w:val="22"/>
          <w:lang w:eastAsia="en-AU"/>
        </w:rPr>
      </w:pPr>
      <w:del w:id="91" w:author="Scott McDonald" w:date="2017-07-25T08:14:00Z">
        <w:r w:rsidDel="00DD390E">
          <w:rPr>
            <w:noProof/>
          </w:rPr>
          <w:delText>GENERAL</w:delText>
        </w:r>
        <w:r w:rsidDel="00DD390E">
          <w:rPr>
            <w:noProof/>
          </w:rPr>
          <w:tab/>
          <w:delText>2</w:delText>
        </w:r>
      </w:del>
    </w:p>
    <w:p w14:paraId="04B510A7" w14:textId="77777777" w:rsidR="00722AA3" w:rsidDel="00DD390E" w:rsidRDefault="00722AA3">
      <w:pPr>
        <w:pStyle w:val="TOC2"/>
        <w:rPr>
          <w:del w:id="92" w:author="Scott McDonald" w:date="2017-07-25T08:14:00Z"/>
          <w:rFonts w:asciiTheme="minorHAnsi" w:eastAsiaTheme="minorEastAsia" w:hAnsiTheme="minorHAnsi" w:cstheme="minorBidi"/>
          <w:noProof/>
          <w:sz w:val="22"/>
          <w:szCs w:val="22"/>
          <w:lang w:eastAsia="en-AU"/>
        </w:rPr>
      </w:pPr>
      <w:del w:id="93" w:author="Scott McDonald" w:date="2017-07-25T08:14:00Z">
        <w:r w:rsidDel="00DD390E">
          <w:rPr>
            <w:noProof/>
          </w:rPr>
          <w:delText>D07.01.</w:delText>
        </w:r>
        <w:r w:rsidDel="00DD390E">
          <w:rPr>
            <w:rFonts w:asciiTheme="minorHAnsi" w:eastAsiaTheme="minorEastAsia" w:hAnsiTheme="minorHAnsi" w:cstheme="minorBidi"/>
            <w:noProof/>
            <w:sz w:val="22"/>
            <w:szCs w:val="22"/>
            <w:lang w:eastAsia="en-AU"/>
          </w:rPr>
          <w:tab/>
        </w:r>
        <w:r w:rsidDel="00DD390E">
          <w:rPr>
            <w:noProof/>
          </w:rPr>
          <w:delText>SCOPE</w:delText>
        </w:r>
        <w:r w:rsidDel="00DD390E">
          <w:rPr>
            <w:noProof/>
          </w:rPr>
          <w:tab/>
          <w:delText>2</w:delText>
        </w:r>
      </w:del>
    </w:p>
    <w:p w14:paraId="314C8127" w14:textId="77777777" w:rsidR="00722AA3" w:rsidDel="00DD390E" w:rsidRDefault="00722AA3">
      <w:pPr>
        <w:pStyle w:val="TOC2"/>
        <w:rPr>
          <w:del w:id="94" w:author="Scott McDonald" w:date="2017-07-25T08:14:00Z"/>
          <w:rFonts w:asciiTheme="minorHAnsi" w:eastAsiaTheme="minorEastAsia" w:hAnsiTheme="minorHAnsi" w:cstheme="minorBidi"/>
          <w:noProof/>
          <w:sz w:val="22"/>
          <w:szCs w:val="22"/>
          <w:lang w:eastAsia="en-AU"/>
        </w:rPr>
      </w:pPr>
      <w:del w:id="95" w:author="Scott McDonald" w:date="2017-07-25T08:14:00Z">
        <w:r w:rsidDel="00DD390E">
          <w:rPr>
            <w:noProof/>
          </w:rPr>
          <w:delText>D07.02.</w:delText>
        </w:r>
        <w:r w:rsidDel="00DD390E">
          <w:rPr>
            <w:rFonts w:asciiTheme="minorHAnsi" w:eastAsiaTheme="minorEastAsia" w:hAnsiTheme="minorHAnsi" w:cstheme="minorBidi"/>
            <w:noProof/>
            <w:sz w:val="22"/>
            <w:szCs w:val="22"/>
            <w:lang w:eastAsia="en-AU"/>
          </w:rPr>
          <w:tab/>
        </w:r>
        <w:r w:rsidDel="00DD390E">
          <w:rPr>
            <w:noProof/>
          </w:rPr>
          <w:delText>AIMS</w:delText>
        </w:r>
        <w:r w:rsidDel="00DD390E">
          <w:rPr>
            <w:noProof/>
          </w:rPr>
          <w:tab/>
          <w:delText>2</w:delText>
        </w:r>
      </w:del>
    </w:p>
    <w:p w14:paraId="5F038EA1" w14:textId="77777777" w:rsidR="00722AA3" w:rsidDel="00DD390E" w:rsidRDefault="00722AA3">
      <w:pPr>
        <w:pStyle w:val="TOC2"/>
        <w:rPr>
          <w:del w:id="96" w:author="Scott McDonald" w:date="2017-07-25T08:14:00Z"/>
          <w:rFonts w:asciiTheme="minorHAnsi" w:eastAsiaTheme="minorEastAsia" w:hAnsiTheme="minorHAnsi" w:cstheme="minorBidi"/>
          <w:noProof/>
          <w:sz w:val="22"/>
          <w:szCs w:val="22"/>
          <w:lang w:eastAsia="en-AU"/>
        </w:rPr>
      </w:pPr>
      <w:del w:id="97" w:author="Scott McDonald" w:date="2017-07-25T08:14:00Z">
        <w:r w:rsidDel="00DD390E">
          <w:rPr>
            <w:noProof/>
          </w:rPr>
          <w:delText>D07.03.</w:delText>
        </w:r>
        <w:r w:rsidDel="00DD390E">
          <w:rPr>
            <w:rFonts w:asciiTheme="minorHAnsi" w:eastAsiaTheme="minorEastAsia" w:hAnsiTheme="minorHAnsi" w:cstheme="minorBidi"/>
            <w:noProof/>
            <w:sz w:val="22"/>
            <w:szCs w:val="22"/>
            <w:lang w:eastAsia="en-AU"/>
          </w:rPr>
          <w:tab/>
        </w:r>
        <w:r w:rsidDel="00DD390E">
          <w:rPr>
            <w:noProof/>
          </w:rPr>
          <w:delText>REFERENCE AND SOURCE DOCUMENTS</w:delText>
        </w:r>
        <w:r w:rsidDel="00DD390E">
          <w:rPr>
            <w:noProof/>
          </w:rPr>
          <w:tab/>
          <w:delText>2</w:delText>
        </w:r>
      </w:del>
    </w:p>
    <w:p w14:paraId="2683B20C" w14:textId="77777777" w:rsidR="00722AA3" w:rsidDel="00DD390E" w:rsidRDefault="00722AA3">
      <w:pPr>
        <w:pStyle w:val="TOC2"/>
        <w:rPr>
          <w:del w:id="98" w:author="Scott McDonald" w:date="2017-07-25T08:14:00Z"/>
          <w:rFonts w:asciiTheme="minorHAnsi" w:eastAsiaTheme="minorEastAsia" w:hAnsiTheme="minorHAnsi" w:cstheme="minorBidi"/>
          <w:noProof/>
          <w:sz w:val="22"/>
          <w:szCs w:val="22"/>
          <w:lang w:eastAsia="en-AU"/>
        </w:rPr>
      </w:pPr>
      <w:del w:id="99" w:author="Scott McDonald" w:date="2017-07-25T08:14:00Z">
        <w:r w:rsidDel="00DD390E">
          <w:rPr>
            <w:noProof/>
          </w:rPr>
          <w:delText>D07.04.</w:delText>
        </w:r>
        <w:r w:rsidDel="00DD390E">
          <w:rPr>
            <w:rFonts w:asciiTheme="minorHAnsi" w:eastAsiaTheme="minorEastAsia" w:hAnsiTheme="minorHAnsi" w:cstheme="minorBidi"/>
            <w:noProof/>
            <w:sz w:val="22"/>
            <w:szCs w:val="22"/>
            <w:lang w:eastAsia="en-AU"/>
          </w:rPr>
          <w:tab/>
        </w:r>
        <w:r w:rsidDel="00DD390E">
          <w:rPr>
            <w:noProof/>
          </w:rPr>
          <w:delText>PLANNING &amp; CONCEPT DESIGN</w:delText>
        </w:r>
        <w:r w:rsidDel="00DD390E">
          <w:rPr>
            <w:noProof/>
          </w:rPr>
          <w:tab/>
          <w:delText>3</w:delText>
        </w:r>
      </w:del>
    </w:p>
    <w:p w14:paraId="25523DFE" w14:textId="77777777" w:rsidR="00722AA3" w:rsidDel="00DD390E" w:rsidRDefault="00722AA3">
      <w:pPr>
        <w:pStyle w:val="TOC2"/>
        <w:rPr>
          <w:del w:id="100" w:author="Scott McDonald" w:date="2017-07-25T08:14:00Z"/>
          <w:rFonts w:asciiTheme="minorHAnsi" w:eastAsiaTheme="minorEastAsia" w:hAnsiTheme="minorHAnsi" w:cstheme="minorBidi"/>
          <w:noProof/>
          <w:sz w:val="22"/>
          <w:szCs w:val="22"/>
          <w:lang w:eastAsia="en-AU"/>
        </w:rPr>
      </w:pPr>
      <w:del w:id="101" w:author="Scott McDonald" w:date="2017-07-25T08:14:00Z">
        <w:r w:rsidDel="00DD390E">
          <w:rPr>
            <w:noProof/>
          </w:rPr>
          <w:delText>D07.05.</w:delText>
        </w:r>
        <w:r w:rsidDel="00DD390E">
          <w:rPr>
            <w:rFonts w:asciiTheme="minorHAnsi" w:eastAsiaTheme="minorEastAsia" w:hAnsiTheme="minorHAnsi" w:cstheme="minorBidi"/>
            <w:noProof/>
            <w:sz w:val="22"/>
            <w:szCs w:val="22"/>
            <w:lang w:eastAsia="en-AU"/>
          </w:rPr>
          <w:tab/>
        </w:r>
        <w:r w:rsidDel="00DD390E">
          <w:rPr>
            <w:noProof/>
          </w:rPr>
          <w:delText>DETAILED DESIGN</w:delText>
        </w:r>
        <w:r w:rsidDel="00DD390E">
          <w:rPr>
            <w:noProof/>
          </w:rPr>
          <w:tab/>
          <w:delText>4</w:delText>
        </w:r>
      </w:del>
    </w:p>
    <w:p w14:paraId="5F2105A0" w14:textId="77777777" w:rsidR="00722AA3" w:rsidDel="00DD390E" w:rsidRDefault="00722AA3">
      <w:pPr>
        <w:pStyle w:val="TOC1"/>
        <w:rPr>
          <w:del w:id="102" w:author="Scott McDonald" w:date="2017-07-25T08:14:00Z"/>
          <w:rFonts w:asciiTheme="minorHAnsi" w:eastAsiaTheme="minorEastAsia" w:hAnsiTheme="minorHAnsi" w:cstheme="minorBidi"/>
          <w:b w:val="0"/>
          <w:noProof/>
          <w:sz w:val="22"/>
          <w:szCs w:val="22"/>
          <w:lang w:eastAsia="en-AU"/>
        </w:rPr>
      </w:pPr>
      <w:del w:id="103" w:author="Scott McDonald" w:date="2017-07-25T08:14:00Z">
        <w:r w:rsidDel="00DD390E">
          <w:rPr>
            <w:noProof/>
          </w:rPr>
          <w:delText>EROSION CONTROL</w:delText>
        </w:r>
        <w:r w:rsidDel="00DD390E">
          <w:rPr>
            <w:noProof/>
          </w:rPr>
          <w:tab/>
          <w:delText>5</w:delText>
        </w:r>
      </w:del>
    </w:p>
    <w:p w14:paraId="10E1A87D" w14:textId="77777777" w:rsidR="00722AA3" w:rsidDel="00DD390E" w:rsidRDefault="00722AA3">
      <w:pPr>
        <w:pStyle w:val="TOC2"/>
        <w:rPr>
          <w:del w:id="104" w:author="Scott McDonald" w:date="2017-07-25T08:14:00Z"/>
          <w:rFonts w:asciiTheme="minorHAnsi" w:eastAsiaTheme="minorEastAsia" w:hAnsiTheme="minorHAnsi" w:cstheme="minorBidi"/>
          <w:noProof/>
          <w:sz w:val="22"/>
          <w:szCs w:val="22"/>
          <w:lang w:eastAsia="en-AU"/>
        </w:rPr>
      </w:pPr>
      <w:del w:id="105" w:author="Scott McDonald" w:date="2017-07-25T08:14:00Z">
        <w:r w:rsidDel="00DD390E">
          <w:rPr>
            <w:noProof/>
          </w:rPr>
          <w:delText>D07.06.</w:delText>
        </w:r>
        <w:r w:rsidDel="00DD390E">
          <w:rPr>
            <w:rFonts w:asciiTheme="minorHAnsi" w:eastAsiaTheme="minorEastAsia" w:hAnsiTheme="minorHAnsi" w:cstheme="minorBidi"/>
            <w:noProof/>
            <w:sz w:val="22"/>
            <w:szCs w:val="22"/>
            <w:lang w:eastAsia="en-AU"/>
          </w:rPr>
          <w:tab/>
        </w:r>
        <w:r w:rsidDel="00DD390E">
          <w:rPr>
            <w:noProof/>
          </w:rPr>
          <w:delText>BUFFER ZONES</w:delText>
        </w:r>
        <w:r w:rsidDel="00DD390E">
          <w:rPr>
            <w:noProof/>
          </w:rPr>
          <w:tab/>
          <w:delText>5</w:delText>
        </w:r>
      </w:del>
    </w:p>
    <w:p w14:paraId="3C098353" w14:textId="77777777" w:rsidR="00722AA3" w:rsidDel="00DD390E" w:rsidRDefault="00722AA3">
      <w:pPr>
        <w:pStyle w:val="TOC2"/>
        <w:rPr>
          <w:del w:id="106" w:author="Scott McDonald" w:date="2017-07-25T08:14:00Z"/>
          <w:rFonts w:asciiTheme="minorHAnsi" w:eastAsiaTheme="minorEastAsia" w:hAnsiTheme="minorHAnsi" w:cstheme="minorBidi"/>
          <w:noProof/>
          <w:sz w:val="22"/>
          <w:szCs w:val="22"/>
          <w:lang w:eastAsia="en-AU"/>
        </w:rPr>
      </w:pPr>
      <w:del w:id="107" w:author="Scott McDonald" w:date="2017-07-25T08:14:00Z">
        <w:r w:rsidDel="00DD390E">
          <w:rPr>
            <w:noProof/>
          </w:rPr>
          <w:delText>D07.07.</w:delText>
        </w:r>
        <w:r w:rsidDel="00DD390E">
          <w:rPr>
            <w:rFonts w:asciiTheme="minorHAnsi" w:eastAsiaTheme="minorEastAsia" w:hAnsiTheme="minorHAnsi" w:cstheme="minorBidi"/>
            <w:noProof/>
            <w:sz w:val="22"/>
            <w:szCs w:val="22"/>
            <w:lang w:eastAsia="en-AU"/>
          </w:rPr>
          <w:tab/>
        </w:r>
        <w:r w:rsidDel="00DD390E">
          <w:rPr>
            <w:noProof/>
          </w:rPr>
          <w:delText>"NO ACCESS" AREAS</w:delText>
        </w:r>
        <w:r w:rsidDel="00DD390E">
          <w:rPr>
            <w:noProof/>
          </w:rPr>
          <w:tab/>
          <w:delText>5</w:delText>
        </w:r>
      </w:del>
    </w:p>
    <w:p w14:paraId="53FFDEAB" w14:textId="77777777" w:rsidR="00722AA3" w:rsidDel="00DD390E" w:rsidRDefault="00722AA3">
      <w:pPr>
        <w:pStyle w:val="TOC2"/>
        <w:rPr>
          <w:del w:id="108" w:author="Scott McDonald" w:date="2017-07-25T08:14:00Z"/>
          <w:rFonts w:asciiTheme="minorHAnsi" w:eastAsiaTheme="minorEastAsia" w:hAnsiTheme="minorHAnsi" w:cstheme="minorBidi"/>
          <w:noProof/>
          <w:sz w:val="22"/>
          <w:szCs w:val="22"/>
          <w:lang w:eastAsia="en-AU"/>
        </w:rPr>
      </w:pPr>
      <w:del w:id="109" w:author="Scott McDonald" w:date="2017-07-25T08:14:00Z">
        <w:r w:rsidDel="00DD390E">
          <w:rPr>
            <w:noProof/>
          </w:rPr>
          <w:delText>D07.08.</w:delText>
        </w:r>
        <w:r w:rsidDel="00DD390E">
          <w:rPr>
            <w:rFonts w:asciiTheme="minorHAnsi" w:eastAsiaTheme="minorEastAsia" w:hAnsiTheme="minorHAnsi" w:cstheme="minorBidi"/>
            <w:noProof/>
            <w:sz w:val="22"/>
            <w:szCs w:val="22"/>
            <w:lang w:eastAsia="en-AU"/>
          </w:rPr>
          <w:tab/>
        </w:r>
        <w:r w:rsidDel="00DD390E">
          <w:rPr>
            <w:noProof/>
          </w:rPr>
          <w:delText>DIVERSION WORKS</w:delText>
        </w:r>
        <w:r w:rsidDel="00DD390E">
          <w:rPr>
            <w:noProof/>
          </w:rPr>
          <w:tab/>
          <w:delText>6</w:delText>
        </w:r>
      </w:del>
    </w:p>
    <w:p w14:paraId="1A0E25F5" w14:textId="77777777" w:rsidR="00722AA3" w:rsidDel="00DD390E" w:rsidRDefault="00722AA3">
      <w:pPr>
        <w:pStyle w:val="TOC2"/>
        <w:rPr>
          <w:del w:id="110" w:author="Scott McDonald" w:date="2017-07-25T08:14:00Z"/>
          <w:rFonts w:asciiTheme="minorHAnsi" w:eastAsiaTheme="minorEastAsia" w:hAnsiTheme="minorHAnsi" w:cstheme="minorBidi"/>
          <w:noProof/>
          <w:sz w:val="22"/>
          <w:szCs w:val="22"/>
          <w:lang w:eastAsia="en-AU"/>
        </w:rPr>
      </w:pPr>
      <w:del w:id="111" w:author="Scott McDonald" w:date="2017-07-25T08:14:00Z">
        <w:r w:rsidDel="00DD390E">
          <w:rPr>
            <w:noProof/>
          </w:rPr>
          <w:delText>D07.09.</w:delText>
        </w:r>
        <w:r w:rsidDel="00DD390E">
          <w:rPr>
            <w:rFonts w:asciiTheme="minorHAnsi" w:eastAsiaTheme="minorEastAsia" w:hAnsiTheme="minorHAnsi" w:cstheme="minorBidi"/>
            <w:noProof/>
            <w:sz w:val="22"/>
            <w:szCs w:val="22"/>
            <w:lang w:eastAsia="en-AU"/>
          </w:rPr>
          <w:tab/>
        </w:r>
        <w:r w:rsidDel="00DD390E">
          <w:rPr>
            <w:noProof/>
          </w:rPr>
          <w:delText>DROP DOWN DRAINS</w:delText>
        </w:r>
        <w:r w:rsidDel="00DD390E">
          <w:rPr>
            <w:noProof/>
          </w:rPr>
          <w:tab/>
          <w:delText>7</w:delText>
        </w:r>
      </w:del>
    </w:p>
    <w:p w14:paraId="2BD2E7B2" w14:textId="77777777" w:rsidR="00722AA3" w:rsidDel="00DD390E" w:rsidRDefault="00722AA3">
      <w:pPr>
        <w:pStyle w:val="TOC2"/>
        <w:rPr>
          <w:del w:id="112" w:author="Scott McDonald" w:date="2017-07-25T08:14:00Z"/>
          <w:rFonts w:asciiTheme="minorHAnsi" w:eastAsiaTheme="minorEastAsia" w:hAnsiTheme="minorHAnsi" w:cstheme="minorBidi"/>
          <w:noProof/>
          <w:sz w:val="22"/>
          <w:szCs w:val="22"/>
          <w:lang w:eastAsia="en-AU"/>
        </w:rPr>
      </w:pPr>
      <w:del w:id="113" w:author="Scott McDonald" w:date="2017-07-25T08:14:00Z">
        <w:r w:rsidDel="00DD390E">
          <w:rPr>
            <w:noProof/>
          </w:rPr>
          <w:delText>D07.10.</w:delText>
        </w:r>
        <w:r w:rsidDel="00DD390E">
          <w:rPr>
            <w:rFonts w:asciiTheme="minorHAnsi" w:eastAsiaTheme="minorEastAsia" w:hAnsiTheme="minorHAnsi" w:cstheme="minorBidi"/>
            <w:noProof/>
            <w:sz w:val="22"/>
            <w:szCs w:val="22"/>
            <w:lang w:eastAsia="en-AU"/>
          </w:rPr>
          <w:tab/>
        </w:r>
        <w:r w:rsidDel="00DD390E">
          <w:rPr>
            <w:noProof/>
          </w:rPr>
          <w:delText>STOCKPILES</w:delText>
        </w:r>
        <w:r w:rsidDel="00DD390E">
          <w:rPr>
            <w:noProof/>
          </w:rPr>
          <w:tab/>
          <w:delText>7</w:delText>
        </w:r>
      </w:del>
    </w:p>
    <w:p w14:paraId="550F5A46" w14:textId="77777777" w:rsidR="00722AA3" w:rsidDel="00DD390E" w:rsidRDefault="00722AA3">
      <w:pPr>
        <w:pStyle w:val="TOC2"/>
        <w:rPr>
          <w:del w:id="114" w:author="Scott McDonald" w:date="2017-07-25T08:14:00Z"/>
          <w:rFonts w:asciiTheme="minorHAnsi" w:eastAsiaTheme="minorEastAsia" w:hAnsiTheme="minorHAnsi" w:cstheme="minorBidi"/>
          <w:noProof/>
          <w:sz w:val="22"/>
          <w:szCs w:val="22"/>
          <w:lang w:eastAsia="en-AU"/>
        </w:rPr>
      </w:pPr>
      <w:del w:id="115" w:author="Scott McDonald" w:date="2017-07-25T08:14:00Z">
        <w:r w:rsidDel="00DD390E">
          <w:rPr>
            <w:noProof/>
          </w:rPr>
          <w:delText>D07.11.</w:delText>
        </w:r>
        <w:r w:rsidDel="00DD390E">
          <w:rPr>
            <w:rFonts w:asciiTheme="minorHAnsi" w:eastAsiaTheme="minorEastAsia" w:hAnsiTheme="minorHAnsi" w:cstheme="minorBidi"/>
            <w:noProof/>
            <w:sz w:val="22"/>
            <w:szCs w:val="22"/>
            <w:lang w:eastAsia="en-AU"/>
          </w:rPr>
          <w:tab/>
        </w:r>
        <w:r w:rsidDel="00DD390E">
          <w:rPr>
            <w:noProof/>
          </w:rPr>
          <w:delText>SEDIMENT BASINS/TRAPS/DAMS</w:delText>
        </w:r>
        <w:r w:rsidDel="00DD390E">
          <w:rPr>
            <w:noProof/>
          </w:rPr>
          <w:tab/>
          <w:delText>8</w:delText>
        </w:r>
      </w:del>
    </w:p>
    <w:p w14:paraId="49071BA0" w14:textId="77777777" w:rsidR="00722AA3" w:rsidDel="00DD390E" w:rsidRDefault="00722AA3">
      <w:pPr>
        <w:pStyle w:val="TOC2"/>
        <w:rPr>
          <w:del w:id="116" w:author="Scott McDonald" w:date="2017-07-25T08:14:00Z"/>
          <w:rFonts w:asciiTheme="minorHAnsi" w:eastAsiaTheme="minorEastAsia" w:hAnsiTheme="minorHAnsi" w:cstheme="minorBidi"/>
          <w:noProof/>
          <w:sz w:val="22"/>
          <w:szCs w:val="22"/>
          <w:lang w:eastAsia="en-AU"/>
        </w:rPr>
      </w:pPr>
      <w:del w:id="117" w:author="Scott McDonald" w:date="2017-07-25T08:14:00Z">
        <w:r w:rsidDel="00DD390E">
          <w:rPr>
            <w:noProof/>
          </w:rPr>
          <w:delText>D07.12.</w:delText>
        </w:r>
        <w:r w:rsidDel="00DD390E">
          <w:rPr>
            <w:rFonts w:asciiTheme="minorHAnsi" w:eastAsiaTheme="minorEastAsia" w:hAnsiTheme="minorHAnsi" w:cstheme="minorBidi"/>
            <w:noProof/>
            <w:sz w:val="22"/>
            <w:szCs w:val="22"/>
            <w:lang w:eastAsia="en-AU"/>
          </w:rPr>
          <w:tab/>
        </w:r>
        <w:r w:rsidDel="00DD390E">
          <w:rPr>
            <w:noProof/>
          </w:rPr>
          <w:delText>SEDIMENT TRAPS/ BARRIERS FOR MINOR CATCHMENTS</w:delText>
        </w:r>
        <w:r w:rsidDel="00DD390E">
          <w:rPr>
            <w:noProof/>
          </w:rPr>
          <w:tab/>
          <w:delText>10</w:delText>
        </w:r>
      </w:del>
    </w:p>
    <w:p w14:paraId="30BBAE0E" w14:textId="77777777" w:rsidR="00722AA3" w:rsidDel="00DD390E" w:rsidRDefault="00722AA3">
      <w:pPr>
        <w:pStyle w:val="TOC2"/>
        <w:rPr>
          <w:del w:id="118" w:author="Scott McDonald" w:date="2017-07-25T08:14:00Z"/>
          <w:rFonts w:asciiTheme="minorHAnsi" w:eastAsiaTheme="minorEastAsia" w:hAnsiTheme="minorHAnsi" w:cstheme="minorBidi"/>
          <w:noProof/>
          <w:sz w:val="22"/>
          <w:szCs w:val="22"/>
          <w:lang w:eastAsia="en-AU"/>
        </w:rPr>
      </w:pPr>
      <w:del w:id="119" w:author="Scott McDonald" w:date="2017-07-25T08:14:00Z">
        <w:r w:rsidDel="00DD390E">
          <w:rPr>
            <w:noProof/>
          </w:rPr>
          <w:delText>D07.13.</w:delText>
        </w:r>
        <w:r w:rsidDel="00DD390E">
          <w:rPr>
            <w:rFonts w:asciiTheme="minorHAnsi" w:eastAsiaTheme="minorEastAsia" w:hAnsiTheme="minorHAnsi" w:cstheme="minorBidi"/>
            <w:noProof/>
            <w:sz w:val="22"/>
            <w:szCs w:val="22"/>
            <w:lang w:eastAsia="en-AU"/>
          </w:rPr>
          <w:tab/>
        </w:r>
        <w:r w:rsidDel="00DD390E">
          <w:rPr>
            <w:noProof/>
          </w:rPr>
          <w:delText>THE LOCATION OF SHAKEDOWN AREAS AND ACCESS STABILISATION</w:delText>
        </w:r>
        <w:r w:rsidDel="00DD390E">
          <w:rPr>
            <w:noProof/>
          </w:rPr>
          <w:tab/>
          <w:delText>11</w:delText>
        </w:r>
      </w:del>
    </w:p>
    <w:p w14:paraId="2B111C44" w14:textId="77777777" w:rsidR="00722AA3" w:rsidDel="00DD390E" w:rsidRDefault="00722AA3">
      <w:pPr>
        <w:pStyle w:val="TOC2"/>
        <w:rPr>
          <w:del w:id="120" w:author="Scott McDonald" w:date="2017-07-25T08:14:00Z"/>
          <w:rFonts w:asciiTheme="minorHAnsi" w:eastAsiaTheme="minorEastAsia" w:hAnsiTheme="minorHAnsi" w:cstheme="minorBidi"/>
          <w:noProof/>
          <w:sz w:val="22"/>
          <w:szCs w:val="22"/>
          <w:lang w:eastAsia="en-AU"/>
        </w:rPr>
      </w:pPr>
      <w:del w:id="121" w:author="Scott McDonald" w:date="2017-07-25T08:14:00Z">
        <w:r w:rsidDel="00DD390E">
          <w:rPr>
            <w:noProof/>
          </w:rPr>
          <w:delText>D07.14.</w:delText>
        </w:r>
        <w:r w:rsidDel="00DD390E">
          <w:rPr>
            <w:rFonts w:asciiTheme="minorHAnsi" w:eastAsiaTheme="minorEastAsia" w:hAnsiTheme="minorHAnsi" w:cstheme="minorBidi"/>
            <w:noProof/>
            <w:sz w:val="22"/>
            <w:szCs w:val="22"/>
            <w:lang w:eastAsia="en-AU"/>
          </w:rPr>
          <w:tab/>
        </w:r>
        <w:r w:rsidDel="00DD390E">
          <w:rPr>
            <w:noProof/>
          </w:rPr>
          <w:delText>WIND EROSION/DUST CONTROL</w:delText>
        </w:r>
        <w:r w:rsidDel="00DD390E">
          <w:rPr>
            <w:noProof/>
          </w:rPr>
          <w:tab/>
          <w:delText>11</w:delText>
        </w:r>
      </w:del>
    </w:p>
    <w:p w14:paraId="4A7613A0" w14:textId="77777777" w:rsidR="00722AA3" w:rsidDel="00DD390E" w:rsidRDefault="00722AA3">
      <w:pPr>
        <w:pStyle w:val="TOC2"/>
        <w:rPr>
          <w:del w:id="122" w:author="Scott McDonald" w:date="2017-07-25T08:14:00Z"/>
          <w:rFonts w:asciiTheme="minorHAnsi" w:eastAsiaTheme="minorEastAsia" w:hAnsiTheme="minorHAnsi" w:cstheme="minorBidi"/>
          <w:noProof/>
          <w:sz w:val="22"/>
          <w:szCs w:val="22"/>
          <w:lang w:eastAsia="en-AU"/>
        </w:rPr>
      </w:pPr>
      <w:del w:id="123" w:author="Scott McDonald" w:date="2017-07-25T08:14:00Z">
        <w:r w:rsidDel="00DD390E">
          <w:rPr>
            <w:noProof/>
          </w:rPr>
          <w:delText>D07.15.</w:delText>
        </w:r>
        <w:r w:rsidDel="00DD390E">
          <w:rPr>
            <w:rFonts w:asciiTheme="minorHAnsi" w:eastAsiaTheme="minorEastAsia" w:hAnsiTheme="minorHAnsi" w:cstheme="minorBidi"/>
            <w:noProof/>
            <w:sz w:val="22"/>
            <w:szCs w:val="22"/>
            <w:lang w:eastAsia="en-AU"/>
          </w:rPr>
          <w:tab/>
        </w:r>
        <w:r w:rsidDel="00DD390E">
          <w:rPr>
            <w:noProof/>
          </w:rPr>
          <w:delText>REQUIREMENTS FOR BUILDING SITES</w:delText>
        </w:r>
        <w:r w:rsidDel="00DD390E">
          <w:rPr>
            <w:noProof/>
          </w:rPr>
          <w:tab/>
          <w:delText>12</w:delText>
        </w:r>
      </w:del>
    </w:p>
    <w:p w14:paraId="2EDBC06F" w14:textId="77777777" w:rsidR="00722AA3" w:rsidDel="00DD390E" w:rsidRDefault="00722AA3">
      <w:pPr>
        <w:pStyle w:val="TOC2"/>
        <w:rPr>
          <w:del w:id="124" w:author="Scott McDonald" w:date="2017-07-25T08:14:00Z"/>
          <w:rFonts w:asciiTheme="minorHAnsi" w:eastAsiaTheme="minorEastAsia" w:hAnsiTheme="minorHAnsi" w:cstheme="minorBidi"/>
          <w:noProof/>
          <w:sz w:val="22"/>
          <w:szCs w:val="22"/>
          <w:lang w:eastAsia="en-AU"/>
        </w:rPr>
      </w:pPr>
      <w:del w:id="125" w:author="Scott McDonald" w:date="2017-07-25T08:14:00Z">
        <w:r w:rsidDel="00DD390E">
          <w:rPr>
            <w:noProof/>
          </w:rPr>
          <w:delText>D07.16.</w:delText>
        </w:r>
        <w:r w:rsidDel="00DD390E">
          <w:rPr>
            <w:rFonts w:asciiTheme="minorHAnsi" w:eastAsiaTheme="minorEastAsia" w:hAnsiTheme="minorHAnsi" w:cstheme="minorBidi"/>
            <w:noProof/>
            <w:sz w:val="22"/>
            <w:szCs w:val="22"/>
            <w:lang w:eastAsia="en-AU"/>
          </w:rPr>
          <w:tab/>
        </w:r>
        <w:r w:rsidDel="00DD390E">
          <w:rPr>
            <w:noProof/>
          </w:rPr>
          <w:delText>EXTERNAL SITE REQUIREMENTS</w:delText>
        </w:r>
        <w:r w:rsidDel="00DD390E">
          <w:rPr>
            <w:noProof/>
          </w:rPr>
          <w:tab/>
          <w:delText>13</w:delText>
        </w:r>
      </w:del>
    </w:p>
    <w:p w14:paraId="3F723DF6" w14:textId="77777777" w:rsidR="00722AA3" w:rsidDel="00DD390E" w:rsidRDefault="00722AA3">
      <w:pPr>
        <w:pStyle w:val="TOC1"/>
        <w:rPr>
          <w:del w:id="126" w:author="Scott McDonald" w:date="2017-07-25T08:14:00Z"/>
          <w:rFonts w:asciiTheme="minorHAnsi" w:eastAsiaTheme="minorEastAsia" w:hAnsiTheme="minorHAnsi" w:cstheme="minorBidi"/>
          <w:b w:val="0"/>
          <w:noProof/>
          <w:sz w:val="22"/>
          <w:szCs w:val="22"/>
          <w:lang w:eastAsia="en-AU"/>
        </w:rPr>
      </w:pPr>
      <w:del w:id="127" w:author="Scott McDonald" w:date="2017-07-25T08:14:00Z">
        <w:r w:rsidDel="00DD390E">
          <w:rPr>
            <w:noProof/>
          </w:rPr>
          <w:delText>STORMWATER MANAGEMENT</w:delText>
        </w:r>
        <w:r w:rsidDel="00DD390E">
          <w:rPr>
            <w:noProof/>
          </w:rPr>
          <w:tab/>
          <w:delText>14</w:delText>
        </w:r>
      </w:del>
    </w:p>
    <w:p w14:paraId="1CBFE5D4" w14:textId="77777777" w:rsidR="00722AA3" w:rsidDel="00DD390E" w:rsidRDefault="00722AA3">
      <w:pPr>
        <w:pStyle w:val="TOC2"/>
        <w:rPr>
          <w:del w:id="128" w:author="Scott McDonald" w:date="2017-07-25T08:14:00Z"/>
          <w:rFonts w:asciiTheme="minorHAnsi" w:eastAsiaTheme="minorEastAsia" w:hAnsiTheme="minorHAnsi" w:cstheme="minorBidi"/>
          <w:noProof/>
          <w:sz w:val="22"/>
          <w:szCs w:val="22"/>
          <w:lang w:eastAsia="en-AU"/>
        </w:rPr>
      </w:pPr>
      <w:del w:id="129" w:author="Scott McDonald" w:date="2017-07-25T08:14:00Z">
        <w:r w:rsidDel="00DD390E">
          <w:rPr>
            <w:noProof/>
          </w:rPr>
          <w:delText>D07.17.</w:delText>
        </w:r>
        <w:r w:rsidDel="00DD390E">
          <w:rPr>
            <w:rFonts w:asciiTheme="minorHAnsi" w:eastAsiaTheme="minorEastAsia" w:hAnsiTheme="minorHAnsi" w:cstheme="minorBidi"/>
            <w:noProof/>
            <w:sz w:val="22"/>
            <w:szCs w:val="22"/>
            <w:lang w:eastAsia="en-AU"/>
          </w:rPr>
          <w:tab/>
        </w:r>
        <w:r w:rsidDel="00DD390E">
          <w:rPr>
            <w:noProof/>
          </w:rPr>
          <w:delText>GENERAL</w:delText>
        </w:r>
        <w:r w:rsidDel="00DD390E">
          <w:rPr>
            <w:noProof/>
          </w:rPr>
          <w:tab/>
          <w:delText>14</w:delText>
        </w:r>
      </w:del>
    </w:p>
    <w:p w14:paraId="08E0B93B" w14:textId="77777777" w:rsidR="00722AA3" w:rsidDel="00DD390E" w:rsidRDefault="00722AA3">
      <w:pPr>
        <w:pStyle w:val="TOC2"/>
        <w:rPr>
          <w:del w:id="130" w:author="Scott McDonald" w:date="2017-07-25T08:14:00Z"/>
          <w:rFonts w:asciiTheme="minorHAnsi" w:eastAsiaTheme="minorEastAsia" w:hAnsiTheme="minorHAnsi" w:cstheme="minorBidi"/>
          <w:noProof/>
          <w:sz w:val="22"/>
          <w:szCs w:val="22"/>
          <w:lang w:eastAsia="en-AU"/>
        </w:rPr>
      </w:pPr>
      <w:del w:id="131" w:author="Scott McDonald" w:date="2017-07-25T08:14:00Z">
        <w:r w:rsidDel="00DD390E">
          <w:rPr>
            <w:noProof/>
          </w:rPr>
          <w:delText>D07.18.</w:delText>
        </w:r>
        <w:r w:rsidDel="00DD390E">
          <w:rPr>
            <w:rFonts w:asciiTheme="minorHAnsi" w:eastAsiaTheme="minorEastAsia" w:hAnsiTheme="minorHAnsi" w:cstheme="minorBidi"/>
            <w:noProof/>
            <w:sz w:val="22"/>
            <w:szCs w:val="22"/>
            <w:lang w:eastAsia="en-AU"/>
          </w:rPr>
          <w:tab/>
        </w:r>
        <w:r w:rsidDel="00DD390E">
          <w:rPr>
            <w:noProof/>
          </w:rPr>
          <w:delText>WET RETENTION BASINS/PONDS</w:delText>
        </w:r>
        <w:r w:rsidDel="00DD390E">
          <w:rPr>
            <w:noProof/>
          </w:rPr>
          <w:tab/>
          <w:delText>15</w:delText>
        </w:r>
      </w:del>
    </w:p>
    <w:p w14:paraId="302EBD4A" w14:textId="77777777" w:rsidR="00722AA3" w:rsidDel="00DD390E" w:rsidRDefault="00722AA3">
      <w:pPr>
        <w:pStyle w:val="TOC2"/>
        <w:rPr>
          <w:del w:id="132" w:author="Scott McDonald" w:date="2017-07-25T08:14:00Z"/>
          <w:rFonts w:asciiTheme="minorHAnsi" w:eastAsiaTheme="minorEastAsia" w:hAnsiTheme="minorHAnsi" w:cstheme="minorBidi"/>
          <w:noProof/>
          <w:sz w:val="22"/>
          <w:szCs w:val="22"/>
          <w:lang w:eastAsia="en-AU"/>
        </w:rPr>
      </w:pPr>
      <w:del w:id="133" w:author="Scott McDonald" w:date="2017-07-25T08:14:00Z">
        <w:r w:rsidDel="00DD390E">
          <w:rPr>
            <w:noProof/>
          </w:rPr>
          <w:delText>D07.19.</w:delText>
        </w:r>
        <w:r w:rsidDel="00DD390E">
          <w:rPr>
            <w:rFonts w:asciiTheme="minorHAnsi" w:eastAsiaTheme="minorEastAsia" w:hAnsiTheme="minorHAnsi" w:cstheme="minorBidi"/>
            <w:noProof/>
            <w:sz w:val="22"/>
            <w:szCs w:val="22"/>
            <w:lang w:eastAsia="en-AU"/>
          </w:rPr>
          <w:tab/>
        </w:r>
        <w:r w:rsidDel="00DD390E">
          <w:rPr>
            <w:noProof/>
          </w:rPr>
          <w:delText>TRASH RACKS</w:delText>
        </w:r>
        <w:r w:rsidDel="00DD390E">
          <w:rPr>
            <w:noProof/>
          </w:rPr>
          <w:tab/>
          <w:delText>17</w:delText>
        </w:r>
      </w:del>
    </w:p>
    <w:p w14:paraId="0C2083D9" w14:textId="77777777" w:rsidR="00722AA3" w:rsidDel="00DD390E" w:rsidRDefault="00722AA3">
      <w:pPr>
        <w:pStyle w:val="TOC2"/>
        <w:rPr>
          <w:del w:id="134" w:author="Scott McDonald" w:date="2017-07-25T08:14:00Z"/>
          <w:rFonts w:asciiTheme="minorHAnsi" w:eastAsiaTheme="minorEastAsia" w:hAnsiTheme="minorHAnsi" w:cstheme="minorBidi"/>
          <w:noProof/>
          <w:sz w:val="22"/>
          <w:szCs w:val="22"/>
          <w:lang w:eastAsia="en-AU"/>
        </w:rPr>
      </w:pPr>
      <w:del w:id="135" w:author="Scott McDonald" w:date="2017-07-25T08:14:00Z">
        <w:r w:rsidDel="00DD390E">
          <w:rPr>
            <w:noProof/>
          </w:rPr>
          <w:delText>D07.20.</w:delText>
        </w:r>
        <w:r w:rsidDel="00DD390E">
          <w:rPr>
            <w:rFonts w:asciiTheme="minorHAnsi" w:eastAsiaTheme="minorEastAsia" w:hAnsiTheme="minorHAnsi" w:cstheme="minorBidi"/>
            <w:noProof/>
            <w:sz w:val="22"/>
            <w:szCs w:val="22"/>
            <w:lang w:eastAsia="en-AU"/>
          </w:rPr>
          <w:tab/>
        </w:r>
        <w:r w:rsidDel="00DD390E">
          <w:rPr>
            <w:noProof/>
          </w:rPr>
          <w:delText>GROSS POLLUTANT TRAPS</w:delText>
        </w:r>
        <w:r w:rsidDel="00DD390E">
          <w:rPr>
            <w:noProof/>
          </w:rPr>
          <w:tab/>
          <w:delText>19</w:delText>
        </w:r>
      </w:del>
    </w:p>
    <w:p w14:paraId="566EC5A4" w14:textId="77777777" w:rsidR="00722AA3" w:rsidDel="00DD390E" w:rsidRDefault="00722AA3">
      <w:pPr>
        <w:pStyle w:val="TOC2"/>
        <w:rPr>
          <w:del w:id="136" w:author="Scott McDonald" w:date="2017-07-25T08:14:00Z"/>
          <w:rFonts w:asciiTheme="minorHAnsi" w:eastAsiaTheme="minorEastAsia" w:hAnsiTheme="minorHAnsi" w:cstheme="minorBidi"/>
          <w:noProof/>
          <w:sz w:val="22"/>
          <w:szCs w:val="22"/>
          <w:lang w:eastAsia="en-AU"/>
        </w:rPr>
      </w:pPr>
      <w:del w:id="137" w:author="Scott McDonald" w:date="2017-07-25T08:14:00Z">
        <w:r w:rsidDel="00DD390E">
          <w:rPr>
            <w:noProof/>
          </w:rPr>
          <w:delText>D07.21.</w:delText>
        </w:r>
        <w:r w:rsidDel="00DD390E">
          <w:rPr>
            <w:rFonts w:asciiTheme="minorHAnsi" w:eastAsiaTheme="minorEastAsia" w:hAnsiTheme="minorHAnsi" w:cstheme="minorBidi"/>
            <w:noProof/>
            <w:sz w:val="22"/>
            <w:szCs w:val="22"/>
            <w:lang w:eastAsia="en-AU"/>
          </w:rPr>
          <w:tab/>
        </w:r>
        <w:r w:rsidDel="00DD390E">
          <w:rPr>
            <w:noProof/>
          </w:rPr>
          <w:delText>WETLANDS</w:delText>
        </w:r>
        <w:r w:rsidDel="00DD390E">
          <w:rPr>
            <w:noProof/>
          </w:rPr>
          <w:tab/>
          <w:delText>20</w:delText>
        </w:r>
      </w:del>
    </w:p>
    <w:p w14:paraId="72A10C0D" w14:textId="77777777" w:rsidR="00824109" w:rsidRDefault="00470F18">
      <w:r>
        <w:fldChar w:fldCharType="end"/>
      </w:r>
    </w:p>
    <w:p w14:paraId="27584902" w14:textId="77777777" w:rsidR="00B370A4" w:rsidRDefault="00B370A4" w:rsidP="00B370A4">
      <w:pPr>
        <w:tabs>
          <w:tab w:val="right" w:pos="9746"/>
        </w:tabs>
        <w:rPr>
          <w:sz w:val="24"/>
        </w:rPr>
      </w:pPr>
    </w:p>
    <w:p w14:paraId="00F595FE" w14:textId="77777777" w:rsidR="00B370A4" w:rsidRPr="000F703C" w:rsidRDefault="00B370A4" w:rsidP="00B370A4">
      <w:pPr>
        <w:tabs>
          <w:tab w:val="right" w:pos="9746"/>
        </w:tabs>
        <w:spacing w:line="360" w:lineRule="auto"/>
        <w:jc w:val="center"/>
        <w:rPr>
          <w:b/>
          <w:u w:val="single"/>
        </w:rPr>
      </w:pPr>
      <w:r w:rsidRPr="000F703C">
        <w:rPr>
          <w:b/>
          <w:u w:val="single"/>
        </w:rPr>
        <w:t xml:space="preserve">Keeping the </w:t>
      </w:r>
      <w:r>
        <w:rPr>
          <w:b/>
          <w:u w:val="single"/>
        </w:rPr>
        <w:t xml:space="preserve">Capricorn Municipal Development </w:t>
      </w:r>
      <w:r w:rsidRPr="000F703C">
        <w:rPr>
          <w:b/>
          <w:u w:val="single"/>
        </w:rPr>
        <w:t>Guidelines up-to-date</w:t>
      </w:r>
    </w:p>
    <w:p w14:paraId="6887D097" w14:textId="77777777" w:rsidR="00B370A4" w:rsidRPr="00DC2806" w:rsidRDefault="00B370A4" w:rsidP="00B370A4">
      <w:pPr>
        <w:tabs>
          <w:tab w:val="right" w:pos="9746"/>
        </w:tabs>
        <w:spacing w:line="360" w:lineRule="auto"/>
      </w:pPr>
      <w:r>
        <w:t>The Capricorn Municipal Development Guidelines are living documents which reflect progress of municipal works in the Capricorn Region.</w:t>
      </w:r>
      <w:r w:rsidR="002300AD">
        <w:t xml:space="preserve"> </w:t>
      </w:r>
      <w:r>
        <w:t xml:space="preserve"> To maintain a high level of currency that reflects the current municipal environment, all guidelines are periodically reviewed with new editions published and the possibility of some editions to be removed.</w:t>
      </w:r>
      <w:r w:rsidR="002300AD">
        <w:t xml:space="preserve"> </w:t>
      </w:r>
      <w:r>
        <w:t xml:space="preserve"> Between the publishing of these editions, amendments may be issued. </w:t>
      </w:r>
      <w:r w:rsidR="002300AD">
        <w:t xml:space="preserve"> </w:t>
      </w:r>
      <w:r>
        <w:t xml:space="preserve">It is important that readers assure themselves they are using </w:t>
      </w:r>
      <w:r w:rsidR="00D6740B">
        <w:t xml:space="preserve">the </w:t>
      </w:r>
      <w:r>
        <w:t>current guideline, which should include any amendments which may have been published since the guideline was printed.</w:t>
      </w:r>
      <w:r w:rsidR="002300AD">
        <w:t xml:space="preserve"> </w:t>
      </w:r>
      <w:r>
        <w:t xml:space="preserve"> A guideline will be deemed current at the date of development approval for construction works. </w:t>
      </w:r>
    </w:p>
    <w:p w14:paraId="3D5A2E36" w14:textId="77777777" w:rsidR="00B370A4" w:rsidRDefault="00B370A4" w:rsidP="00B370A4">
      <w:pPr>
        <w:tabs>
          <w:tab w:val="right" w:pos="9746"/>
        </w:tabs>
        <w:spacing w:line="360" w:lineRule="auto"/>
      </w:pPr>
      <w:r>
        <w:br w:type="page"/>
      </w:r>
    </w:p>
    <w:tbl>
      <w:tblPr>
        <w:tblW w:w="10488" w:type="dxa"/>
        <w:tblLayout w:type="fixed"/>
        <w:tblCellMar>
          <w:left w:w="142" w:type="dxa"/>
          <w:right w:w="142" w:type="dxa"/>
        </w:tblCellMar>
        <w:tblLook w:val="0000" w:firstRow="0" w:lastRow="0" w:firstColumn="0" w:lastColumn="0" w:noHBand="0" w:noVBand="0"/>
      </w:tblPr>
      <w:tblGrid>
        <w:gridCol w:w="8547"/>
        <w:gridCol w:w="1941"/>
        <w:tblGridChange w:id="138">
          <w:tblGrid>
            <w:gridCol w:w="8547"/>
            <w:gridCol w:w="1941"/>
          </w:tblGrid>
        </w:tblGridChange>
      </w:tblGrid>
      <w:tr w:rsidR="00B56878" w14:paraId="0D624A76" w14:textId="77777777">
        <w:trPr>
          <w:cantSplit/>
        </w:trPr>
        <w:tc>
          <w:tcPr>
            <w:tcW w:w="8547" w:type="dxa"/>
          </w:tcPr>
          <w:p w14:paraId="47ABAE80" w14:textId="77777777" w:rsidR="00B56878" w:rsidRDefault="00B56878">
            <w:pPr>
              <w:pStyle w:val="Heading1"/>
            </w:pPr>
            <w:bookmarkStart w:id="139" w:name="_Toc381081535"/>
            <w:bookmarkStart w:id="140" w:name="_Toc486749400"/>
            <w:bookmarkStart w:id="141" w:name="_Toc488733816"/>
            <w:r>
              <w:lastRenderedPageBreak/>
              <w:t>GENERAL</w:t>
            </w:r>
            <w:bookmarkEnd w:id="139"/>
            <w:bookmarkEnd w:id="140"/>
            <w:bookmarkEnd w:id="141"/>
          </w:p>
        </w:tc>
        <w:tc>
          <w:tcPr>
            <w:tcW w:w="1941" w:type="dxa"/>
          </w:tcPr>
          <w:p w14:paraId="20523905" w14:textId="77777777" w:rsidR="00B56878" w:rsidRDefault="00B56878">
            <w:pPr>
              <w:pStyle w:val="Keywords"/>
            </w:pPr>
          </w:p>
        </w:tc>
      </w:tr>
      <w:tr w:rsidR="00B56878" w14:paraId="62527986" w14:textId="77777777">
        <w:trPr>
          <w:cantSplit/>
        </w:trPr>
        <w:tc>
          <w:tcPr>
            <w:tcW w:w="8547" w:type="dxa"/>
          </w:tcPr>
          <w:p w14:paraId="0ECF5BF3" w14:textId="77777777" w:rsidR="00B56878" w:rsidRDefault="00B56878" w:rsidP="00F06102">
            <w:pPr>
              <w:pStyle w:val="Heading2"/>
              <w:tabs>
                <w:tab w:val="clear" w:pos="1080"/>
                <w:tab w:val="left" w:pos="1134"/>
              </w:tabs>
              <w:ind w:left="567" w:hanging="567"/>
            </w:pPr>
            <w:bookmarkStart w:id="142" w:name="_Toc381081536"/>
            <w:bookmarkStart w:id="143" w:name="_Toc486749401"/>
            <w:bookmarkStart w:id="144" w:name="_Toc488733817"/>
            <w:r>
              <w:t>SCOPE</w:t>
            </w:r>
            <w:bookmarkEnd w:id="142"/>
            <w:bookmarkEnd w:id="143"/>
            <w:bookmarkEnd w:id="144"/>
          </w:p>
        </w:tc>
        <w:tc>
          <w:tcPr>
            <w:tcW w:w="1941" w:type="dxa"/>
          </w:tcPr>
          <w:p w14:paraId="44072CE7" w14:textId="77777777" w:rsidR="00B56878" w:rsidRDefault="00B56878" w:rsidP="009D397E"/>
        </w:tc>
      </w:tr>
      <w:tr w:rsidR="00B56878" w14:paraId="2B132E01" w14:textId="77777777" w:rsidTr="009D397E">
        <w:trPr>
          <w:cantSplit/>
        </w:trPr>
        <w:tc>
          <w:tcPr>
            <w:tcW w:w="8547" w:type="dxa"/>
          </w:tcPr>
          <w:p w14:paraId="110D0132" w14:textId="77777777" w:rsidR="00B56878" w:rsidRPr="009D397E" w:rsidRDefault="00B56878">
            <w:pPr>
              <w:pStyle w:val="Pointed"/>
              <w:tabs>
                <w:tab w:val="clear" w:pos="1276"/>
                <w:tab w:val="left" w:pos="1134"/>
              </w:tabs>
              <w:ind w:left="1134" w:hanging="1134"/>
              <w:jc w:val="both"/>
              <w:pPrChange w:id="145" w:author="Monica Borg" w:date="2018-01-23T11:47:00Z">
                <w:pPr>
                  <w:pStyle w:val="Pointed"/>
                </w:pPr>
              </w:pPrChange>
            </w:pPr>
            <w:r w:rsidRPr="009D397E">
              <w:t xml:space="preserve">Virtually all construction activity which requires the disturbance of the soil surface and the existing vegetation, naturally predisposes the construction site to erosion. </w:t>
            </w:r>
            <w:r w:rsidR="002300AD" w:rsidRPr="009D397E">
              <w:t xml:space="preserve"> </w:t>
            </w:r>
            <w:r w:rsidRPr="009D397E">
              <w:t>This in turn leads to sediment loss in the resultant run-off water.</w:t>
            </w:r>
          </w:p>
        </w:tc>
        <w:tc>
          <w:tcPr>
            <w:tcW w:w="1941" w:type="dxa"/>
            <w:vAlign w:val="center"/>
          </w:tcPr>
          <w:p w14:paraId="3AF383C7" w14:textId="77777777" w:rsidR="00B56878" w:rsidRDefault="00B56878">
            <w:pPr>
              <w:pStyle w:val="Keywords"/>
              <w:pPrChange w:id="146" w:author="Monica Borg" w:date="2018-01-23T11:47:00Z">
                <w:pPr>
                  <w:pStyle w:val="Keywords"/>
                  <w:jc w:val="center"/>
                </w:pPr>
              </w:pPrChange>
            </w:pPr>
            <w:r>
              <w:t>Erosion</w:t>
            </w:r>
          </w:p>
        </w:tc>
      </w:tr>
      <w:tr w:rsidR="00B56878" w14:paraId="04F5C217" w14:textId="77777777" w:rsidTr="009D397E">
        <w:trPr>
          <w:cantSplit/>
        </w:trPr>
        <w:tc>
          <w:tcPr>
            <w:tcW w:w="8547" w:type="dxa"/>
          </w:tcPr>
          <w:p w14:paraId="19D8A57F" w14:textId="77777777" w:rsidR="00B56878" w:rsidRDefault="00B56878">
            <w:pPr>
              <w:pStyle w:val="Pointed"/>
              <w:tabs>
                <w:tab w:val="clear" w:pos="1276"/>
                <w:tab w:val="left" w:pos="1134"/>
              </w:tabs>
              <w:ind w:left="1134" w:hanging="1134"/>
              <w:jc w:val="both"/>
              <w:pPrChange w:id="147" w:author="Monica Borg" w:date="2018-01-23T11:47:00Z">
                <w:pPr>
                  <w:pStyle w:val="Pointed"/>
                </w:pPr>
              </w:pPrChange>
            </w:pPr>
            <w:r>
              <w:t>Since such soil disturbance is a necessary part of development, it is essential therefore to develop measures which reduce the erosion hazard of any particular construction activity.  Having done that, it is necessary to control run-off water, which carries the sediment, in such a way as to reduce the amount of that sediment leaving the site to an acceptable level.</w:t>
            </w:r>
          </w:p>
        </w:tc>
        <w:tc>
          <w:tcPr>
            <w:tcW w:w="1941" w:type="dxa"/>
            <w:vAlign w:val="center"/>
          </w:tcPr>
          <w:p w14:paraId="2751B767" w14:textId="77777777" w:rsidR="00B56878" w:rsidRDefault="00B56878">
            <w:pPr>
              <w:pStyle w:val="Keywords"/>
              <w:pPrChange w:id="148" w:author="Monica Borg" w:date="2018-01-23T11:47:00Z">
                <w:pPr>
                  <w:pStyle w:val="Keywords"/>
                  <w:jc w:val="center"/>
                </w:pPr>
              </w:pPrChange>
            </w:pPr>
            <w:r>
              <w:t>Reduce Sedimentation</w:t>
            </w:r>
          </w:p>
        </w:tc>
      </w:tr>
      <w:tr w:rsidR="00B56878" w14:paraId="6B0E8B02" w14:textId="77777777" w:rsidTr="009D397E">
        <w:trPr>
          <w:cantSplit/>
        </w:trPr>
        <w:tc>
          <w:tcPr>
            <w:tcW w:w="8547" w:type="dxa"/>
          </w:tcPr>
          <w:p w14:paraId="63238D66" w14:textId="77777777" w:rsidR="00B56878" w:rsidRPr="009D397E" w:rsidRDefault="00B56878">
            <w:pPr>
              <w:pStyle w:val="Pointed"/>
              <w:tabs>
                <w:tab w:val="clear" w:pos="1276"/>
                <w:tab w:val="left" w:pos="1134"/>
              </w:tabs>
              <w:ind w:left="1134" w:hanging="1134"/>
              <w:jc w:val="both"/>
              <w:pPrChange w:id="149" w:author="Monica Borg" w:date="2018-01-23T11:47:00Z">
                <w:pPr>
                  <w:pStyle w:val="Pointed"/>
                </w:pPr>
              </w:pPrChange>
            </w:pPr>
            <w:r w:rsidRPr="009D397E">
              <w:t>After construction is complete and the site fully rehabilitated, permanent water quality control structures and features commence their role.</w:t>
            </w:r>
            <w:r w:rsidR="002300AD" w:rsidRPr="009D397E">
              <w:t xml:space="preserve"> </w:t>
            </w:r>
            <w:r w:rsidRPr="009D397E">
              <w:t xml:space="preserve"> These include trash racks, gross pollutant traps, wet retention basins and the creation of, or increase in size of wetlands.</w:t>
            </w:r>
          </w:p>
        </w:tc>
        <w:tc>
          <w:tcPr>
            <w:tcW w:w="1941" w:type="dxa"/>
            <w:vAlign w:val="center"/>
          </w:tcPr>
          <w:p w14:paraId="65F45FDD" w14:textId="77777777" w:rsidR="00B56878" w:rsidRDefault="00B56878">
            <w:pPr>
              <w:pStyle w:val="Keywords"/>
              <w:pPrChange w:id="150" w:author="Monica Borg" w:date="2018-01-23T11:47:00Z">
                <w:pPr>
                  <w:pStyle w:val="Keywords"/>
                  <w:jc w:val="center"/>
                </w:pPr>
              </w:pPrChange>
            </w:pPr>
            <w:r>
              <w:t>Water Quality</w:t>
            </w:r>
          </w:p>
        </w:tc>
      </w:tr>
      <w:tr w:rsidR="00644FF0" w14:paraId="565ABDB9" w14:textId="77777777" w:rsidTr="00F06102">
        <w:tblPrEx>
          <w:tblW w:w="10488" w:type="dxa"/>
          <w:tblLayout w:type="fixed"/>
          <w:tblCellMar>
            <w:left w:w="142" w:type="dxa"/>
            <w:right w:w="142" w:type="dxa"/>
          </w:tblCellMar>
          <w:tblLook w:val="0000" w:firstRow="0" w:lastRow="0" w:firstColumn="0" w:lastColumn="0" w:noHBand="0" w:noVBand="0"/>
          <w:tblPrExChange w:id="151" w:author="Monica Borg" w:date="2018-01-23T11:47:00Z">
            <w:tblPrEx>
              <w:tblW w:w="10488" w:type="dxa"/>
              <w:tblLayout w:type="fixed"/>
              <w:tblCellMar>
                <w:left w:w="142" w:type="dxa"/>
                <w:right w:w="142" w:type="dxa"/>
              </w:tblCellMar>
              <w:tblLook w:val="0000" w:firstRow="0" w:lastRow="0" w:firstColumn="0" w:lastColumn="0" w:noHBand="0" w:noVBand="0"/>
            </w:tblPrEx>
          </w:tblPrExChange>
        </w:tblPrEx>
        <w:trPr>
          <w:cantSplit/>
          <w:trHeight w:val="2129"/>
          <w:ins w:id="152" w:author="Monica Borg" w:date="2018-01-23T08:22:00Z"/>
          <w:trPrChange w:id="153" w:author="Monica Borg" w:date="2018-01-23T11:47:00Z">
            <w:trPr>
              <w:cantSplit/>
            </w:trPr>
          </w:trPrChange>
        </w:trPr>
        <w:tc>
          <w:tcPr>
            <w:tcW w:w="8547" w:type="dxa"/>
            <w:tcPrChange w:id="154" w:author="Monica Borg" w:date="2018-01-23T11:47:00Z">
              <w:tcPr>
                <w:tcW w:w="8547" w:type="dxa"/>
              </w:tcPr>
            </w:tcPrChange>
          </w:tcPr>
          <w:p w14:paraId="27F7B0E2" w14:textId="77777777" w:rsidR="00644FF0" w:rsidRDefault="00644FF0">
            <w:pPr>
              <w:pStyle w:val="Pointed"/>
              <w:tabs>
                <w:tab w:val="clear" w:pos="1276"/>
                <w:tab w:val="left" w:pos="1134"/>
              </w:tabs>
              <w:ind w:left="1134" w:hanging="1134"/>
              <w:jc w:val="both"/>
              <w:rPr>
                <w:ins w:id="155" w:author="Monica Borg" w:date="2018-01-23T08:22:00Z"/>
              </w:rPr>
              <w:pPrChange w:id="156" w:author="Monica Borg" w:date="2018-01-23T11:47:00Z">
                <w:pPr>
                  <w:pStyle w:val="Pointed"/>
                  <w:tabs>
                    <w:tab w:val="clear" w:pos="1276"/>
                    <w:tab w:val="left" w:pos="1134"/>
                  </w:tabs>
                  <w:ind w:left="1134" w:hanging="1134"/>
                </w:pPr>
              </w:pPrChange>
            </w:pPr>
            <w:ins w:id="157" w:author="Monica Borg" w:date="2018-01-23T08:22:00Z">
              <w:r>
                <w:t xml:space="preserve">The following order of priority for interpretation of documents will apply: </w:t>
              </w:r>
              <w:r w:rsidRPr="008B2741">
                <w:t>(Please note that reference to a Guideline or Standard, is reference to the latest version of the relevant document, unless specifically a version number is specifically stated)</w:t>
              </w:r>
            </w:ins>
          </w:p>
          <w:p w14:paraId="644989F8" w14:textId="77777777" w:rsidR="00644FF0" w:rsidRDefault="00644FF0">
            <w:pPr>
              <w:pStyle w:val="Pointed"/>
              <w:numPr>
                <w:ilvl w:val="3"/>
                <w:numId w:val="18"/>
              </w:numPr>
              <w:ind w:left="1843"/>
              <w:rPr>
                <w:ins w:id="158" w:author="Monica Borg" w:date="2018-01-23T08:22:00Z"/>
              </w:rPr>
              <w:pPrChange w:id="159" w:author="Monica Borg" w:date="2018-01-23T08:22:00Z">
                <w:pPr>
                  <w:pStyle w:val="Pointed"/>
                </w:pPr>
              </w:pPrChange>
            </w:pPr>
            <w:ins w:id="160" w:author="Monica Borg" w:date="2018-01-23T08:22:00Z">
              <w:r>
                <w:t>CMDG D7 – Erosion Control and Stormwater Management Design Specification</w:t>
              </w:r>
            </w:ins>
          </w:p>
          <w:p w14:paraId="09083F4C" w14:textId="77777777" w:rsidR="007D1CCD" w:rsidRDefault="007D1CCD">
            <w:pPr>
              <w:pStyle w:val="Pointed"/>
              <w:numPr>
                <w:ilvl w:val="3"/>
                <w:numId w:val="18"/>
              </w:numPr>
              <w:spacing w:before="120"/>
              <w:ind w:left="1843"/>
              <w:rPr>
                <w:ins w:id="161" w:author="Monica Borg" w:date="2018-01-25T14:30:00Z"/>
              </w:rPr>
              <w:pPrChange w:id="162" w:author="Monica Borg" w:date="2018-01-23T08:40:00Z">
                <w:pPr>
                  <w:pStyle w:val="Pointed"/>
                </w:pPr>
              </w:pPrChange>
            </w:pPr>
            <w:ins w:id="163" w:author="Monica Borg" w:date="2018-01-23T08:34:00Z">
              <w:r>
                <w:t>Water Sensitive Urban Design (WSUD)</w:t>
              </w:r>
            </w:ins>
          </w:p>
          <w:p w14:paraId="48E9612C" w14:textId="77777777" w:rsidR="00213CA1" w:rsidRDefault="00213CA1">
            <w:pPr>
              <w:pStyle w:val="Pointed"/>
              <w:numPr>
                <w:ilvl w:val="3"/>
                <w:numId w:val="18"/>
              </w:numPr>
              <w:spacing w:before="120"/>
              <w:ind w:left="1843"/>
              <w:rPr>
                <w:ins w:id="164" w:author="Monica Borg" w:date="2018-01-25T14:39:00Z"/>
              </w:rPr>
              <w:pPrChange w:id="165" w:author="Monica Borg" w:date="2018-01-25T14:30:00Z">
                <w:pPr>
                  <w:pStyle w:val="Pointed"/>
                </w:pPr>
              </w:pPrChange>
            </w:pPr>
            <w:ins w:id="166" w:author="Monica Borg" w:date="2018-01-25T14:30:00Z">
              <w:r w:rsidRPr="00242A26">
                <w:t>MRTS52 Erosion and Sediment Control</w:t>
              </w:r>
              <w:r>
                <w:t xml:space="preserve"> 2016</w:t>
              </w:r>
            </w:ins>
          </w:p>
          <w:p w14:paraId="286FE1D5" w14:textId="3C41BD83" w:rsidR="004B40CC" w:rsidRPr="009D397E" w:rsidRDefault="004B40CC">
            <w:pPr>
              <w:pStyle w:val="Pointed"/>
              <w:numPr>
                <w:ilvl w:val="3"/>
                <w:numId w:val="18"/>
              </w:numPr>
              <w:spacing w:before="120"/>
              <w:ind w:left="1843"/>
              <w:rPr>
                <w:ins w:id="167" w:author="Monica Borg" w:date="2018-01-23T08:22:00Z"/>
              </w:rPr>
              <w:pPrChange w:id="168" w:author="Monica Borg" w:date="2018-01-25T14:30:00Z">
                <w:pPr>
                  <w:pStyle w:val="Pointed"/>
                </w:pPr>
              </w:pPrChange>
            </w:pPr>
            <w:ins w:id="169" w:author="Monica Borg" w:date="2018-01-25T14:39:00Z">
              <w:r>
                <w:t>Engineers Australia, Queensland Division: Soil Erosion and Sediment Control - Engineering Guidelines</w:t>
              </w:r>
            </w:ins>
          </w:p>
        </w:tc>
        <w:tc>
          <w:tcPr>
            <w:tcW w:w="1941" w:type="dxa"/>
            <w:vAlign w:val="center"/>
            <w:tcPrChange w:id="170" w:author="Monica Borg" w:date="2018-01-23T11:47:00Z">
              <w:tcPr>
                <w:tcW w:w="1941" w:type="dxa"/>
                <w:vAlign w:val="center"/>
              </w:tcPr>
            </w:tcPrChange>
          </w:tcPr>
          <w:p w14:paraId="67377A46" w14:textId="745E320F" w:rsidR="00644FF0" w:rsidRDefault="00F06102" w:rsidP="009D397E">
            <w:pPr>
              <w:pStyle w:val="Keywords"/>
              <w:jc w:val="center"/>
              <w:rPr>
                <w:ins w:id="171" w:author="Monica Borg" w:date="2018-01-23T08:22:00Z"/>
              </w:rPr>
            </w:pPr>
            <w:ins w:id="172" w:author="Monica Borg" w:date="2018-01-23T11:47:00Z">
              <w:r>
                <w:t>Order of Priority</w:t>
              </w:r>
            </w:ins>
          </w:p>
        </w:tc>
      </w:tr>
    </w:tbl>
    <w:p w14:paraId="722D4A6E" w14:textId="121E6D96" w:rsidR="005342C5" w:rsidDel="004B40CC" w:rsidRDefault="005342C5">
      <w:pPr>
        <w:rPr>
          <w:del w:id="173" w:author="Monica Borg" w:date="2018-01-25T14:39:00Z"/>
        </w:rPr>
      </w:pPr>
    </w:p>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6F1EAE81" w14:textId="77777777">
        <w:trPr>
          <w:cantSplit/>
        </w:trPr>
        <w:tc>
          <w:tcPr>
            <w:tcW w:w="8547" w:type="dxa"/>
          </w:tcPr>
          <w:p w14:paraId="4E8D5133" w14:textId="77777777" w:rsidR="00B56878" w:rsidRDefault="00B56878">
            <w:pPr>
              <w:pStyle w:val="Heading2"/>
              <w:keepNext w:val="0"/>
              <w:tabs>
                <w:tab w:val="clear" w:pos="1080"/>
                <w:tab w:val="left" w:pos="1134"/>
              </w:tabs>
              <w:pPrChange w:id="174" w:author="Monica Borg" w:date="2018-01-25T14:39:00Z">
                <w:pPr>
                  <w:pStyle w:val="Heading2"/>
                  <w:tabs>
                    <w:tab w:val="clear" w:pos="1080"/>
                    <w:tab w:val="left" w:pos="1134"/>
                  </w:tabs>
                </w:pPr>
              </w:pPrChange>
            </w:pPr>
            <w:bookmarkStart w:id="175" w:name="_Toc312571857"/>
            <w:bookmarkStart w:id="176" w:name="_Toc381081537"/>
            <w:bookmarkStart w:id="177" w:name="_Toc486749402"/>
            <w:bookmarkStart w:id="178" w:name="_Toc488733818"/>
            <w:r>
              <w:t>AIMS</w:t>
            </w:r>
            <w:bookmarkEnd w:id="175"/>
            <w:bookmarkEnd w:id="176"/>
            <w:bookmarkEnd w:id="177"/>
            <w:bookmarkEnd w:id="178"/>
          </w:p>
        </w:tc>
        <w:tc>
          <w:tcPr>
            <w:tcW w:w="1941" w:type="dxa"/>
          </w:tcPr>
          <w:p w14:paraId="1E70F975" w14:textId="77777777" w:rsidR="00B56878" w:rsidRDefault="00B56878">
            <w:pPr>
              <w:pStyle w:val="Keywords"/>
            </w:pPr>
          </w:p>
        </w:tc>
      </w:tr>
      <w:tr w:rsidR="00B56878" w14:paraId="321851AF" w14:textId="77777777" w:rsidTr="005342C5">
        <w:trPr>
          <w:cantSplit/>
        </w:trPr>
        <w:tc>
          <w:tcPr>
            <w:tcW w:w="8547" w:type="dxa"/>
          </w:tcPr>
          <w:p w14:paraId="07198321" w14:textId="77777777" w:rsidR="00B56878" w:rsidRDefault="00B56878">
            <w:pPr>
              <w:pStyle w:val="Pointed"/>
              <w:keepNext w:val="0"/>
              <w:tabs>
                <w:tab w:val="clear" w:pos="1276"/>
                <w:tab w:val="left" w:pos="1134"/>
              </w:tabs>
              <w:ind w:left="1134" w:hanging="1134"/>
              <w:pPrChange w:id="179" w:author="Monica Borg" w:date="2018-01-25T14:39:00Z">
                <w:pPr>
                  <w:pStyle w:val="Pointed"/>
                </w:pPr>
              </w:pPrChange>
            </w:pPr>
            <w:r>
              <w:t>Limit/minimise the amount of site disturbance.</w:t>
            </w:r>
          </w:p>
        </w:tc>
        <w:tc>
          <w:tcPr>
            <w:tcW w:w="1941" w:type="dxa"/>
            <w:vAlign w:val="center"/>
          </w:tcPr>
          <w:p w14:paraId="78C82AA1" w14:textId="77777777" w:rsidR="00B56878" w:rsidRDefault="00B56878">
            <w:pPr>
              <w:pStyle w:val="Keywords"/>
              <w:pPrChange w:id="180" w:author="Monica Borg" w:date="2018-01-25T14:39:00Z">
                <w:pPr>
                  <w:pStyle w:val="Keywords"/>
                  <w:jc w:val="center"/>
                </w:pPr>
              </w:pPrChange>
            </w:pPr>
            <w:r>
              <w:t>Site Disturbance</w:t>
            </w:r>
          </w:p>
        </w:tc>
      </w:tr>
      <w:tr w:rsidR="00B56878" w14:paraId="14F95308" w14:textId="77777777" w:rsidTr="005342C5">
        <w:trPr>
          <w:cantSplit/>
        </w:trPr>
        <w:tc>
          <w:tcPr>
            <w:tcW w:w="8547" w:type="dxa"/>
          </w:tcPr>
          <w:p w14:paraId="6A026F54" w14:textId="77777777" w:rsidR="00B56878" w:rsidRPr="005342C5" w:rsidRDefault="00B56878">
            <w:pPr>
              <w:pStyle w:val="Pointed"/>
              <w:keepNext w:val="0"/>
              <w:tabs>
                <w:tab w:val="clear" w:pos="1276"/>
                <w:tab w:val="left" w:pos="1134"/>
              </w:tabs>
              <w:ind w:left="1134" w:hanging="1134"/>
              <w:jc w:val="both"/>
              <w:pPrChange w:id="181" w:author="Monica Borg" w:date="2018-01-25T14:39:00Z">
                <w:pPr>
                  <w:pStyle w:val="Pointed"/>
                </w:pPr>
              </w:pPrChange>
            </w:pPr>
            <w:r w:rsidRPr="005342C5">
              <w:t>Isolate the site by diverting clean upstream "run-on" water around or through the development where possible.</w:t>
            </w:r>
          </w:p>
        </w:tc>
        <w:tc>
          <w:tcPr>
            <w:tcW w:w="1941" w:type="dxa"/>
            <w:vAlign w:val="center"/>
          </w:tcPr>
          <w:p w14:paraId="7A75D1AA" w14:textId="77777777" w:rsidR="00B56878" w:rsidRDefault="00B56878">
            <w:pPr>
              <w:pStyle w:val="Keywords"/>
              <w:pPrChange w:id="182" w:author="Monica Borg" w:date="2018-01-25T14:39:00Z">
                <w:pPr>
                  <w:pStyle w:val="Keywords"/>
                  <w:jc w:val="center"/>
                </w:pPr>
              </w:pPrChange>
            </w:pPr>
            <w:r>
              <w:t>Diversion Works</w:t>
            </w:r>
          </w:p>
        </w:tc>
      </w:tr>
      <w:tr w:rsidR="00B56878" w14:paraId="7D39825B" w14:textId="77777777" w:rsidTr="005342C5">
        <w:trPr>
          <w:cantSplit/>
        </w:trPr>
        <w:tc>
          <w:tcPr>
            <w:tcW w:w="8547" w:type="dxa"/>
          </w:tcPr>
          <w:p w14:paraId="3BF31F84" w14:textId="77777777" w:rsidR="00B56878" w:rsidRDefault="00B56878">
            <w:pPr>
              <w:pStyle w:val="Pointed"/>
              <w:keepNext w:val="0"/>
              <w:tabs>
                <w:tab w:val="clear" w:pos="1276"/>
                <w:tab w:val="left" w:pos="1134"/>
              </w:tabs>
              <w:ind w:left="1134" w:hanging="1134"/>
              <w:jc w:val="both"/>
              <w:pPrChange w:id="183" w:author="Monica Borg" w:date="2018-01-25T14:39:00Z">
                <w:pPr>
                  <w:pStyle w:val="Pointed"/>
                </w:pPr>
              </w:pPrChange>
            </w:pPr>
            <w:r>
              <w:t>Control runoff and sediment movement at its point source rather than at one final point.</w:t>
            </w:r>
          </w:p>
        </w:tc>
        <w:tc>
          <w:tcPr>
            <w:tcW w:w="1941" w:type="dxa"/>
            <w:vAlign w:val="center"/>
          </w:tcPr>
          <w:p w14:paraId="790CDAF9" w14:textId="77777777" w:rsidR="00B56878" w:rsidRDefault="00B56878">
            <w:pPr>
              <w:pStyle w:val="Keywords"/>
              <w:pPrChange w:id="184" w:author="Monica Borg" w:date="2018-01-25T14:39:00Z">
                <w:pPr>
                  <w:pStyle w:val="Keywords"/>
                  <w:jc w:val="center"/>
                </w:pPr>
              </w:pPrChange>
            </w:pPr>
            <w:r>
              <w:t>Point Source</w:t>
            </w:r>
          </w:p>
        </w:tc>
      </w:tr>
      <w:tr w:rsidR="00B56878" w14:paraId="34C3D9DA" w14:textId="77777777" w:rsidTr="005342C5">
        <w:trPr>
          <w:cantSplit/>
        </w:trPr>
        <w:tc>
          <w:tcPr>
            <w:tcW w:w="8547" w:type="dxa"/>
          </w:tcPr>
          <w:p w14:paraId="224ADFA9" w14:textId="77777777" w:rsidR="00B56878" w:rsidRDefault="00B56878">
            <w:pPr>
              <w:pStyle w:val="Pointed"/>
              <w:keepNext w:val="0"/>
              <w:tabs>
                <w:tab w:val="clear" w:pos="1276"/>
                <w:tab w:val="left" w:pos="1134"/>
              </w:tabs>
              <w:ind w:left="1134" w:hanging="1134"/>
              <w:jc w:val="both"/>
              <w:pPrChange w:id="185" w:author="Monica Borg" w:date="2018-01-25T14:39:00Z">
                <w:pPr>
                  <w:pStyle w:val="Pointed"/>
                </w:pPr>
              </w:pPrChange>
            </w:pPr>
            <w:r>
              <w:t xml:space="preserve">Stage earthworks and </w:t>
            </w:r>
            <w:r>
              <w:rPr>
                <w:b/>
              </w:rPr>
              <w:t>progressively revegetate</w:t>
            </w:r>
            <w:r>
              <w:t xml:space="preserve"> the site where possible to reduce the area contributing sediment. </w:t>
            </w:r>
            <w:r w:rsidR="005342C5">
              <w:t xml:space="preserve"> </w:t>
            </w:r>
            <w:r>
              <w:t>This in turn increases the efficiency and effectiveness of the entire sediment control system while decreasing the number and size of controls required.</w:t>
            </w:r>
          </w:p>
        </w:tc>
        <w:tc>
          <w:tcPr>
            <w:tcW w:w="1941" w:type="dxa"/>
            <w:vAlign w:val="center"/>
          </w:tcPr>
          <w:p w14:paraId="2D7320F3" w14:textId="77777777" w:rsidR="00B56878" w:rsidRDefault="00B56878">
            <w:pPr>
              <w:pStyle w:val="Keywords"/>
              <w:pPrChange w:id="186" w:author="Monica Borg" w:date="2018-01-25T14:39:00Z">
                <w:pPr>
                  <w:pStyle w:val="Keywords"/>
                  <w:jc w:val="center"/>
                </w:pPr>
              </w:pPrChange>
            </w:pPr>
            <w:r>
              <w:t>Progressive Revegetation</w:t>
            </w:r>
          </w:p>
        </w:tc>
      </w:tr>
      <w:tr w:rsidR="00B56878" w14:paraId="53039B67" w14:textId="77777777" w:rsidTr="005342C5">
        <w:trPr>
          <w:cantSplit/>
        </w:trPr>
        <w:tc>
          <w:tcPr>
            <w:tcW w:w="8547" w:type="dxa"/>
          </w:tcPr>
          <w:p w14:paraId="7DE65E98" w14:textId="77777777" w:rsidR="00B56878" w:rsidRDefault="00B56878">
            <w:pPr>
              <w:pStyle w:val="Pointed"/>
              <w:keepNext w:val="0"/>
              <w:tabs>
                <w:tab w:val="clear" w:pos="1276"/>
              </w:tabs>
              <w:ind w:left="1134" w:hanging="1134"/>
              <w:pPrChange w:id="187" w:author="Monica Borg" w:date="2018-01-25T14:40:00Z">
                <w:pPr>
                  <w:pStyle w:val="Pointed"/>
                </w:pPr>
              </w:pPrChange>
            </w:pPr>
            <w:r>
              <w:t>Provide an effective major stormwater system economical in terms of capital, operational and maintenance costs, incorporating water quality controls.</w:t>
            </w:r>
          </w:p>
        </w:tc>
        <w:tc>
          <w:tcPr>
            <w:tcW w:w="1941" w:type="dxa"/>
            <w:vAlign w:val="center"/>
          </w:tcPr>
          <w:p w14:paraId="09C7DA05" w14:textId="77777777" w:rsidR="00B56878" w:rsidRDefault="00B56878">
            <w:pPr>
              <w:pStyle w:val="Keywords"/>
              <w:pPrChange w:id="188" w:author="Monica Borg" w:date="2018-01-25T14:40:00Z">
                <w:pPr>
                  <w:pStyle w:val="Keywords"/>
                  <w:jc w:val="center"/>
                </w:pPr>
              </w:pPrChange>
            </w:pPr>
            <w:r>
              <w:t>Major Stormwater</w:t>
            </w:r>
          </w:p>
        </w:tc>
      </w:tr>
      <w:tr w:rsidR="00B56878" w14:paraId="5BD9B34C" w14:textId="77777777" w:rsidTr="005342C5">
        <w:trPr>
          <w:cantSplit/>
        </w:trPr>
        <w:tc>
          <w:tcPr>
            <w:tcW w:w="8547" w:type="dxa"/>
          </w:tcPr>
          <w:p w14:paraId="4C6D90FD" w14:textId="77777777" w:rsidR="00B56878" w:rsidRDefault="00B56878">
            <w:pPr>
              <w:pStyle w:val="Pointed"/>
              <w:keepNext w:val="0"/>
              <w:tabs>
                <w:tab w:val="clear" w:pos="1276"/>
              </w:tabs>
              <w:ind w:left="1134" w:hanging="1134"/>
              <w:pPrChange w:id="189" w:author="Monica Borg" w:date="2018-01-25T14:40:00Z">
                <w:pPr>
                  <w:pStyle w:val="Pointed"/>
                </w:pPr>
              </w:pPrChange>
            </w:pPr>
            <w:r>
              <w:lastRenderedPageBreak/>
              <w:t>Retain topsoil for effective revegetation works.</w:t>
            </w:r>
          </w:p>
        </w:tc>
        <w:tc>
          <w:tcPr>
            <w:tcW w:w="1941" w:type="dxa"/>
            <w:vAlign w:val="center"/>
          </w:tcPr>
          <w:p w14:paraId="22601A32" w14:textId="77777777" w:rsidR="00B56878" w:rsidRDefault="00B56878">
            <w:pPr>
              <w:pStyle w:val="Keywords"/>
              <w:pPrChange w:id="190" w:author="Monica Borg" w:date="2018-01-25T14:40:00Z">
                <w:pPr>
                  <w:pStyle w:val="Keywords"/>
                  <w:jc w:val="center"/>
                </w:pPr>
              </w:pPrChange>
            </w:pPr>
            <w:r>
              <w:t>Topsoil</w:t>
            </w:r>
          </w:p>
        </w:tc>
      </w:tr>
      <w:tr w:rsidR="00B56878" w14:paraId="6ABF082E" w14:textId="77777777" w:rsidTr="005342C5">
        <w:trPr>
          <w:cantSplit/>
        </w:trPr>
        <w:tc>
          <w:tcPr>
            <w:tcW w:w="8547" w:type="dxa"/>
          </w:tcPr>
          <w:p w14:paraId="49C06138" w14:textId="77777777" w:rsidR="00B56878" w:rsidRDefault="00B56878">
            <w:pPr>
              <w:pStyle w:val="Pointed"/>
              <w:keepNext w:val="0"/>
              <w:tabs>
                <w:tab w:val="clear" w:pos="1276"/>
              </w:tabs>
              <w:ind w:left="1134" w:hanging="1134"/>
              <w:pPrChange w:id="191" w:author="Monica Borg" w:date="2018-01-25T14:40:00Z">
                <w:pPr>
                  <w:pStyle w:val="Pointed"/>
                </w:pPr>
              </w:pPrChange>
            </w:pPr>
            <w:r>
              <w:t>Locate sediment control structures where they are most effective and efficient.</w:t>
            </w:r>
          </w:p>
        </w:tc>
        <w:tc>
          <w:tcPr>
            <w:tcW w:w="1941" w:type="dxa"/>
            <w:vAlign w:val="center"/>
          </w:tcPr>
          <w:p w14:paraId="745E8FC9" w14:textId="77777777" w:rsidR="00B56878" w:rsidRDefault="00B56878">
            <w:pPr>
              <w:pStyle w:val="Keywords"/>
              <w:pPrChange w:id="192" w:author="Monica Borg" w:date="2018-01-25T14:40:00Z">
                <w:pPr>
                  <w:pStyle w:val="Keywords"/>
                  <w:jc w:val="center"/>
                </w:pPr>
              </w:pPrChange>
            </w:pPr>
            <w:r>
              <w:t>Sediment Structures</w:t>
            </w:r>
          </w:p>
        </w:tc>
      </w:tr>
    </w:tbl>
    <w:p w14:paraId="3DA9B7C9" w14:textId="77777777" w:rsidR="005342C5" w:rsidRDefault="005342C5"/>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6D62B2FD" w14:textId="77777777" w:rsidTr="005342C5">
        <w:trPr>
          <w:cantSplit/>
        </w:trPr>
        <w:tc>
          <w:tcPr>
            <w:tcW w:w="8547" w:type="dxa"/>
          </w:tcPr>
          <w:p w14:paraId="32FC6327" w14:textId="77777777" w:rsidR="00B56878" w:rsidRDefault="00B56878">
            <w:pPr>
              <w:pStyle w:val="Heading2"/>
              <w:keepNext w:val="0"/>
              <w:tabs>
                <w:tab w:val="clear" w:pos="1080"/>
                <w:tab w:val="left" w:pos="1134"/>
              </w:tabs>
              <w:pPrChange w:id="193" w:author="Monica Borg" w:date="2018-01-25T14:40:00Z">
                <w:pPr>
                  <w:pStyle w:val="Heading2"/>
                  <w:tabs>
                    <w:tab w:val="clear" w:pos="1080"/>
                    <w:tab w:val="left" w:pos="1134"/>
                  </w:tabs>
                </w:pPr>
              </w:pPrChange>
            </w:pPr>
            <w:bookmarkStart w:id="194" w:name="_Toc381081538"/>
            <w:bookmarkStart w:id="195" w:name="_Toc486749403"/>
            <w:bookmarkStart w:id="196" w:name="_Toc488733819"/>
            <w:r>
              <w:t>REFERENCE AND SOURCE DOCUMENTS</w:t>
            </w:r>
            <w:bookmarkEnd w:id="194"/>
            <w:bookmarkEnd w:id="195"/>
            <w:bookmarkEnd w:id="196"/>
          </w:p>
        </w:tc>
        <w:tc>
          <w:tcPr>
            <w:tcW w:w="1941" w:type="dxa"/>
            <w:vAlign w:val="center"/>
          </w:tcPr>
          <w:p w14:paraId="17748D70" w14:textId="77777777" w:rsidR="00B56878" w:rsidRDefault="00B56878">
            <w:pPr>
              <w:pStyle w:val="Keywords"/>
              <w:jc w:val="center"/>
            </w:pPr>
          </w:p>
        </w:tc>
      </w:tr>
      <w:tr w:rsidR="00B56878" w14:paraId="67EF0F4F" w14:textId="77777777">
        <w:trPr>
          <w:cantSplit/>
        </w:trPr>
        <w:tc>
          <w:tcPr>
            <w:tcW w:w="8547" w:type="dxa"/>
          </w:tcPr>
          <w:p w14:paraId="7E7981AD" w14:textId="77777777" w:rsidR="00B56878" w:rsidRDefault="00B56878">
            <w:pPr>
              <w:pStyle w:val="MainText"/>
              <w:rPr>
                <w:b/>
              </w:rPr>
            </w:pPr>
            <w:r>
              <w:rPr>
                <w:b/>
              </w:rPr>
              <w:t>(a)</w:t>
            </w:r>
            <w:r>
              <w:rPr>
                <w:b/>
              </w:rPr>
              <w:tab/>
            </w:r>
            <w:del w:id="197" w:author="Scott McDonald" w:date="2017-07-25T07:38:00Z">
              <w:r w:rsidDel="008131E1">
                <w:rPr>
                  <w:b/>
                </w:rPr>
                <w:delText xml:space="preserve">Council </w:delText>
              </w:r>
            </w:del>
            <w:ins w:id="198" w:author="Scott McDonald" w:date="2017-07-25T07:38:00Z">
              <w:r w:rsidR="008131E1">
                <w:rPr>
                  <w:b/>
                </w:rPr>
                <w:t xml:space="preserve">CMDG </w:t>
              </w:r>
            </w:ins>
            <w:r>
              <w:rPr>
                <w:b/>
              </w:rPr>
              <w:t>Specifications</w:t>
            </w:r>
          </w:p>
          <w:p w14:paraId="1670CE19" w14:textId="77777777" w:rsidR="00B56878" w:rsidRDefault="00B56878">
            <w:pPr>
              <w:pStyle w:val="References"/>
            </w:pPr>
          </w:p>
          <w:p w14:paraId="009F5F7D" w14:textId="77777777" w:rsidR="00B56878" w:rsidRDefault="00B56878">
            <w:pPr>
              <w:pStyle w:val="References"/>
            </w:pPr>
            <w:r>
              <w:tab/>
              <w:t>D5</w:t>
            </w:r>
            <w:r>
              <w:tab/>
              <w:t>-</w:t>
            </w:r>
            <w:r>
              <w:tab/>
              <w:t>Stormwater Drainage Design</w:t>
            </w:r>
          </w:p>
          <w:p w14:paraId="7D1F000B" w14:textId="77777777" w:rsidR="00B56878" w:rsidRDefault="00B56878">
            <w:pPr>
              <w:pStyle w:val="References"/>
            </w:pPr>
            <w:r>
              <w:tab/>
              <w:t>C211</w:t>
            </w:r>
            <w:r>
              <w:tab/>
              <w:t>-</w:t>
            </w:r>
            <w:r>
              <w:tab/>
              <w:t>Control of Erosion and Sedimentation</w:t>
            </w:r>
          </w:p>
          <w:p w14:paraId="2951AAB2" w14:textId="77777777" w:rsidR="00B56878" w:rsidRDefault="00B56878">
            <w:pPr>
              <w:pStyle w:val="References"/>
              <w:rPr>
                <w:b/>
              </w:rPr>
            </w:pPr>
            <w:r>
              <w:tab/>
              <w:t>C273</w:t>
            </w:r>
            <w:r>
              <w:tab/>
              <w:t>-</w:t>
            </w:r>
            <w:r>
              <w:tab/>
              <w:t>Landscaping</w:t>
            </w:r>
          </w:p>
        </w:tc>
        <w:tc>
          <w:tcPr>
            <w:tcW w:w="1941" w:type="dxa"/>
          </w:tcPr>
          <w:p w14:paraId="3D0E480E" w14:textId="77777777" w:rsidR="00B56878" w:rsidRDefault="00B56878">
            <w:pPr>
              <w:pStyle w:val="Keywords"/>
            </w:pPr>
          </w:p>
        </w:tc>
      </w:tr>
      <w:tr w:rsidR="00B56878" w14:paraId="0E2BD2FC" w14:textId="77777777">
        <w:trPr>
          <w:cantSplit/>
        </w:trPr>
        <w:tc>
          <w:tcPr>
            <w:tcW w:w="8547" w:type="dxa"/>
          </w:tcPr>
          <w:p w14:paraId="592B3BD0" w14:textId="77777777" w:rsidR="00B56878" w:rsidRDefault="00B56878">
            <w:pPr>
              <w:pStyle w:val="MainText"/>
            </w:pPr>
            <w:r>
              <w:rPr>
                <w:b/>
              </w:rPr>
              <w:t>(b)</w:t>
            </w:r>
            <w:r>
              <w:rPr>
                <w:b/>
              </w:rPr>
              <w:tab/>
              <w:t>QLD Government Legislation</w:t>
            </w:r>
          </w:p>
          <w:p w14:paraId="6AA28CE7" w14:textId="77777777" w:rsidR="00B56878" w:rsidRDefault="00B56878">
            <w:pPr>
              <w:pStyle w:val="References"/>
            </w:pPr>
          </w:p>
          <w:p w14:paraId="79045ACC" w14:textId="77777777" w:rsidR="00B56878" w:rsidRDefault="00B56878">
            <w:pPr>
              <w:pStyle w:val="References"/>
            </w:pPr>
            <w:r>
              <w:tab/>
            </w:r>
            <w:smartTag w:uri="urn:schemas-microsoft-com:office:smarttags" w:element="place">
              <w:smartTag w:uri="urn:schemas-microsoft-com:office:smarttags" w:element="State">
                <w:r>
                  <w:t>Queensland</w:t>
                </w:r>
              </w:smartTag>
            </w:smartTag>
            <w:r>
              <w:t xml:space="preserve"> Environmental Protection Act, 1994</w:t>
            </w:r>
          </w:p>
          <w:p w14:paraId="371C3EFE" w14:textId="77777777" w:rsidR="00B56878" w:rsidRDefault="00B56878">
            <w:pPr>
              <w:pStyle w:val="References"/>
            </w:pPr>
            <w:r>
              <w:tab/>
              <w:t>Soil Conservation Act, 1986</w:t>
            </w:r>
          </w:p>
          <w:p w14:paraId="51A96BEA" w14:textId="77777777" w:rsidR="00B56878" w:rsidRDefault="00B56878">
            <w:pPr>
              <w:pStyle w:val="References"/>
            </w:pPr>
            <w:r>
              <w:tab/>
              <w:t>Water Resources Act, 1989</w:t>
            </w:r>
          </w:p>
          <w:p w14:paraId="6B9DE172" w14:textId="77777777" w:rsidR="00B56878" w:rsidRDefault="00B56878">
            <w:pPr>
              <w:pStyle w:val="References"/>
              <w:rPr>
                <w:ins w:id="199" w:author="Scott McDonald" w:date="2017-07-25T07:39:00Z"/>
              </w:rPr>
            </w:pPr>
            <w:r>
              <w:tab/>
              <w:t>Water Course Protection Regulation, 1993</w:t>
            </w:r>
          </w:p>
          <w:p w14:paraId="22DED2C5" w14:textId="77777777" w:rsidR="008131E1" w:rsidRDefault="008131E1">
            <w:pPr>
              <w:pStyle w:val="References"/>
              <w:rPr>
                <w:ins w:id="200" w:author="Scott McDonald" w:date="2017-07-25T07:39:00Z"/>
              </w:rPr>
            </w:pPr>
            <w:ins w:id="201" w:author="Scott McDonald" w:date="2017-07-25T07:39:00Z">
              <w:r>
                <w:tab/>
                <w:t>Queensland Urban Drainage Manual (QUDM)</w:t>
              </w:r>
            </w:ins>
          </w:p>
          <w:p w14:paraId="594888E3" w14:textId="77777777" w:rsidR="008131E1" w:rsidRDefault="008131E1">
            <w:pPr>
              <w:pStyle w:val="References"/>
              <w:rPr>
                <w:b/>
              </w:rPr>
            </w:pPr>
            <w:ins w:id="202" w:author="Scott McDonald" w:date="2017-07-25T07:39:00Z">
              <w:r>
                <w:tab/>
                <w:t>Water Sensitive Urban Design (WSUD)</w:t>
              </w:r>
            </w:ins>
          </w:p>
        </w:tc>
        <w:tc>
          <w:tcPr>
            <w:tcW w:w="1941" w:type="dxa"/>
          </w:tcPr>
          <w:p w14:paraId="4EB84494" w14:textId="77777777" w:rsidR="00B56878" w:rsidRDefault="00B56878">
            <w:pPr>
              <w:pStyle w:val="Keywords"/>
            </w:pPr>
          </w:p>
        </w:tc>
      </w:tr>
      <w:tr w:rsidR="00B56878" w:rsidDel="008131E1" w14:paraId="70D49C7B" w14:textId="77777777">
        <w:trPr>
          <w:cantSplit/>
          <w:del w:id="203" w:author="Scott McDonald" w:date="2017-07-25T07:40:00Z"/>
        </w:trPr>
        <w:tc>
          <w:tcPr>
            <w:tcW w:w="8547" w:type="dxa"/>
          </w:tcPr>
          <w:p w14:paraId="4249D2A2" w14:textId="77777777" w:rsidR="00B56878" w:rsidDel="008131E1" w:rsidRDefault="00B56878">
            <w:pPr>
              <w:pStyle w:val="MainText"/>
              <w:rPr>
                <w:del w:id="204" w:author="Scott McDonald" w:date="2017-07-25T07:40:00Z"/>
                <w:b/>
              </w:rPr>
            </w:pPr>
            <w:del w:id="205" w:author="Scott McDonald" w:date="2017-07-25T07:40:00Z">
              <w:r w:rsidDel="008131E1">
                <w:rPr>
                  <w:b/>
                </w:rPr>
                <w:delText>(c)</w:delText>
              </w:r>
              <w:r w:rsidDel="008131E1">
                <w:rPr>
                  <w:b/>
                </w:rPr>
                <w:tab/>
                <w:delText>ACT Government Publications</w:delText>
              </w:r>
            </w:del>
          </w:p>
          <w:p w14:paraId="25225676" w14:textId="77777777" w:rsidR="00B56878" w:rsidDel="008131E1" w:rsidRDefault="00B56878">
            <w:pPr>
              <w:pStyle w:val="References"/>
              <w:rPr>
                <w:del w:id="206" w:author="Scott McDonald" w:date="2017-07-25T07:40:00Z"/>
              </w:rPr>
            </w:pPr>
          </w:p>
          <w:p w14:paraId="315BBCE4" w14:textId="77777777" w:rsidR="00B56878" w:rsidDel="008131E1" w:rsidRDefault="00B56878">
            <w:pPr>
              <w:pStyle w:val="References"/>
              <w:rPr>
                <w:del w:id="207" w:author="Scott McDonald" w:date="2017-07-25T07:40:00Z"/>
              </w:rPr>
            </w:pPr>
            <w:del w:id="208" w:author="Scott McDonald" w:date="2017-07-25T07:40:00Z">
              <w:r w:rsidDel="008131E1">
                <w:tab/>
                <w:delText>Design Manual for Urban Erosion and Sediment Control - July 1988</w:delText>
              </w:r>
            </w:del>
          </w:p>
          <w:p w14:paraId="276A505F" w14:textId="77777777" w:rsidR="00B56878" w:rsidDel="008131E1" w:rsidRDefault="00B56878">
            <w:pPr>
              <w:pStyle w:val="References"/>
              <w:rPr>
                <w:del w:id="209" w:author="Scott McDonald" w:date="2017-07-25T07:40:00Z"/>
              </w:rPr>
            </w:pPr>
            <w:del w:id="210" w:author="Scott McDonald" w:date="2017-07-25T07:40:00Z">
              <w:r w:rsidDel="008131E1">
                <w:tab/>
                <w:delText>"Protecting the Murrumbidgee from the Effects of Land Development"</w:delText>
              </w:r>
            </w:del>
          </w:p>
          <w:p w14:paraId="349A0250" w14:textId="77777777" w:rsidR="00B56878" w:rsidDel="008131E1" w:rsidRDefault="00B56878">
            <w:pPr>
              <w:pStyle w:val="References"/>
              <w:rPr>
                <w:del w:id="211" w:author="Scott McDonald" w:date="2017-07-25T07:40:00Z"/>
              </w:rPr>
            </w:pPr>
            <w:del w:id="212" w:author="Scott McDonald" w:date="2017-07-25T07:40:00Z">
              <w:r w:rsidDel="008131E1">
                <w:tab/>
                <w:delText>"Guidelines for Erosion and Sediment Control on Building Sites"</w:delText>
              </w:r>
            </w:del>
          </w:p>
          <w:p w14:paraId="13577A93" w14:textId="77777777" w:rsidR="00B56878" w:rsidDel="008131E1" w:rsidRDefault="00B56878">
            <w:pPr>
              <w:pStyle w:val="References"/>
              <w:rPr>
                <w:del w:id="213" w:author="Scott McDonald" w:date="2017-07-25T07:40:00Z"/>
              </w:rPr>
            </w:pPr>
            <w:del w:id="214" w:author="Scott McDonald" w:date="2017-07-25T07:40:00Z">
              <w:r w:rsidDel="008131E1">
                <w:tab/>
                <w:delText>Implications for Building Construction</w:delText>
              </w:r>
            </w:del>
          </w:p>
          <w:p w14:paraId="1E062622" w14:textId="77777777" w:rsidR="00B56878" w:rsidDel="008131E1" w:rsidRDefault="00B56878">
            <w:pPr>
              <w:pStyle w:val="References"/>
              <w:rPr>
                <w:del w:id="215" w:author="Scott McDonald" w:date="2017-07-25T07:40:00Z"/>
              </w:rPr>
            </w:pPr>
            <w:del w:id="216" w:author="Scott McDonald" w:date="2017-07-25T07:40:00Z">
              <w:r w:rsidDel="008131E1">
                <w:tab/>
                <w:delText>Pollution Control on Residential Building Sites (Brochures)</w:delText>
              </w:r>
            </w:del>
          </w:p>
          <w:p w14:paraId="6CF199D3" w14:textId="77777777" w:rsidR="00B56878" w:rsidDel="008131E1" w:rsidRDefault="00B56878">
            <w:pPr>
              <w:pStyle w:val="References"/>
              <w:rPr>
                <w:del w:id="217" w:author="Scott McDonald" w:date="2017-07-25T07:40:00Z"/>
              </w:rPr>
            </w:pPr>
            <w:del w:id="218" w:author="Scott McDonald" w:date="2017-07-25T07:40:00Z">
              <w:r w:rsidDel="008131E1">
                <w:tab/>
                <w:delText>Field Guide - Erosion and Sediment Control</w:delText>
              </w:r>
            </w:del>
          </w:p>
          <w:p w14:paraId="0BA72BB1" w14:textId="77777777" w:rsidR="00B56878" w:rsidDel="008131E1" w:rsidRDefault="00B56878">
            <w:pPr>
              <w:pStyle w:val="References"/>
              <w:rPr>
                <w:del w:id="219" w:author="Scott McDonald" w:date="2017-07-25T07:40:00Z"/>
              </w:rPr>
            </w:pPr>
            <w:del w:id="220" w:author="Scott McDonald" w:date="2017-07-25T07:40:00Z">
              <w:r w:rsidDel="008131E1">
                <w:tab/>
                <w:delText>Australian Journal of Soil and Water Conservation - Vol 3, Number 1</w:delText>
              </w:r>
            </w:del>
          </w:p>
        </w:tc>
        <w:tc>
          <w:tcPr>
            <w:tcW w:w="1941" w:type="dxa"/>
          </w:tcPr>
          <w:p w14:paraId="2743D87B" w14:textId="77777777" w:rsidR="00B56878" w:rsidDel="008131E1" w:rsidRDefault="00B56878">
            <w:pPr>
              <w:pStyle w:val="Keywords"/>
              <w:rPr>
                <w:del w:id="221" w:author="Scott McDonald" w:date="2017-07-25T07:40:00Z"/>
              </w:rPr>
            </w:pPr>
          </w:p>
        </w:tc>
      </w:tr>
      <w:tr w:rsidR="00B56878" w14:paraId="436AC3F8" w14:textId="77777777">
        <w:trPr>
          <w:cantSplit/>
        </w:trPr>
        <w:tc>
          <w:tcPr>
            <w:tcW w:w="8547" w:type="dxa"/>
          </w:tcPr>
          <w:p w14:paraId="2784048F" w14:textId="77777777" w:rsidR="00B56878" w:rsidRDefault="00B56878">
            <w:pPr>
              <w:pStyle w:val="MainText"/>
              <w:rPr>
                <w:b/>
              </w:rPr>
            </w:pPr>
            <w:r>
              <w:rPr>
                <w:b/>
              </w:rPr>
              <w:t>(</w:t>
            </w:r>
            <w:del w:id="222" w:author="Scott McDonald" w:date="2017-07-25T07:40:00Z">
              <w:r w:rsidDel="008131E1">
                <w:rPr>
                  <w:b/>
                </w:rPr>
                <w:delText>d</w:delText>
              </w:r>
            </w:del>
            <w:ins w:id="223" w:author="Scott McDonald" w:date="2017-07-25T07:40:00Z">
              <w:r w:rsidR="008131E1">
                <w:rPr>
                  <w:b/>
                </w:rPr>
                <w:t>c</w:t>
              </w:r>
            </w:ins>
            <w:r>
              <w:rPr>
                <w:b/>
              </w:rPr>
              <w:t>)</w:t>
            </w:r>
            <w:r>
              <w:rPr>
                <w:b/>
              </w:rPr>
              <w:tab/>
              <w:t>State Authorities</w:t>
            </w:r>
          </w:p>
          <w:p w14:paraId="0EAFAEC1" w14:textId="77777777" w:rsidR="00B56878" w:rsidRDefault="00B56878">
            <w:pPr>
              <w:pStyle w:val="References"/>
            </w:pPr>
          </w:p>
          <w:p w14:paraId="04CFDC90" w14:textId="77777777" w:rsidR="00B56878" w:rsidRDefault="00B56878">
            <w:pPr>
              <w:pStyle w:val="References"/>
            </w:pPr>
            <w:r>
              <w:tab/>
              <w:t xml:space="preserve">Queensland Department of </w:t>
            </w:r>
            <w:del w:id="224" w:author="Scott McDonald" w:date="2017-07-25T07:40:00Z">
              <w:r w:rsidDel="008131E1">
                <w:delText>Natural Resources</w:delText>
              </w:r>
            </w:del>
            <w:ins w:id="225" w:author="Scott McDonald" w:date="2017-07-25T07:40:00Z">
              <w:r w:rsidR="008131E1">
                <w:t>Energy</w:t>
              </w:r>
            </w:ins>
            <w:r w:rsidR="000736A5">
              <w:t xml:space="preserve"> &amp; Water</w:t>
            </w:r>
            <w:ins w:id="226" w:author="Scott McDonald" w:date="2017-07-25T07:40:00Z">
              <w:r w:rsidR="008131E1">
                <w:t xml:space="preserve"> Supply</w:t>
              </w:r>
            </w:ins>
          </w:p>
          <w:p w14:paraId="354D2780" w14:textId="77777777" w:rsidR="00B56878" w:rsidRDefault="00B56878">
            <w:pPr>
              <w:pStyle w:val="References"/>
            </w:pPr>
            <w:r>
              <w:tab/>
            </w:r>
            <w:r>
              <w:tab/>
              <w:t>-</w:t>
            </w:r>
            <w:r>
              <w:tab/>
              <w:t xml:space="preserve">Dam Safety Management Guidelines, </w:t>
            </w:r>
            <w:del w:id="227" w:author="Scott McDonald" w:date="2017-07-25T07:40:00Z">
              <w:r w:rsidDel="008131E1">
                <w:delText>1994</w:delText>
              </w:r>
            </w:del>
            <w:ins w:id="228" w:author="Scott McDonald" w:date="2017-07-25T07:40:00Z">
              <w:r w:rsidR="008131E1">
                <w:t>2002</w:t>
              </w:r>
            </w:ins>
            <w:r>
              <w:t>.</w:t>
            </w:r>
          </w:p>
          <w:p w14:paraId="6BF13343" w14:textId="77777777" w:rsidR="00B56878" w:rsidRDefault="00B56878">
            <w:pPr>
              <w:pStyle w:val="References"/>
            </w:pPr>
            <w:r>
              <w:tab/>
              <w:t>Queensland Department of Main Roads</w:t>
            </w:r>
            <w:ins w:id="229" w:author="Scott McDonald" w:date="2017-07-25T07:40:00Z">
              <w:r w:rsidR="008131E1">
                <w:t xml:space="preserve"> and Transport</w:t>
              </w:r>
            </w:ins>
          </w:p>
          <w:p w14:paraId="1F488269" w14:textId="77777777" w:rsidR="00B56878" w:rsidRDefault="00B56878">
            <w:pPr>
              <w:pStyle w:val="References"/>
            </w:pPr>
            <w:r>
              <w:tab/>
            </w:r>
            <w:r>
              <w:tab/>
              <w:t>-</w:t>
            </w:r>
            <w:r>
              <w:tab/>
            </w:r>
            <w:ins w:id="230" w:author="Scott McDonald" w:date="2017-07-25T07:41:00Z">
              <w:r w:rsidR="008131E1" w:rsidRPr="00242A26">
                <w:t>MRTS52 Erosion and Sediment Control</w:t>
              </w:r>
              <w:r w:rsidR="008131E1">
                <w:t>, 2016</w:t>
              </w:r>
            </w:ins>
            <w:del w:id="231" w:author="Scott McDonald" w:date="2017-07-25T07:41:00Z">
              <w:r w:rsidDel="008131E1">
                <w:delText>Erosion and Sedimentation Control Manual, 1998</w:delText>
              </w:r>
            </w:del>
            <w:r>
              <w:t>.</w:t>
            </w:r>
          </w:p>
        </w:tc>
        <w:tc>
          <w:tcPr>
            <w:tcW w:w="1941" w:type="dxa"/>
          </w:tcPr>
          <w:p w14:paraId="3BBFAD5E" w14:textId="77777777" w:rsidR="00B56878" w:rsidRDefault="00B56878">
            <w:pPr>
              <w:pStyle w:val="Keywords"/>
            </w:pPr>
          </w:p>
        </w:tc>
      </w:tr>
      <w:tr w:rsidR="00B56878" w14:paraId="25ADE4B2" w14:textId="77777777">
        <w:trPr>
          <w:cantSplit/>
        </w:trPr>
        <w:tc>
          <w:tcPr>
            <w:tcW w:w="8547" w:type="dxa"/>
          </w:tcPr>
          <w:p w14:paraId="71ECCC3E" w14:textId="77777777" w:rsidR="00B56878" w:rsidRDefault="00B56878">
            <w:pPr>
              <w:pStyle w:val="MainText"/>
              <w:rPr>
                <w:b/>
              </w:rPr>
            </w:pPr>
            <w:r>
              <w:rPr>
                <w:b/>
              </w:rPr>
              <w:t>(</w:t>
            </w:r>
            <w:del w:id="232" w:author="Scott McDonald" w:date="2017-07-25T07:40:00Z">
              <w:r w:rsidDel="008131E1">
                <w:rPr>
                  <w:b/>
                </w:rPr>
                <w:delText>e</w:delText>
              </w:r>
            </w:del>
            <w:ins w:id="233" w:author="Scott McDonald" w:date="2017-07-25T07:40:00Z">
              <w:r w:rsidR="008131E1">
                <w:rPr>
                  <w:b/>
                </w:rPr>
                <w:t>d</w:t>
              </w:r>
            </w:ins>
            <w:r>
              <w:rPr>
                <w:b/>
              </w:rPr>
              <w:t>)</w:t>
            </w:r>
            <w:r>
              <w:rPr>
                <w:b/>
              </w:rPr>
              <w:tab/>
              <w:t>Other</w:t>
            </w:r>
          </w:p>
          <w:p w14:paraId="24646DD9" w14:textId="77777777" w:rsidR="00B56878" w:rsidRDefault="00B56878">
            <w:pPr>
              <w:pStyle w:val="References"/>
            </w:pPr>
          </w:p>
          <w:p w14:paraId="3BD6D31B" w14:textId="77777777" w:rsidR="00B56878" w:rsidRDefault="00B56878">
            <w:pPr>
              <w:pStyle w:val="References"/>
            </w:pPr>
            <w:r>
              <w:tab/>
              <w:t xml:space="preserve">Institution of Engineers </w:t>
            </w:r>
            <w:smartTag w:uri="urn:schemas-microsoft-com:office:smarttags" w:element="country-region">
              <w:r>
                <w:t>Australia</w:t>
              </w:r>
            </w:smartTag>
            <w:r>
              <w:t xml:space="preserve">, </w:t>
            </w:r>
            <w:smartTag w:uri="urn:schemas-microsoft-com:office:smarttags" w:element="place">
              <w:smartTag w:uri="urn:schemas-microsoft-com:office:smarttags" w:element="State">
                <w:r>
                  <w:t>Queensland</w:t>
                </w:r>
              </w:smartTag>
            </w:smartTag>
            <w:r>
              <w:t xml:space="preserve"> Division (IEAQ)</w:t>
            </w:r>
          </w:p>
          <w:p w14:paraId="3B6D9245" w14:textId="77777777" w:rsidR="00B56878" w:rsidRDefault="00B56878">
            <w:pPr>
              <w:pStyle w:val="References"/>
            </w:pPr>
            <w:r>
              <w:tab/>
            </w:r>
            <w:r>
              <w:tab/>
              <w:t>-</w:t>
            </w:r>
            <w:r>
              <w:tab/>
              <w:t xml:space="preserve">Soil Erosion and Sediment Control - Engineering Guidelines for </w:t>
            </w:r>
            <w:smartTag w:uri="urn:schemas-microsoft-com:office:smarttags" w:element="place">
              <w:smartTag w:uri="urn:schemas-microsoft-com:office:smarttags" w:element="State">
                <w:r>
                  <w:t>Queensland</w:t>
                </w:r>
              </w:smartTag>
            </w:smartTag>
            <w:r>
              <w:t xml:space="preserve"> Construction Sites, 1996.</w:t>
            </w:r>
          </w:p>
          <w:p w14:paraId="75912446" w14:textId="77777777" w:rsidR="00B56878" w:rsidRDefault="00B56878">
            <w:pPr>
              <w:pStyle w:val="References"/>
            </w:pPr>
            <w:r>
              <w:tab/>
            </w:r>
            <w:smartTag w:uri="urn:schemas-microsoft-com:office:smarttags" w:element="place">
              <w:smartTag w:uri="urn:schemas-microsoft-com:office:smarttags" w:element="City">
                <w:r>
                  <w:t>Brisbane</w:t>
                </w:r>
              </w:smartTag>
            </w:smartTag>
            <w:r>
              <w:t xml:space="preserve"> City Council (BCC)</w:t>
            </w:r>
          </w:p>
          <w:p w14:paraId="5C298F02" w14:textId="77777777" w:rsidR="00B56878" w:rsidRDefault="00B56878">
            <w:pPr>
              <w:pStyle w:val="References"/>
              <w:rPr>
                <w:ins w:id="234" w:author="Scott McDonald" w:date="2017-07-25T07:42:00Z"/>
              </w:rPr>
            </w:pPr>
            <w:r>
              <w:tab/>
            </w:r>
            <w:r>
              <w:tab/>
              <w:t>-</w:t>
            </w:r>
            <w:r>
              <w:tab/>
              <w:t>Integrated Environmental Management System Manual, 1997.</w:t>
            </w:r>
          </w:p>
          <w:p w14:paraId="41602A0D" w14:textId="77777777" w:rsidR="008131E1" w:rsidRDefault="008131E1">
            <w:pPr>
              <w:pStyle w:val="References"/>
              <w:rPr>
                <w:ins w:id="235" w:author="Scott McDonald" w:date="2017-07-25T07:42:00Z"/>
              </w:rPr>
            </w:pPr>
            <w:ins w:id="236" w:author="Scott McDonald" w:date="2017-07-25T07:42:00Z">
              <w:r>
                <w:tab/>
                <w:t>Healthy Waterways</w:t>
              </w:r>
            </w:ins>
          </w:p>
          <w:p w14:paraId="213A04E6" w14:textId="77777777" w:rsidR="008131E1" w:rsidRDefault="008131E1">
            <w:pPr>
              <w:pStyle w:val="References"/>
              <w:rPr>
                <w:ins w:id="237" w:author="Scott McDonald" w:date="2017-07-25T07:42:00Z"/>
              </w:rPr>
            </w:pPr>
            <w:ins w:id="238" w:author="Scott McDonald" w:date="2017-07-25T07:42:00Z">
              <w:r>
                <w:tab/>
              </w:r>
              <w:r>
                <w:tab/>
                <w:t>-</w:t>
              </w:r>
              <w:r>
                <w:tab/>
                <w:t>WSUD Technical Design Manual for South East Queensland (2006)</w:t>
              </w:r>
            </w:ins>
          </w:p>
          <w:p w14:paraId="49DAACAB" w14:textId="77777777" w:rsidR="005D355D" w:rsidRDefault="008131E1">
            <w:pPr>
              <w:pStyle w:val="References"/>
              <w:rPr>
                <w:ins w:id="239" w:author="User" w:date="2017-10-18T11:04:00Z"/>
              </w:rPr>
            </w:pPr>
            <w:ins w:id="240" w:author="Scott McDonald" w:date="2017-07-25T07:42:00Z">
              <w:r>
                <w:tab/>
              </w:r>
            </w:ins>
          </w:p>
          <w:p w14:paraId="651EF00A" w14:textId="77777777" w:rsidR="005D355D" w:rsidRDefault="005D355D">
            <w:pPr>
              <w:pStyle w:val="References"/>
              <w:rPr>
                <w:ins w:id="241" w:author="User" w:date="2017-10-18T11:05:00Z"/>
              </w:rPr>
            </w:pPr>
            <w:ins w:id="242" w:author="User" w:date="2017-10-18T11:04:00Z">
              <w:r w:rsidRPr="005D355D">
                <w:rPr>
                  <w:highlight w:val="yellow"/>
                  <w:rPrChange w:id="243" w:author="User" w:date="2017-10-18T11:05:00Z">
                    <w:rPr/>
                  </w:rPrChange>
                </w:rPr>
                <w:t>Amend as per email from Jamie</w:t>
              </w:r>
            </w:ins>
          </w:p>
          <w:p w14:paraId="6EEB9A41" w14:textId="77777777" w:rsidR="008131E1" w:rsidRDefault="008131E1">
            <w:pPr>
              <w:pStyle w:val="References"/>
              <w:rPr>
                <w:ins w:id="244" w:author="Scott McDonald" w:date="2017-07-25T07:42:00Z"/>
              </w:rPr>
            </w:pPr>
            <w:ins w:id="245" w:author="Scott McDonald" w:date="2017-07-25T07:42:00Z">
              <w:r>
                <w:t>Water By Design</w:t>
              </w:r>
            </w:ins>
          </w:p>
          <w:p w14:paraId="5F899BA9" w14:textId="77777777" w:rsidR="008131E1" w:rsidRDefault="008131E1">
            <w:pPr>
              <w:pStyle w:val="References"/>
              <w:rPr>
                <w:ins w:id="246" w:author="Scott McDonald" w:date="2017-07-25T07:43:00Z"/>
              </w:rPr>
            </w:pPr>
            <w:ins w:id="247" w:author="Scott McDonald" w:date="2017-07-25T07:42:00Z">
              <w:r>
                <w:tab/>
              </w:r>
              <w:r>
                <w:tab/>
                <w:t>-</w:t>
              </w:r>
              <w:r>
                <w:tab/>
              </w:r>
            </w:ins>
            <w:ins w:id="248" w:author="Scott McDonald" w:date="2017-07-25T07:43:00Z">
              <w:r>
                <w:t>Bio-retention Technical Design Guidelines (2014)</w:t>
              </w:r>
            </w:ins>
          </w:p>
          <w:p w14:paraId="3D257989" w14:textId="77777777" w:rsidR="008131E1" w:rsidRDefault="008131E1">
            <w:pPr>
              <w:pStyle w:val="References"/>
              <w:rPr>
                <w:ins w:id="249" w:author="Scott McDonald" w:date="2017-07-25T07:43:00Z"/>
              </w:rPr>
            </w:pPr>
            <w:ins w:id="250" w:author="Scott McDonald" w:date="2017-07-25T07:43:00Z">
              <w:r>
                <w:tab/>
              </w:r>
              <w:r>
                <w:tab/>
                <w:t>-</w:t>
              </w:r>
              <w:r>
                <w:tab/>
                <w:t>Maintaining Vegetated Stormwater Assets (2012)</w:t>
              </w:r>
            </w:ins>
          </w:p>
          <w:p w14:paraId="61B4601F" w14:textId="77777777" w:rsidR="008131E1" w:rsidRDefault="008131E1">
            <w:pPr>
              <w:pStyle w:val="References"/>
              <w:rPr>
                <w:ins w:id="251" w:author="Scott McDonald" w:date="2017-07-25T07:43:00Z"/>
              </w:rPr>
            </w:pPr>
            <w:ins w:id="252" w:author="Scott McDonald" w:date="2017-07-25T07:43:00Z">
              <w:r>
                <w:tab/>
              </w:r>
              <w:r>
                <w:tab/>
                <w:t>-</w:t>
              </w:r>
              <w:r>
                <w:tab/>
                <w:t>Rectifying Vegetated Stormwater Assets Guideline (2012)</w:t>
              </w:r>
            </w:ins>
          </w:p>
          <w:p w14:paraId="5FD87FEB" w14:textId="77777777" w:rsidR="008131E1" w:rsidRDefault="008131E1">
            <w:pPr>
              <w:pStyle w:val="References"/>
              <w:rPr>
                <w:ins w:id="253" w:author="Scott McDonald" w:date="2017-07-25T07:43:00Z"/>
              </w:rPr>
            </w:pPr>
            <w:ins w:id="254" w:author="Scott McDonald" w:date="2017-07-25T07:43:00Z">
              <w:r>
                <w:tab/>
              </w:r>
              <w:r>
                <w:tab/>
                <w:t>-</w:t>
              </w:r>
              <w:r>
                <w:tab/>
                <w:t>Transferring Ownership of Vegetated Assets (2012)</w:t>
              </w:r>
            </w:ins>
          </w:p>
          <w:p w14:paraId="0FB0417A" w14:textId="77777777" w:rsidR="008131E1" w:rsidRDefault="008131E1">
            <w:pPr>
              <w:pStyle w:val="References"/>
              <w:rPr>
                <w:ins w:id="255" w:author="Scott McDonald" w:date="2017-07-25T07:43:00Z"/>
              </w:rPr>
              <w:pPrChange w:id="256" w:author="Monica Borg" w:date="2018-01-25T14:40:00Z">
                <w:pPr>
                  <w:pStyle w:val="References"/>
                  <w:ind w:hanging="1847"/>
                </w:pPr>
              </w:pPrChange>
            </w:pPr>
            <w:ins w:id="257" w:author="Scott McDonald" w:date="2017-07-25T07:43:00Z">
              <w:r>
                <w:tab/>
                <w:t>International Erosion Control Association – Australasia (IECA)</w:t>
              </w:r>
            </w:ins>
          </w:p>
          <w:p w14:paraId="77CC9665" w14:textId="77777777" w:rsidR="008131E1" w:rsidRDefault="008131E1">
            <w:pPr>
              <w:pStyle w:val="References"/>
            </w:pPr>
            <w:ins w:id="258" w:author="Scott McDonald" w:date="2017-07-25T07:43:00Z">
              <w:r>
                <w:tab/>
              </w:r>
              <w:r>
                <w:tab/>
                <w:t>-</w:t>
              </w:r>
              <w:r>
                <w:tab/>
                <w:t>Best Practice Erosion and Sediment Control (BPESC) document</w:t>
              </w:r>
            </w:ins>
          </w:p>
        </w:tc>
        <w:tc>
          <w:tcPr>
            <w:tcW w:w="1941" w:type="dxa"/>
          </w:tcPr>
          <w:p w14:paraId="7EB29FEB" w14:textId="77777777" w:rsidR="00B56878" w:rsidRDefault="00B56878">
            <w:pPr>
              <w:pStyle w:val="Keywords"/>
            </w:pPr>
          </w:p>
        </w:tc>
      </w:tr>
    </w:tbl>
    <w:p w14:paraId="1B2B50EA" w14:textId="77777777" w:rsidR="005342C5" w:rsidRDefault="005342C5"/>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3AE5AE2B" w14:textId="77777777">
        <w:trPr>
          <w:cantSplit/>
        </w:trPr>
        <w:tc>
          <w:tcPr>
            <w:tcW w:w="8547" w:type="dxa"/>
          </w:tcPr>
          <w:p w14:paraId="67CBE916" w14:textId="77777777" w:rsidR="00B56878" w:rsidRDefault="00B56878" w:rsidP="00F06102">
            <w:pPr>
              <w:pStyle w:val="Heading2"/>
              <w:tabs>
                <w:tab w:val="clear" w:pos="1080"/>
                <w:tab w:val="left" w:pos="1134"/>
              </w:tabs>
            </w:pPr>
            <w:bookmarkStart w:id="259" w:name="_Toc312571859"/>
            <w:bookmarkStart w:id="260" w:name="_Toc381081539"/>
            <w:bookmarkStart w:id="261" w:name="_Toc486749404"/>
            <w:bookmarkStart w:id="262" w:name="_Toc488733820"/>
            <w:r>
              <w:lastRenderedPageBreak/>
              <w:t>PLANNING &amp; CONCEPT DESIGN</w:t>
            </w:r>
            <w:bookmarkEnd w:id="259"/>
            <w:bookmarkEnd w:id="260"/>
            <w:bookmarkEnd w:id="261"/>
            <w:bookmarkEnd w:id="262"/>
          </w:p>
        </w:tc>
        <w:tc>
          <w:tcPr>
            <w:tcW w:w="1941" w:type="dxa"/>
          </w:tcPr>
          <w:p w14:paraId="14B9E728" w14:textId="77777777" w:rsidR="00B56878" w:rsidRDefault="00B56878">
            <w:pPr>
              <w:pStyle w:val="Keywords"/>
            </w:pPr>
          </w:p>
        </w:tc>
      </w:tr>
      <w:tr w:rsidR="00B56878" w14:paraId="533C9B12" w14:textId="77777777" w:rsidTr="005342C5">
        <w:trPr>
          <w:cantSplit/>
        </w:trPr>
        <w:tc>
          <w:tcPr>
            <w:tcW w:w="8547" w:type="dxa"/>
          </w:tcPr>
          <w:p w14:paraId="185769C9" w14:textId="77777777" w:rsidR="002005B4" w:rsidRDefault="00B56878">
            <w:pPr>
              <w:pStyle w:val="Pointed"/>
              <w:ind w:left="1134" w:hanging="1134"/>
              <w:jc w:val="both"/>
              <w:pPrChange w:id="263" w:author="Monica Borg" w:date="2018-01-23T11:48:00Z">
                <w:pPr>
                  <w:pStyle w:val="Pointed"/>
                </w:pPr>
              </w:pPrChange>
            </w:pPr>
            <w:r>
              <w:t>Assess the physical characteristics and limitations of soils, landform and drainage of the site and plan the subdivision accordingly.</w:t>
            </w:r>
          </w:p>
        </w:tc>
        <w:tc>
          <w:tcPr>
            <w:tcW w:w="1941" w:type="dxa"/>
            <w:vAlign w:val="center"/>
          </w:tcPr>
          <w:p w14:paraId="6C820667" w14:textId="77777777" w:rsidR="00B56878" w:rsidRDefault="00B56878" w:rsidP="005342C5">
            <w:pPr>
              <w:pStyle w:val="Keywords"/>
              <w:jc w:val="center"/>
            </w:pPr>
            <w:r>
              <w:t>Site Characteristics</w:t>
            </w:r>
          </w:p>
        </w:tc>
      </w:tr>
      <w:tr w:rsidR="005342C5" w14:paraId="2DB14AB4" w14:textId="77777777" w:rsidTr="005342C5">
        <w:trPr>
          <w:cantSplit/>
        </w:trPr>
        <w:tc>
          <w:tcPr>
            <w:tcW w:w="8547" w:type="dxa"/>
          </w:tcPr>
          <w:p w14:paraId="5715F2E8" w14:textId="77777777" w:rsidR="005342C5" w:rsidRDefault="005342C5">
            <w:pPr>
              <w:pStyle w:val="Pointed"/>
              <w:ind w:left="1134" w:hanging="1134"/>
              <w:jc w:val="both"/>
              <w:pPrChange w:id="264" w:author="Monica Borg" w:date="2018-01-23T11:48:00Z">
                <w:pPr>
                  <w:pStyle w:val="Pointed"/>
                </w:pPr>
              </w:pPrChange>
            </w:pPr>
            <w:r>
              <w:t>A site based stormwater management plan shall be submitted with the operational works application or submitted as part of the previous development approval processes.</w:t>
            </w:r>
          </w:p>
        </w:tc>
        <w:tc>
          <w:tcPr>
            <w:tcW w:w="1941" w:type="dxa"/>
            <w:vAlign w:val="center"/>
          </w:tcPr>
          <w:p w14:paraId="0014814E" w14:textId="77777777" w:rsidR="005342C5" w:rsidRDefault="005342C5" w:rsidP="005342C5">
            <w:pPr>
              <w:pStyle w:val="Keywords"/>
              <w:jc w:val="center"/>
            </w:pPr>
          </w:p>
        </w:tc>
      </w:tr>
    </w:tbl>
    <w:p w14:paraId="058BAC2B" w14:textId="77777777" w:rsidR="005342C5" w:rsidRDefault="005342C5"/>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121C3D52" w14:textId="77777777">
        <w:trPr>
          <w:cantSplit/>
        </w:trPr>
        <w:tc>
          <w:tcPr>
            <w:tcW w:w="8547" w:type="dxa"/>
          </w:tcPr>
          <w:p w14:paraId="5A58A764" w14:textId="77777777" w:rsidR="00B56878" w:rsidRDefault="00B56878" w:rsidP="009D397E">
            <w:pPr>
              <w:pStyle w:val="Heading2"/>
            </w:pPr>
            <w:bookmarkStart w:id="265" w:name="_Toc312571860"/>
            <w:bookmarkStart w:id="266" w:name="_Toc381081540"/>
            <w:bookmarkStart w:id="267" w:name="_Toc486749405"/>
            <w:bookmarkStart w:id="268" w:name="_Toc488733821"/>
            <w:r>
              <w:t>DETAILED DESIGN</w:t>
            </w:r>
            <w:bookmarkEnd w:id="265"/>
            <w:bookmarkEnd w:id="266"/>
            <w:bookmarkEnd w:id="267"/>
            <w:bookmarkEnd w:id="268"/>
          </w:p>
        </w:tc>
        <w:tc>
          <w:tcPr>
            <w:tcW w:w="1941" w:type="dxa"/>
          </w:tcPr>
          <w:p w14:paraId="161A82E5" w14:textId="77777777" w:rsidR="00B56878" w:rsidRDefault="00B56878">
            <w:pPr>
              <w:pStyle w:val="Keywords"/>
            </w:pPr>
          </w:p>
        </w:tc>
      </w:tr>
      <w:tr w:rsidR="00B56878" w14:paraId="3143694B" w14:textId="77777777" w:rsidTr="005342C5">
        <w:trPr>
          <w:cantSplit/>
        </w:trPr>
        <w:tc>
          <w:tcPr>
            <w:tcW w:w="8547" w:type="dxa"/>
          </w:tcPr>
          <w:p w14:paraId="60693A1F" w14:textId="77777777" w:rsidR="00B56878" w:rsidRDefault="00B56878">
            <w:pPr>
              <w:pStyle w:val="Pointed"/>
              <w:ind w:left="1134" w:hanging="1134"/>
              <w:jc w:val="both"/>
              <w:pPrChange w:id="269" w:author="Monica Borg" w:date="2018-01-23T11:48:00Z">
                <w:pPr>
                  <w:pStyle w:val="Pointed"/>
                </w:pPr>
              </w:pPrChange>
            </w:pPr>
            <w:r>
              <w:t xml:space="preserve">After a development permit for reconfiguration of a lot is given, an erosion control and stormwater management plan shall be submitted to </w:t>
            </w:r>
            <w:r w:rsidR="007E7467">
              <w:t>Local Government</w:t>
            </w:r>
            <w:r>
              <w:t xml:space="preserve"> as part of the detailed engineering design. </w:t>
            </w:r>
            <w:r w:rsidR="005342C5">
              <w:t xml:space="preserve"> </w:t>
            </w:r>
            <w:r>
              <w:t>This plan must give all details for erosion, sediment and pollution controls.</w:t>
            </w:r>
            <w:r w:rsidR="005342C5">
              <w:t xml:space="preserve"> </w:t>
            </w:r>
            <w:r>
              <w:t xml:space="preserve"> Note: </w:t>
            </w:r>
            <w:r>
              <w:rPr>
                <w:b/>
              </w:rPr>
              <w:t>This design shall be site specific</w:t>
            </w:r>
            <w:r>
              <w:t xml:space="preserve"> and not a generalisation of erosion control philosophy. It shall also form part of the contract specifications for a contractor to comply with during construction.</w:t>
            </w:r>
          </w:p>
        </w:tc>
        <w:tc>
          <w:tcPr>
            <w:tcW w:w="1941" w:type="dxa"/>
            <w:vAlign w:val="center"/>
          </w:tcPr>
          <w:p w14:paraId="3FE78E1B" w14:textId="77777777" w:rsidR="00B56878" w:rsidRDefault="00B56878" w:rsidP="005342C5">
            <w:pPr>
              <w:pStyle w:val="Keywords"/>
              <w:jc w:val="center"/>
            </w:pPr>
            <w:r>
              <w:t>Site Specific</w:t>
            </w:r>
          </w:p>
        </w:tc>
      </w:tr>
      <w:tr w:rsidR="00B56878" w14:paraId="0EE1942C" w14:textId="77777777" w:rsidTr="005342C5">
        <w:trPr>
          <w:cantSplit/>
        </w:trPr>
        <w:tc>
          <w:tcPr>
            <w:tcW w:w="8547" w:type="dxa"/>
          </w:tcPr>
          <w:p w14:paraId="022B20AA" w14:textId="77777777" w:rsidR="00B56878" w:rsidRDefault="007E7467">
            <w:pPr>
              <w:pStyle w:val="Pointed"/>
              <w:ind w:left="1134" w:hanging="1134"/>
              <w:jc w:val="both"/>
              <w:pPrChange w:id="270" w:author="Monica Borg" w:date="2018-01-23T11:48:00Z">
                <w:pPr>
                  <w:pStyle w:val="Pointed"/>
                </w:pPr>
              </w:pPrChange>
            </w:pPr>
            <w:r>
              <w:t>Local Government</w:t>
            </w:r>
            <w:r w:rsidR="00B56878">
              <w:t xml:space="preserve"> will require a minimum </w:t>
            </w:r>
            <w:r w:rsidR="002005B4">
              <w:t xml:space="preserve">800mm </w:t>
            </w:r>
            <w:r w:rsidR="00B56878">
              <w:t>wide turf strip to be placed behind all kerb and channel and returns at appropriate intervals depending on grade.</w:t>
            </w:r>
          </w:p>
        </w:tc>
        <w:tc>
          <w:tcPr>
            <w:tcW w:w="1941" w:type="dxa"/>
            <w:vAlign w:val="center"/>
          </w:tcPr>
          <w:p w14:paraId="4B90D8FF" w14:textId="77777777" w:rsidR="00B56878" w:rsidRDefault="00B56878" w:rsidP="005342C5">
            <w:pPr>
              <w:pStyle w:val="Keywords"/>
              <w:jc w:val="center"/>
            </w:pPr>
            <w:r>
              <w:t>Minimum Requirements</w:t>
            </w:r>
          </w:p>
        </w:tc>
      </w:tr>
      <w:tr w:rsidR="00B56878" w14:paraId="48B4120C" w14:textId="77777777">
        <w:trPr>
          <w:cantSplit/>
        </w:trPr>
        <w:tc>
          <w:tcPr>
            <w:tcW w:w="8547" w:type="dxa"/>
          </w:tcPr>
          <w:p w14:paraId="7EFE04D1" w14:textId="77777777" w:rsidR="00B56878" w:rsidRDefault="00B56878">
            <w:pPr>
              <w:pStyle w:val="Pointed"/>
              <w:ind w:left="1134" w:hanging="1134"/>
              <w:jc w:val="both"/>
              <w:pPrChange w:id="271" w:author="Monica Borg" w:date="2018-01-23T11:48:00Z">
                <w:pPr>
                  <w:pStyle w:val="Pointed"/>
                </w:pPr>
              </w:pPrChange>
            </w:pPr>
            <w:r>
              <w:t>Detailed designs shall include scaled drawings (no larger than 1:1000) and detailed specifications/diagrams which can be readily understood and applied on site by supervisory staff.</w:t>
            </w:r>
          </w:p>
        </w:tc>
        <w:tc>
          <w:tcPr>
            <w:tcW w:w="1941" w:type="dxa"/>
          </w:tcPr>
          <w:p w14:paraId="720BC5E7" w14:textId="77777777" w:rsidR="00B56878" w:rsidRDefault="00B56878">
            <w:pPr>
              <w:pStyle w:val="Keywords"/>
            </w:pPr>
          </w:p>
        </w:tc>
      </w:tr>
      <w:tr w:rsidR="00B56878" w14:paraId="3FAC3A6C" w14:textId="77777777">
        <w:trPr>
          <w:cantSplit/>
        </w:trPr>
        <w:tc>
          <w:tcPr>
            <w:tcW w:w="8547" w:type="dxa"/>
          </w:tcPr>
          <w:p w14:paraId="3F253C30" w14:textId="77777777" w:rsidR="00B56878" w:rsidRDefault="00B56878" w:rsidP="00F06102">
            <w:pPr>
              <w:pStyle w:val="MainText"/>
              <w:ind w:left="1134"/>
            </w:pPr>
            <w:r>
              <w:t>Items to be included, but not limited to, shall be:</w:t>
            </w:r>
          </w:p>
        </w:tc>
        <w:tc>
          <w:tcPr>
            <w:tcW w:w="1941" w:type="dxa"/>
          </w:tcPr>
          <w:p w14:paraId="1282D183" w14:textId="77777777" w:rsidR="00B56878" w:rsidRDefault="00B56878">
            <w:pPr>
              <w:pStyle w:val="Keywords"/>
            </w:pPr>
          </w:p>
        </w:tc>
      </w:tr>
      <w:tr w:rsidR="00B56878" w14:paraId="6DB0AC85" w14:textId="77777777">
        <w:trPr>
          <w:cantSplit/>
        </w:trPr>
        <w:tc>
          <w:tcPr>
            <w:tcW w:w="8547" w:type="dxa"/>
          </w:tcPr>
          <w:p w14:paraId="4D4A250A" w14:textId="77777777" w:rsidR="00B56878" w:rsidRDefault="00B56878">
            <w:pPr>
              <w:pStyle w:val="MainText"/>
              <w:numPr>
                <w:ilvl w:val="0"/>
                <w:numId w:val="1"/>
              </w:numPr>
              <w:spacing w:before="120"/>
              <w:ind w:left="1559" w:hanging="425"/>
              <w:pPrChange w:id="272" w:author="Monica Borg" w:date="2018-01-23T11:49:00Z">
                <w:pPr>
                  <w:pStyle w:val="MainText"/>
                  <w:numPr>
                    <w:numId w:val="1"/>
                  </w:numPr>
                  <w:ind w:left="1560" w:hanging="425"/>
                </w:pPr>
              </w:pPrChange>
            </w:pPr>
            <w:r>
              <w:t>Existing and final contours</w:t>
            </w:r>
            <w:r w:rsidR="005E4797">
              <w:t>;</w:t>
            </w:r>
          </w:p>
          <w:p w14:paraId="307BC860" w14:textId="77777777" w:rsidR="005342C5" w:rsidRDefault="005342C5">
            <w:pPr>
              <w:pStyle w:val="MainText"/>
              <w:numPr>
                <w:ilvl w:val="0"/>
                <w:numId w:val="1"/>
              </w:numPr>
              <w:spacing w:before="120"/>
              <w:ind w:left="1559" w:hanging="425"/>
              <w:pPrChange w:id="273" w:author="Monica Borg" w:date="2018-01-23T11:49:00Z">
                <w:pPr>
                  <w:pStyle w:val="MainText"/>
                  <w:numPr>
                    <w:numId w:val="1"/>
                  </w:numPr>
                  <w:ind w:left="1560" w:hanging="425"/>
                </w:pPr>
              </w:pPrChange>
            </w:pPr>
            <w:r>
              <w:t>the location of all earthworks including roads, areas of cut and fill and re-grading;</w:t>
            </w:r>
          </w:p>
          <w:p w14:paraId="17C2D941" w14:textId="77777777" w:rsidR="005342C5" w:rsidRDefault="005342C5">
            <w:pPr>
              <w:pStyle w:val="MainText"/>
              <w:numPr>
                <w:ilvl w:val="0"/>
                <w:numId w:val="1"/>
              </w:numPr>
              <w:spacing w:before="120"/>
              <w:ind w:left="1559" w:hanging="425"/>
              <w:pPrChange w:id="274" w:author="Monica Borg" w:date="2018-01-23T11:49:00Z">
                <w:pPr>
                  <w:pStyle w:val="MainText"/>
                  <w:numPr>
                    <w:numId w:val="1"/>
                  </w:numPr>
                  <w:ind w:left="1560" w:hanging="425"/>
                </w:pPr>
              </w:pPrChange>
            </w:pPr>
            <w:r>
              <w:t>location of access haulage tracks and borrow pits;</w:t>
            </w:r>
          </w:p>
          <w:p w14:paraId="291545F1" w14:textId="77777777" w:rsidR="005342C5" w:rsidRDefault="005342C5">
            <w:pPr>
              <w:pStyle w:val="MainText"/>
              <w:numPr>
                <w:ilvl w:val="0"/>
                <w:numId w:val="1"/>
              </w:numPr>
              <w:spacing w:before="120"/>
              <w:ind w:left="1559" w:hanging="425"/>
              <w:pPrChange w:id="275" w:author="Monica Borg" w:date="2018-01-23T11:49:00Z">
                <w:pPr>
                  <w:pStyle w:val="MainText"/>
                  <w:numPr>
                    <w:numId w:val="1"/>
                  </w:numPr>
                  <w:ind w:left="1560" w:hanging="425"/>
                </w:pPr>
              </w:pPrChange>
            </w:pPr>
            <w:r>
              <w:t>location and design criteria of erosion and sediment control structures;</w:t>
            </w:r>
          </w:p>
          <w:p w14:paraId="3028F24A" w14:textId="77777777" w:rsidR="005342C5" w:rsidRDefault="005342C5">
            <w:pPr>
              <w:pStyle w:val="MainText"/>
              <w:numPr>
                <w:ilvl w:val="0"/>
                <w:numId w:val="1"/>
              </w:numPr>
              <w:spacing w:before="120"/>
              <w:ind w:left="1559" w:hanging="425"/>
              <w:pPrChange w:id="276" w:author="Monica Borg" w:date="2018-01-23T11:49:00Z">
                <w:pPr>
                  <w:pStyle w:val="MainText"/>
                  <w:numPr>
                    <w:numId w:val="1"/>
                  </w:numPr>
                  <w:ind w:left="1560" w:hanging="425"/>
                </w:pPr>
              </w:pPrChange>
            </w:pPr>
            <w:r>
              <w:t>location and description of existing vegetation;</w:t>
            </w:r>
          </w:p>
          <w:p w14:paraId="2DE3BC27" w14:textId="77777777" w:rsidR="005342C5" w:rsidRDefault="005342C5">
            <w:pPr>
              <w:pStyle w:val="MainText"/>
              <w:numPr>
                <w:ilvl w:val="0"/>
                <w:numId w:val="1"/>
              </w:numPr>
              <w:spacing w:before="120"/>
              <w:ind w:left="1559" w:hanging="425"/>
              <w:pPrChange w:id="277" w:author="Monica Borg" w:date="2018-01-23T11:49:00Z">
                <w:pPr>
                  <w:pStyle w:val="MainText"/>
                  <w:numPr>
                    <w:numId w:val="1"/>
                  </w:numPr>
                  <w:ind w:left="1560" w:hanging="425"/>
                </w:pPr>
              </w:pPrChange>
            </w:pPr>
            <w:r>
              <w:t>proposed vegetated buffer strips and "no access" areas;</w:t>
            </w:r>
          </w:p>
          <w:p w14:paraId="14B5F1A6" w14:textId="77777777" w:rsidR="005342C5" w:rsidRDefault="005342C5">
            <w:pPr>
              <w:pStyle w:val="MainText"/>
              <w:numPr>
                <w:ilvl w:val="0"/>
                <w:numId w:val="1"/>
              </w:numPr>
              <w:spacing w:before="120"/>
              <w:ind w:left="1559" w:hanging="425"/>
              <w:pPrChange w:id="278" w:author="Monica Borg" w:date="2018-01-23T11:49:00Z">
                <w:pPr>
                  <w:pStyle w:val="MainText"/>
                  <w:numPr>
                    <w:numId w:val="1"/>
                  </w:numPr>
                  <w:ind w:left="1560" w:hanging="425"/>
                </w:pPr>
              </w:pPrChange>
            </w:pPr>
            <w:r>
              <w:t>location of critical areas (vegetated buffer strips, drainage lines and structures, water bodies, unstable slopes, flood plains and seasonally wet areas);</w:t>
            </w:r>
          </w:p>
          <w:p w14:paraId="230419BD" w14:textId="77777777" w:rsidR="005342C5" w:rsidRDefault="005342C5">
            <w:pPr>
              <w:pStyle w:val="MainText"/>
              <w:numPr>
                <w:ilvl w:val="0"/>
                <w:numId w:val="1"/>
              </w:numPr>
              <w:spacing w:before="120"/>
              <w:ind w:left="1559" w:hanging="425"/>
              <w:pPrChange w:id="279" w:author="Monica Borg" w:date="2018-01-23T11:49:00Z">
                <w:pPr>
                  <w:pStyle w:val="MainText"/>
                  <w:numPr>
                    <w:numId w:val="1"/>
                  </w:numPr>
                  <w:ind w:left="1560" w:hanging="425"/>
                </w:pPr>
              </w:pPrChange>
            </w:pPr>
            <w:r>
              <w:t>type and location of diversion works to direct uncontaminated run-on  around areas to be disturbed; and</w:t>
            </w:r>
          </w:p>
          <w:p w14:paraId="6F5C367B" w14:textId="77777777" w:rsidR="005342C5" w:rsidRDefault="005342C5">
            <w:pPr>
              <w:pStyle w:val="MainText"/>
              <w:numPr>
                <w:ilvl w:val="0"/>
                <w:numId w:val="1"/>
              </w:numPr>
              <w:spacing w:before="120"/>
              <w:ind w:left="1559" w:hanging="425"/>
              <w:pPrChange w:id="280" w:author="Monica Borg" w:date="2018-01-23T11:49:00Z">
                <w:pPr>
                  <w:pStyle w:val="MainText"/>
                  <w:numPr>
                    <w:numId w:val="1"/>
                  </w:numPr>
                  <w:ind w:left="1560" w:hanging="425"/>
                </w:pPr>
              </w:pPrChange>
            </w:pPr>
            <w:r>
              <w:t>revegetation requirements.</w:t>
            </w:r>
          </w:p>
        </w:tc>
        <w:tc>
          <w:tcPr>
            <w:tcW w:w="1941" w:type="dxa"/>
          </w:tcPr>
          <w:p w14:paraId="3FA3102F" w14:textId="77777777" w:rsidR="00B56878" w:rsidRDefault="00B56878">
            <w:pPr>
              <w:pStyle w:val="Keywords"/>
              <w:ind w:left="562"/>
            </w:pPr>
          </w:p>
        </w:tc>
      </w:tr>
      <w:tr w:rsidR="00F06102" w14:paraId="01057C74" w14:textId="77777777">
        <w:trPr>
          <w:cantSplit/>
          <w:ins w:id="281" w:author="Monica Borg" w:date="2018-01-23T11:49:00Z"/>
        </w:trPr>
        <w:tc>
          <w:tcPr>
            <w:tcW w:w="8547" w:type="dxa"/>
          </w:tcPr>
          <w:p w14:paraId="6B164960" w14:textId="77777777" w:rsidR="00F06102" w:rsidRDefault="00F06102">
            <w:pPr>
              <w:pStyle w:val="MainText"/>
              <w:spacing w:before="120"/>
              <w:rPr>
                <w:ins w:id="282" w:author="Monica Borg" w:date="2018-01-23T11:49:00Z"/>
              </w:rPr>
              <w:pPrChange w:id="283" w:author="Monica Borg" w:date="2018-01-23T11:49:00Z">
                <w:pPr>
                  <w:pStyle w:val="MainText"/>
                  <w:numPr>
                    <w:numId w:val="1"/>
                  </w:numPr>
                  <w:spacing w:before="120"/>
                  <w:ind w:left="1559" w:hanging="425"/>
                </w:pPr>
              </w:pPrChange>
            </w:pPr>
          </w:p>
        </w:tc>
        <w:tc>
          <w:tcPr>
            <w:tcW w:w="1941" w:type="dxa"/>
          </w:tcPr>
          <w:p w14:paraId="5109D38C" w14:textId="77777777" w:rsidR="00F06102" w:rsidRDefault="00F06102">
            <w:pPr>
              <w:pStyle w:val="Keywords"/>
              <w:ind w:left="562"/>
              <w:rPr>
                <w:ins w:id="284" w:author="Monica Borg" w:date="2018-01-23T11:49:00Z"/>
              </w:rPr>
            </w:pPr>
          </w:p>
        </w:tc>
      </w:tr>
      <w:tr w:rsidR="00B56878" w14:paraId="2B783D34" w14:textId="77777777" w:rsidTr="005342C5">
        <w:trPr>
          <w:cantSplit/>
        </w:trPr>
        <w:tc>
          <w:tcPr>
            <w:tcW w:w="8547" w:type="dxa"/>
          </w:tcPr>
          <w:p w14:paraId="2DD7552A" w14:textId="3A5BD177" w:rsidR="00B56878" w:rsidRDefault="00B56878">
            <w:pPr>
              <w:pStyle w:val="Pointed"/>
              <w:ind w:left="1134" w:hanging="1134"/>
              <w:jc w:val="both"/>
              <w:pPrChange w:id="285" w:author="Monica Borg" w:date="2018-01-23T11:50:00Z">
                <w:pPr>
                  <w:pStyle w:val="Pointed"/>
                </w:pPr>
              </w:pPrChange>
            </w:pPr>
            <w:r>
              <w:lastRenderedPageBreak/>
              <w:t>No site works shall commence prior to approval of the detailed engineering design.</w:t>
            </w:r>
            <w:r w:rsidR="005342C5">
              <w:t xml:space="preserve"> </w:t>
            </w:r>
            <w:r>
              <w:t xml:space="preserve"> All works are to be carried out in accordance with the approved management plan. Its implementation must be supervised by personnel with appropriate qualifications and/or experience in soil conservation on construction sites.</w:t>
            </w:r>
          </w:p>
        </w:tc>
        <w:tc>
          <w:tcPr>
            <w:tcW w:w="1941" w:type="dxa"/>
            <w:vAlign w:val="center"/>
          </w:tcPr>
          <w:p w14:paraId="38EB06FF" w14:textId="77777777" w:rsidR="00B56878" w:rsidRDefault="00B56878">
            <w:pPr>
              <w:pStyle w:val="Keywords"/>
              <w:pPrChange w:id="286" w:author="Monica Borg" w:date="2018-01-23T11:50:00Z">
                <w:pPr>
                  <w:pStyle w:val="Keywords"/>
                  <w:jc w:val="center"/>
                </w:pPr>
              </w:pPrChange>
            </w:pPr>
            <w:r>
              <w:t>Approval</w:t>
            </w:r>
          </w:p>
        </w:tc>
      </w:tr>
      <w:tr w:rsidR="00B56878" w14:paraId="1ED2708A" w14:textId="77777777" w:rsidTr="005342C5">
        <w:trPr>
          <w:cantSplit/>
        </w:trPr>
        <w:tc>
          <w:tcPr>
            <w:tcW w:w="8547" w:type="dxa"/>
          </w:tcPr>
          <w:p w14:paraId="3ED0C231" w14:textId="77777777" w:rsidR="00B56878" w:rsidRDefault="00B56878">
            <w:pPr>
              <w:pStyle w:val="Pointed"/>
              <w:ind w:left="1134" w:hanging="1134"/>
              <w:jc w:val="both"/>
              <w:pPrChange w:id="287" w:author="Monica Borg" w:date="2018-01-23T11:50:00Z">
                <w:pPr>
                  <w:pStyle w:val="Pointed"/>
                </w:pPr>
              </w:pPrChange>
            </w:pPr>
            <w:r>
              <w:t xml:space="preserve">Notwithstanding the foregoing, </w:t>
            </w:r>
            <w:r w:rsidR="007E7467">
              <w:t>Local Government</w:t>
            </w:r>
            <w:r>
              <w:t xml:space="preserve"> may require erosion or sediment control works to be carried out additional to or instead of those works specified in the approved plan, should circumstances change during construction or </w:t>
            </w:r>
            <w:del w:id="288" w:author="Scott McDonald" w:date="2017-07-25T07:44:00Z">
              <w:r w:rsidDel="008131E1">
                <w:delText>unforseen</w:delText>
              </w:r>
            </w:del>
            <w:ins w:id="289" w:author="Scott McDonald" w:date="2017-07-25T07:44:00Z">
              <w:r w:rsidR="008131E1">
                <w:t>unforeseen</w:t>
              </w:r>
            </w:ins>
            <w:r>
              <w:t xml:space="preserve"> circumstances arise.</w:t>
            </w:r>
          </w:p>
        </w:tc>
        <w:tc>
          <w:tcPr>
            <w:tcW w:w="1941" w:type="dxa"/>
            <w:vAlign w:val="center"/>
          </w:tcPr>
          <w:p w14:paraId="69B6A485" w14:textId="77777777" w:rsidR="00B56878" w:rsidRDefault="00B56878">
            <w:pPr>
              <w:pStyle w:val="Keywords"/>
              <w:pPrChange w:id="290" w:author="Monica Borg" w:date="2018-01-23T11:50:00Z">
                <w:pPr>
                  <w:pStyle w:val="Keywords"/>
                  <w:jc w:val="center"/>
                </w:pPr>
              </w:pPrChange>
            </w:pPr>
            <w:r>
              <w:t>Additional Works</w:t>
            </w:r>
          </w:p>
        </w:tc>
      </w:tr>
    </w:tbl>
    <w:p w14:paraId="0A341908" w14:textId="77777777" w:rsidR="005342C5" w:rsidRDefault="005342C5"/>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510A77B8" w14:textId="77777777">
        <w:trPr>
          <w:cantSplit/>
        </w:trPr>
        <w:tc>
          <w:tcPr>
            <w:tcW w:w="8547" w:type="dxa"/>
          </w:tcPr>
          <w:p w14:paraId="0BB0F28B" w14:textId="77777777" w:rsidR="00B56878" w:rsidRDefault="00B56878" w:rsidP="00F06102">
            <w:pPr>
              <w:pStyle w:val="Heading1"/>
              <w:ind w:left="1134"/>
            </w:pPr>
            <w:bookmarkStart w:id="291" w:name="_Toc381081541"/>
            <w:bookmarkStart w:id="292" w:name="_Toc486749406"/>
            <w:bookmarkStart w:id="293" w:name="_Toc488733822"/>
            <w:r>
              <w:t>EROSION CONTROL</w:t>
            </w:r>
            <w:bookmarkEnd w:id="291"/>
            <w:bookmarkEnd w:id="292"/>
            <w:bookmarkEnd w:id="293"/>
          </w:p>
        </w:tc>
        <w:tc>
          <w:tcPr>
            <w:tcW w:w="1941" w:type="dxa"/>
          </w:tcPr>
          <w:p w14:paraId="1E557F89" w14:textId="77777777" w:rsidR="00B56878" w:rsidRDefault="00B56878">
            <w:pPr>
              <w:pStyle w:val="Keywords"/>
            </w:pPr>
          </w:p>
        </w:tc>
      </w:tr>
      <w:tr w:rsidR="00B56878" w14:paraId="0849CFC6" w14:textId="77777777">
        <w:trPr>
          <w:cantSplit/>
        </w:trPr>
        <w:tc>
          <w:tcPr>
            <w:tcW w:w="8547" w:type="dxa"/>
          </w:tcPr>
          <w:p w14:paraId="199FBC97" w14:textId="77777777" w:rsidR="00B56878" w:rsidRPr="005342C5" w:rsidRDefault="00B56878" w:rsidP="00F06102">
            <w:pPr>
              <w:pStyle w:val="Heading2"/>
              <w:tabs>
                <w:tab w:val="clear" w:pos="1080"/>
                <w:tab w:val="left" w:pos="1134"/>
              </w:tabs>
            </w:pPr>
            <w:bookmarkStart w:id="294" w:name="_Toc312571861"/>
            <w:bookmarkStart w:id="295" w:name="_Toc381081542"/>
            <w:bookmarkStart w:id="296" w:name="_Toc486749407"/>
            <w:bookmarkStart w:id="297" w:name="_Toc488733823"/>
            <w:r>
              <w:t>BUFFER ZONES</w:t>
            </w:r>
            <w:bookmarkEnd w:id="294"/>
            <w:bookmarkEnd w:id="295"/>
            <w:bookmarkEnd w:id="296"/>
            <w:bookmarkEnd w:id="297"/>
          </w:p>
        </w:tc>
        <w:tc>
          <w:tcPr>
            <w:tcW w:w="1941" w:type="dxa"/>
          </w:tcPr>
          <w:p w14:paraId="2012B22B" w14:textId="77777777" w:rsidR="00B56878" w:rsidRDefault="00B56878" w:rsidP="005342C5"/>
        </w:tc>
      </w:tr>
      <w:tr w:rsidR="00B56878" w14:paraId="24B3A0EA" w14:textId="77777777" w:rsidTr="005342C5">
        <w:trPr>
          <w:cantSplit/>
        </w:trPr>
        <w:tc>
          <w:tcPr>
            <w:tcW w:w="8547" w:type="dxa"/>
          </w:tcPr>
          <w:p w14:paraId="12B4A298" w14:textId="77777777" w:rsidR="00B56878" w:rsidRDefault="00B56878">
            <w:pPr>
              <w:pStyle w:val="Pointed"/>
              <w:ind w:left="1134" w:hanging="1134"/>
              <w:jc w:val="both"/>
              <w:pPrChange w:id="298" w:author="Monica Borg" w:date="2018-01-23T11:51:00Z">
                <w:pPr>
                  <w:pStyle w:val="Pointed"/>
                </w:pPr>
              </w:pPrChange>
            </w:pPr>
            <w:r>
              <w:t>Buffer zones are corridors of vegetation adjacent to waterways or disturbed areas.  The vegetation filters suspended solids and reduces the nutrient levels in run-off.  Wetlands, stream and rivers adjacent to construction sites shall be protected by buffer zones.</w:t>
            </w:r>
          </w:p>
        </w:tc>
        <w:tc>
          <w:tcPr>
            <w:tcW w:w="1941" w:type="dxa"/>
            <w:vAlign w:val="center"/>
          </w:tcPr>
          <w:p w14:paraId="36CE5585" w14:textId="77777777" w:rsidR="00B56878" w:rsidRDefault="00B56878">
            <w:pPr>
              <w:pStyle w:val="Keywords"/>
              <w:pPrChange w:id="299" w:author="Monica Borg" w:date="2018-01-23T11:51:00Z">
                <w:pPr>
                  <w:pStyle w:val="Keywords"/>
                  <w:jc w:val="center"/>
                </w:pPr>
              </w:pPrChange>
            </w:pPr>
            <w:r>
              <w:t>Filters</w:t>
            </w:r>
          </w:p>
        </w:tc>
      </w:tr>
      <w:tr w:rsidR="00B56878" w14:paraId="4B045314" w14:textId="77777777" w:rsidTr="005342C5">
        <w:trPr>
          <w:cantSplit/>
        </w:trPr>
        <w:tc>
          <w:tcPr>
            <w:tcW w:w="8547" w:type="dxa"/>
          </w:tcPr>
          <w:p w14:paraId="1A31036E" w14:textId="77777777" w:rsidR="00B56878" w:rsidRDefault="00B56878">
            <w:pPr>
              <w:pStyle w:val="Pointed"/>
              <w:ind w:left="1134" w:hanging="1134"/>
              <w:jc w:val="both"/>
              <w:pPrChange w:id="300" w:author="Monica Borg" w:date="2018-01-23T11:51:00Z">
                <w:pPr>
                  <w:pStyle w:val="Pointed"/>
                </w:pPr>
              </w:pPrChange>
            </w:pPr>
            <w:r>
              <w:t>Buffer zone performance increases as catchment area and slope gradient decreases.  Thirty-metre-wide buffer zones generally provide adequate protection.</w:t>
            </w:r>
          </w:p>
        </w:tc>
        <w:tc>
          <w:tcPr>
            <w:tcW w:w="1941" w:type="dxa"/>
            <w:vAlign w:val="center"/>
          </w:tcPr>
          <w:p w14:paraId="655D654E" w14:textId="77777777" w:rsidR="00B56878" w:rsidRDefault="00B56878">
            <w:pPr>
              <w:pStyle w:val="Keywords"/>
              <w:pPrChange w:id="301" w:author="Monica Borg" w:date="2018-01-23T11:51:00Z">
                <w:pPr>
                  <w:pStyle w:val="Keywords"/>
                  <w:jc w:val="center"/>
                </w:pPr>
              </w:pPrChange>
            </w:pPr>
            <w:r>
              <w:t>Performance</w:t>
            </w:r>
          </w:p>
        </w:tc>
      </w:tr>
    </w:tbl>
    <w:p w14:paraId="7FF3F5C3" w14:textId="77777777" w:rsidR="005342C5" w:rsidRDefault="005342C5" w:rsidP="005342C5"/>
    <w:p w14:paraId="4D282F54" w14:textId="77777777" w:rsidR="005342C5" w:rsidRPr="0099309B" w:rsidRDefault="005342C5">
      <w:pPr>
        <w:pStyle w:val="Caption"/>
        <w:spacing w:after="120"/>
        <w:rPr>
          <w:b/>
          <w:sz w:val="20"/>
        </w:rPr>
        <w:pPrChange w:id="302" w:author="Monica Borg" w:date="2018-01-23T11:51:00Z">
          <w:pPr>
            <w:pStyle w:val="Caption"/>
          </w:pPr>
        </w:pPrChange>
      </w:pPr>
      <w:r w:rsidRPr="0099309B">
        <w:rPr>
          <w:b/>
          <w:sz w:val="20"/>
        </w:rPr>
        <w:t xml:space="preserve">Table D07. </w:t>
      </w:r>
      <w:r w:rsidR="008131E1" w:rsidRPr="0099309B">
        <w:rPr>
          <w:b/>
          <w:sz w:val="20"/>
        </w:rPr>
        <w:fldChar w:fldCharType="begin"/>
      </w:r>
      <w:r w:rsidR="008131E1" w:rsidRPr="0099309B">
        <w:rPr>
          <w:b/>
          <w:sz w:val="20"/>
        </w:rPr>
        <w:instrText xml:space="preserve"> STYLEREF 2 \s </w:instrText>
      </w:r>
      <w:r w:rsidR="008131E1" w:rsidRPr="0099309B">
        <w:rPr>
          <w:b/>
          <w:sz w:val="20"/>
        </w:rPr>
        <w:fldChar w:fldCharType="separate"/>
      </w:r>
      <w:r w:rsidRPr="0099309B">
        <w:rPr>
          <w:b/>
          <w:sz w:val="20"/>
        </w:rPr>
        <w:t>06</w:t>
      </w:r>
      <w:r w:rsidR="008131E1" w:rsidRPr="0099309B">
        <w:rPr>
          <w:b/>
          <w:sz w:val="20"/>
        </w:rPr>
        <w:fldChar w:fldCharType="end"/>
      </w:r>
      <w:r w:rsidRPr="0099309B">
        <w:rPr>
          <w:b/>
          <w:sz w:val="20"/>
        </w:rPr>
        <w:t>.</w:t>
      </w:r>
      <w:r w:rsidR="005524F6" w:rsidRPr="0099309B">
        <w:rPr>
          <w:b/>
          <w:sz w:val="20"/>
        </w:rPr>
        <w:fldChar w:fldCharType="begin"/>
      </w:r>
      <w:r w:rsidR="005524F6" w:rsidRPr="0099309B">
        <w:rPr>
          <w:b/>
          <w:sz w:val="20"/>
        </w:rPr>
        <w:instrText xml:space="preserve"> SEQ Table_D07. \* ARABIC \s 2 </w:instrText>
      </w:r>
      <w:r w:rsidR="005524F6" w:rsidRPr="0099309B">
        <w:rPr>
          <w:b/>
          <w:sz w:val="20"/>
        </w:rPr>
        <w:fldChar w:fldCharType="separate"/>
      </w:r>
      <w:r w:rsidRPr="0099309B">
        <w:rPr>
          <w:b/>
          <w:sz w:val="20"/>
        </w:rPr>
        <w:t>1</w:t>
      </w:r>
      <w:r w:rsidR="005524F6" w:rsidRPr="0099309B">
        <w:rPr>
          <w:b/>
          <w:sz w:val="20"/>
        </w:rPr>
        <w:fldChar w:fldCharType="end"/>
      </w:r>
      <w:r w:rsidRPr="0099309B">
        <w:rPr>
          <w:b/>
          <w:sz w:val="20"/>
        </w:rPr>
        <w:t xml:space="preserve"> - Buffer zone widths in regards to slopes.</w:t>
      </w:r>
    </w:p>
    <w:tbl>
      <w:tblPr>
        <w:tblW w:w="0" w:type="auto"/>
        <w:tblInd w:w="108" w:type="dxa"/>
        <w:tblLayout w:type="fixed"/>
        <w:tblLook w:val="0000" w:firstRow="0" w:lastRow="0" w:firstColumn="0" w:lastColumn="0" w:noHBand="0" w:noVBand="0"/>
        <w:tblPrChange w:id="303" w:author="Monica Borg" w:date="2018-01-23T11:51:00Z">
          <w:tblPr>
            <w:tblW w:w="0" w:type="auto"/>
            <w:tblInd w:w="1282" w:type="dxa"/>
            <w:tblLayout w:type="fixed"/>
            <w:tblLook w:val="0000" w:firstRow="0" w:lastRow="0" w:firstColumn="0" w:lastColumn="0" w:noHBand="0" w:noVBand="0"/>
          </w:tblPr>
        </w:tblPrChange>
      </w:tblPr>
      <w:tblGrid>
        <w:gridCol w:w="2835"/>
        <w:gridCol w:w="2835"/>
        <w:tblGridChange w:id="304">
          <w:tblGrid>
            <w:gridCol w:w="2835"/>
            <w:gridCol w:w="2835"/>
          </w:tblGrid>
        </w:tblGridChange>
      </w:tblGrid>
      <w:tr w:rsidR="00B56878" w14:paraId="688DD0E9" w14:textId="77777777" w:rsidTr="00F06102">
        <w:trPr>
          <w:cantSplit/>
          <w:trPrChange w:id="305" w:author="Monica Borg" w:date="2018-01-23T11:51:00Z">
            <w:trPr>
              <w:cantSplit/>
            </w:trPr>
          </w:trPrChange>
        </w:trPr>
        <w:tc>
          <w:tcPr>
            <w:tcW w:w="2835" w:type="dxa"/>
            <w:tcBorders>
              <w:top w:val="single" w:sz="12" w:space="0" w:color="auto"/>
              <w:left w:val="single" w:sz="12" w:space="0" w:color="auto"/>
              <w:bottom w:val="single" w:sz="12" w:space="0" w:color="auto"/>
              <w:right w:val="single" w:sz="6" w:space="0" w:color="auto"/>
            </w:tcBorders>
            <w:tcPrChange w:id="306" w:author="Monica Borg" w:date="2018-01-23T11:51:00Z">
              <w:tcPr>
                <w:tcW w:w="2835" w:type="dxa"/>
                <w:tcBorders>
                  <w:top w:val="single" w:sz="12" w:space="0" w:color="auto"/>
                  <w:left w:val="single" w:sz="12" w:space="0" w:color="auto"/>
                  <w:bottom w:val="single" w:sz="12" w:space="0" w:color="auto"/>
                  <w:right w:val="single" w:sz="6" w:space="0" w:color="auto"/>
                </w:tcBorders>
              </w:tcPr>
            </w:tcPrChange>
          </w:tcPr>
          <w:p w14:paraId="19AC7C2A"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rPr>
                <w:b/>
              </w:rPr>
            </w:pPr>
            <w:r>
              <w:rPr>
                <w:b/>
              </w:rPr>
              <w:t>Slope %</w:t>
            </w:r>
          </w:p>
        </w:tc>
        <w:tc>
          <w:tcPr>
            <w:tcW w:w="2835" w:type="dxa"/>
            <w:tcBorders>
              <w:top w:val="single" w:sz="12" w:space="0" w:color="auto"/>
              <w:left w:val="single" w:sz="6" w:space="0" w:color="auto"/>
              <w:bottom w:val="single" w:sz="12" w:space="0" w:color="auto"/>
              <w:right w:val="single" w:sz="12" w:space="0" w:color="auto"/>
            </w:tcBorders>
            <w:tcPrChange w:id="307" w:author="Monica Borg" w:date="2018-01-23T11:51:00Z">
              <w:tcPr>
                <w:tcW w:w="2835" w:type="dxa"/>
                <w:tcBorders>
                  <w:top w:val="single" w:sz="12" w:space="0" w:color="auto"/>
                  <w:left w:val="single" w:sz="6" w:space="0" w:color="auto"/>
                  <w:bottom w:val="single" w:sz="12" w:space="0" w:color="auto"/>
                  <w:right w:val="single" w:sz="12" w:space="0" w:color="auto"/>
                </w:tcBorders>
              </w:tcPr>
            </w:tcPrChange>
          </w:tcPr>
          <w:p w14:paraId="09241826" w14:textId="66B0F94B" w:rsidR="00B56878" w:rsidDel="00F06102"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rPr>
                <w:del w:id="308" w:author="Monica Borg" w:date="2018-01-23T11:50:00Z"/>
                <w:b/>
              </w:rPr>
            </w:pPr>
            <w:r>
              <w:rPr>
                <w:b/>
              </w:rPr>
              <w:t>Buffer Width in Metres</w:t>
            </w:r>
          </w:p>
          <w:p w14:paraId="48BF28D2"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rPr>
                <w:b/>
              </w:rPr>
            </w:pPr>
          </w:p>
        </w:tc>
      </w:tr>
      <w:tr w:rsidR="00B56878" w14:paraId="72E4BD4D" w14:textId="77777777" w:rsidTr="00F06102">
        <w:trPr>
          <w:cantSplit/>
          <w:trPrChange w:id="309" w:author="Monica Borg" w:date="2018-01-23T11:51:00Z">
            <w:trPr>
              <w:cantSplit/>
            </w:trPr>
          </w:trPrChange>
        </w:trPr>
        <w:tc>
          <w:tcPr>
            <w:tcW w:w="2835" w:type="dxa"/>
            <w:tcBorders>
              <w:top w:val="single" w:sz="12" w:space="0" w:color="auto"/>
              <w:left w:val="single" w:sz="12" w:space="0" w:color="auto"/>
              <w:right w:val="single" w:sz="6" w:space="0" w:color="auto"/>
            </w:tcBorders>
            <w:tcPrChange w:id="310" w:author="Monica Borg" w:date="2018-01-23T11:51:00Z">
              <w:tcPr>
                <w:tcW w:w="2835" w:type="dxa"/>
                <w:tcBorders>
                  <w:top w:val="single" w:sz="12" w:space="0" w:color="auto"/>
                  <w:left w:val="single" w:sz="12" w:space="0" w:color="auto"/>
                  <w:right w:val="single" w:sz="6" w:space="0" w:color="auto"/>
                </w:tcBorders>
              </w:tcPr>
            </w:tcPrChange>
          </w:tcPr>
          <w:p w14:paraId="23946592"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2</w:t>
            </w:r>
          </w:p>
        </w:tc>
        <w:tc>
          <w:tcPr>
            <w:tcW w:w="2835" w:type="dxa"/>
            <w:tcBorders>
              <w:top w:val="single" w:sz="12" w:space="0" w:color="auto"/>
              <w:left w:val="single" w:sz="6" w:space="0" w:color="auto"/>
              <w:right w:val="single" w:sz="12" w:space="0" w:color="auto"/>
            </w:tcBorders>
            <w:tcPrChange w:id="311" w:author="Monica Borg" w:date="2018-01-23T11:51:00Z">
              <w:tcPr>
                <w:tcW w:w="2835" w:type="dxa"/>
                <w:tcBorders>
                  <w:top w:val="single" w:sz="12" w:space="0" w:color="auto"/>
                  <w:left w:val="single" w:sz="6" w:space="0" w:color="auto"/>
                  <w:right w:val="single" w:sz="12" w:space="0" w:color="auto"/>
                </w:tcBorders>
              </w:tcPr>
            </w:tcPrChange>
          </w:tcPr>
          <w:p w14:paraId="0F094D3C"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15</w:t>
            </w:r>
          </w:p>
        </w:tc>
      </w:tr>
      <w:tr w:rsidR="00B56878" w14:paraId="1F14D279" w14:textId="77777777" w:rsidTr="00F06102">
        <w:trPr>
          <w:cantSplit/>
          <w:trPrChange w:id="312" w:author="Monica Borg" w:date="2018-01-23T11:51:00Z">
            <w:trPr>
              <w:cantSplit/>
            </w:trPr>
          </w:trPrChange>
        </w:trPr>
        <w:tc>
          <w:tcPr>
            <w:tcW w:w="2835" w:type="dxa"/>
            <w:tcBorders>
              <w:left w:val="single" w:sz="12" w:space="0" w:color="auto"/>
              <w:right w:val="single" w:sz="6" w:space="0" w:color="auto"/>
            </w:tcBorders>
            <w:tcPrChange w:id="313" w:author="Monica Borg" w:date="2018-01-23T11:51:00Z">
              <w:tcPr>
                <w:tcW w:w="2835" w:type="dxa"/>
                <w:tcBorders>
                  <w:left w:val="single" w:sz="12" w:space="0" w:color="auto"/>
                  <w:right w:val="single" w:sz="6" w:space="0" w:color="auto"/>
                </w:tcBorders>
              </w:tcPr>
            </w:tcPrChange>
          </w:tcPr>
          <w:p w14:paraId="4C3F3041"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4</w:t>
            </w:r>
          </w:p>
        </w:tc>
        <w:tc>
          <w:tcPr>
            <w:tcW w:w="2835" w:type="dxa"/>
            <w:tcBorders>
              <w:left w:val="single" w:sz="6" w:space="0" w:color="auto"/>
              <w:right w:val="single" w:sz="12" w:space="0" w:color="auto"/>
            </w:tcBorders>
            <w:tcPrChange w:id="314" w:author="Monica Borg" w:date="2018-01-23T11:51:00Z">
              <w:tcPr>
                <w:tcW w:w="2835" w:type="dxa"/>
                <w:tcBorders>
                  <w:left w:val="single" w:sz="6" w:space="0" w:color="auto"/>
                  <w:right w:val="single" w:sz="12" w:space="0" w:color="auto"/>
                </w:tcBorders>
              </w:tcPr>
            </w:tcPrChange>
          </w:tcPr>
          <w:p w14:paraId="2F2AFC11"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20</w:t>
            </w:r>
          </w:p>
        </w:tc>
      </w:tr>
      <w:tr w:rsidR="00B56878" w14:paraId="0B753051" w14:textId="77777777" w:rsidTr="00F06102">
        <w:trPr>
          <w:cantSplit/>
          <w:trPrChange w:id="315" w:author="Monica Borg" w:date="2018-01-23T11:51:00Z">
            <w:trPr>
              <w:cantSplit/>
            </w:trPr>
          </w:trPrChange>
        </w:trPr>
        <w:tc>
          <w:tcPr>
            <w:tcW w:w="2835" w:type="dxa"/>
            <w:tcBorders>
              <w:left w:val="single" w:sz="12" w:space="0" w:color="auto"/>
              <w:right w:val="single" w:sz="6" w:space="0" w:color="auto"/>
            </w:tcBorders>
            <w:tcPrChange w:id="316" w:author="Monica Borg" w:date="2018-01-23T11:51:00Z">
              <w:tcPr>
                <w:tcW w:w="2835" w:type="dxa"/>
                <w:tcBorders>
                  <w:left w:val="single" w:sz="12" w:space="0" w:color="auto"/>
                  <w:right w:val="single" w:sz="6" w:space="0" w:color="auto"/>
                </w:tcBorders>
              </w:tcPr>
            </w:tcPrChange>
          </w:tcPr>
          <w:p w14:paraId="7CDB2B91"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6</w:t>
            </w:r>
          </w:p>
        </w:tc>
        <w:tc>
          <w:tcPr>
            <w:tcW w:w="2835" w:type="dxa"/>
            <w:tcBorders>
              <w:left w:val="single" w:sz="6" w:space="0" w:color="auto"/>
              <w:right w:val="single" w:sz="12" w:space="0" w:color="auto"/>
            </w:tcBorders>
            <w:tcPrChange w:id="317" w:author="Monica Borg" w:date="2018-01-23T11:51:00Z">
              <w:tcPr>
                <w:tcW w:w="2835" w:type="dxa"/>
                <w:tcBorders>
                  <w:left w:val="single" w:sz="6" w:space="0" w:color="auto"/>
                  <w:right w:val="single" w:sz="12" w:space="0" w:color="auto"/>
                </w:tcBorders>
              </w:tcPr>
            </w:tcPrChange>
          </w:tcPr>
          <w:p w14:paraId="7F23620B"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30</w:t>
            </w:r>
          </w:p>
        </w:tc>
      </w:tr>
      <w:tr w:rsidR="00B56878" w14:paraId="2ABC5381" w14:textId="77777777" w:rsidTr="00F06102">
        <w:trPr>
          <w:cantSplit/>
          <w:trPrChange w:id="318" w:author="Monica Borg" w:date="2018-01-23T11:51:00Z">
            <w:trPr>
              <w:cantSplit/>
            </w:trPr>
          </w:trPrChange>
        </w:trPr>
        <w:tc>
          <w:tcPr>
            <w:tcW w:w="2835" w:type="dxa"/>
            <w:tcBorders>
              <w:left w:val="single" w:sz="12" w:space="0" w:color="auto"/>
              <w:right w:val="single" w:sz="6" w:space="0" w:color="auto"/>
            </w:tcBorders>
            <w:tcPrChange w:id="319" w:author="Monica Borg" w:date="2018-01-23T11:51:00Z">
              <w:tcPr>
                <w:tcW w:w="2835" w:type="dxa"/>
                <w:tcBorders>
                  <w:left w:val="single" w:sz="12" w:space="0" w:color="auto"/>
                  <w:right w:val="single" w:sz="6" w:space="0" w:color="auto"/>
                </w:tcBorders>
              </w:tcPr>
            </w:tcPrChange>
          </w:tcPr>
          <w:p w14:paraId="29CB51B1"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8</w:t>
            </w:r>
          </w:p>
        </w:tc>
        <w:tc>
          <w:tcPr>
            <w:tcW w:w="2835" w:type="dxa"/>
            <w:tcBorders>
              <w:left w:val="single" w:sz="6" w:space="0" w:color="auto"/>
              <w:right w:val="single" w:sz="12" w:space="0" w:color="auto"/>
            </w:tcBorders>
            <w:tcPrChange w:id="320" w:author="Monica Borg" w:date="2018-01-23T11:51:00Z">
              <w:tcPr>
                <w:tcW w:w="2835" w:type="dxa"/>
                <w:tcBorders>
                  <w:left w:val="single" w:sz="6" w:space="0" w:color="auto"/>
                  <w:right w:val="single" w:sz="12" w:space="0" w:color="auto"/>
                </w:tcBorders>
              </w:tcPr>
            </w:tcPrChange>
          </w:tcPr>
          <w:p w14:paraId="7809CAF7"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40</w:t>
            </w:r>
          </w:p>
        </w:tc>
      </w:tr>
      <w:tr w:rsidR="00B56878" w14:paraId="566C4947" w14:textId="77777777" w:rsidTr="00F06102">
        <w:trPr>
          <w:cantSplit/>
          <w:trPrChange w:id="321" w:author="Monica Borg" w:date="2018-01-23T11:51:00Z">
            <w:trPr>
              <w:cantSplit/>
            </w:trPr>
          </w:trPrChange>
        </w:trPr>
        <w:tc>
          <w:tcPr>
            <w:tcW w:w="2835" w:type="dxa"/>
            <w:tcBorders>
              <w:left w:val="single" w:sz="12" w:space="0" w:color="auto"/>
              <w:right w:val="single" w:sz="6" w:space="0" w:color="auto"/>
            </w:tcBorders>
            <w:tcPrChange w:id="322" w:author="Monica Borg" w:date="2018-01-23T11:51:00Z">
              <w:tcPr>
                <w:tcW w:w="2835" w:type="dxa"/>
                <w:tcBorders>
                  <w:left w:val="single" w:sz="12" w:space="0" w:color="auto"/>
                  <w:right w:val="single" w:sz="6" w:space="0" w:color="auto"/>
                </w:tcBorders>
              </w:tcPr>
            </w:tcPrChange>
          </w:tcPr>
          <w:p w14:paraId="15DC3363"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10</w:t>
            </w:r>
          </w:p>
        </w:tc>
        <w:tc>
          <w:tcPr>
            <w:tcW w:w="2835" w:type="dxa"/>
            <w:tcBorders>
              <w:left w:val="single" w:sz="6" w:space="0" w:color="auto"/>
              <w:right w:val="single" w:sz="12" w:space="0" w:color="auto"/>
            </w:tcBorders>
            <w:tcPrChange w:id="323" w:author="Monica Borg" w:date="2018-01-23T11:51:00Z">
              <w:tcPr>
                <w:tcW w:w="2835" w:type="dxa"/>
                <w:tcBorders>
                  <w:left w:val="single" w:sz="6" w:space="0" w:color="auto"/>
                  <w:right w:val="single" w:sz="12" w:space="0" w:color="auto"/>
                </w:tcBorders>
              </w:tcPr>
            </w:tcPrChange>
          </w:tcPr>
          <w:p w14:paraId="3BAC274B"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50</w:t>
            </w:r>
          </w:p>
        </w:tc>
      </w:tr>
      <w:tr w:rsidR="00B56878" w14:paraId="56ABC97F" w14:textId="77777777" w:rsidTr="00F06102">
        <w:trPr>
          <w:cantSplit/>
          <w:trPrChange w:id="324" w:author="Monica Borg" w:date="2018-01-23T11:51:00Z">
            <w:trPr>
              <w:cantSplit/>
            </w:trPr>
          </w:trPrChange>
        </w:trPr>
        <w:tc>
          <w:tcPr>
            <w:tcW w:w="2835" w:type="dxa"/>
            <w:tcBorders>
              <w:left w:val="single" w:sz="12" w:space="0" w:color="auto"/>
              <w:right w:val="single" w:sz="6" w:space="0" w:color="auto"/>
            </w:tcBorders>
            <w:tcPrChange w:id="325" w:author="Monica Borg" w:date="2018-01-23T11:51:00Z">
              <w:tcPr>
                <w:tcW w:w="2835" w:type="dxa"/>
                <w:tcBorders>
                  <w:left w:val="single" w:sz="12" w:space="0" w:color="auto"/>
                  <w:right w:val="single" w:sz="6" w:space="0" w:color="auto"/>
                </w:tcBorders>
              </w:tcPr>
            </w:tcPrChange>
          </w:tcPr>
          <w:p w14:paraId="13440B40"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12</w:t>
            </w:r>
          </w:p>
        </w:tc>
        <w:tc>
          <w:tcPr>
            <w:tcW w:w="2835" w:type="dxa"/>
            <w:tcBorders>
              <w:left w:val="single" w:sz="6" w:space="0" w:color="auto"/>
              <w:right w:val="single" w:sz="12" w:space="0" w:color="auto"/>
            </w:tcBorders>
            <w:tcPrChange w:id="326" w:author="Monica Borg" w:date="2018-01-23T11:51:00Z">
              <w:tcPr>
                <w:tcW w:w="2835" w:type="dxa"/>
                <w:tcBorders>
                  <w:left w:val="single" w:sz="6" w:space="0" w:color="auto"/>
                  <w:right w:val="single" w:sz="12" w:space="0" w:color="auto"/>
                </w:tcBorders>
              </w:tcPr>
            </w:tcPrChange>
          </w:tcPr>
          <w:p w14:paraId="347063A7"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60</w:t>
            </w:r>
          </w:p>
        </w:tc>
      </w:tr>
      <w:tr w:rsidR="00B56878" w14:paraId="174D6B3A" w14:textId="77777777" w:rsidTr="00F06102">
        <w:trPr>
          <w:cantSplit/>
          <w:trPrChange w:id="327" w:author="Monica Borg" w:date="2018-01-23T11:51:00Z">
            <w:trPr>
              <w:cantSplit/>
            </w:trPr>
          </w:trPrChange>
        </w:trPr>
        <w:tc>
          <w:tcPr>
            <w:tcW w:w="2835" w:type="dxa"/>
            <w:tcBorders>
              <w:left w:val="single" w:sz="12" w:space="0" w:color="auto"/>
              <w:bottom w:val="single" w:sz="12" w:space="0" w:color="auto"/>
              <w:right w:val="single" w:sz="6" w:space="0" w:color="auto"/>
            </w:tcBorders>
            <w:tcPrChange w:id="328" w:author="Monica Borg" w:date="2018-01-23T11:51:00Z">
              <w:tcPr>
                <w:tcW w:w="2835" w:type="dxa"/>
                <w:tcBorders>
                  <w:left w:val="single" w:sz="12" w:space="0" w:color="auto"/>
                  <w:bottom w:val="single" w:sz="12" w:space="0" w:color="auto"/>
                  <w:right w:val="single" w:sz="6" w:space="0" w:color="auto"/>
                </w:tcBorders>
              </w:tcPr>
            </w:tcPrChange>
          </w:tcPr>
          <w:p w14:paraId="175DE016"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14</w:t>
            </w:r>
          </w:p>
        </w:tc>
        <w:tc>
          <w:tcPr>
            <w:tcW w:w="2835" w:type="dxa"/>
            <w:tcBorders>
              <w:left w:val="single" w:sz="6" w:space="0" w:color="auto"/>
              <w:bottom w:val="single" w:sz="12" w:space="0" w:color="auto"/>
              <w:right w:val="single" w:sz="12" w:space="0" w:color="auto"/>
            </w:tcBorders>
            <w:tcPrChange w:id="329" w:author="Monica Borg" w:date="2018-01-23T11:51:00Z">
              <w:tcPr>
                <w:tcW w:w="2835" w:type="dxa"/>
                <w:tcBorders>
                  <w:left w:val="single" w:sz="6" w:space="0" w:color="auto"/>
                  <w:bottom w:val="single" w:sz="12" w:space="0" w:color="auto"/>
                  <w:right w:val="single" w:sz="12" w:space="0" w:color="auto"/>
                </w:tcBorders>
              </w:tcPr>
            </w:tcPrChange>
          </w:tcPr>
          <w:p w14:paraId="076A6265" w14:textId="77777777" w:rsidR="00B56878" w:rsidRDefault="00B56878">
            <w:pPr>
              <w:keepNext/>
              <w:keepLines/>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t>70</w:t>
            </w:r>
          </w:p>
        </w:tc>
      </w:tr>
    </w:tbl>
    <w:p w14:paraId="10173BD5" w14:textId="77777777" w:rsidR="00B56878" w:rsidRDefault="00B56878">
      <w:pPr>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pPr>
    </w:p>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3C16A873" w14:textId="77777777" w:rsidTr="005342C5">
        <w:trPr>
          <w:cantSplit/>
        </w:trPr>
        <w:tc>
          <w:tcPr>
            <w:tcW w:w="8547" w:type="dxa"/>
          </w:tcPr>
          <w:p w14:paraId="665F10DA" w14:textId="77777777" w:rsidR="00B56878" w:rsidRDefault="00B56878">
            <w:pPr>
              <w:pStyle w:val="Pointed"/>
              <w:ind w:left="1134" w:hanging="1134"/>
              <w:jc w:val="both"/>
              <w:pPrChange w:id="330" w:author="Monica Borg" w:date="2018-01-23T11:51:00Z">
                <w:pPr>
                  <w:pStyle w:val="Pointed"/>
                </w:pPr>
              </w:pPrChange>
            </w:pPr>
            <w:r>
              <w:t>Buffer zones can reduce the need for other erosion and sediment control measures.  However, contaminated water in a concentrated form will require treatment both at its source point and final disposal.</w:t>
            </w:r>
          </w:p>
        </w:tc>
        <w:tc>
          <w:tcPr>
            <w:tcW w:w="1941" w:type="dxa"/>
            <w:vAlign w:val="center"/>
          </w:tcPr>
          <w:p w14:paraId="6816570E" w14:textId="77777777" w:rsidR="00B56878" w:rsidRDefault="00B56878">
            <w:pPr>
              <w:pStyle w:val="Keywords"/>
              <w:spacing w:before="120"/>
              <w:pPrChange w:id="331" w:author="Monica Borg" w:date="2018-01-23T11:51:00Z">
                <w:pPr>
                  <w:pStyle w:val="Keywords"/>
                  <w:jc w:val="center"/>
                </w:pPr>
              </w:pPrChange>
            </w:pPr>
            <w:r>
              <w:t>Contaminated Water</w:t>
            </w:r>
          </w:p>
        </w:tc>
      </w:tr>
      <w:tr w:rsidR="00B56878" w14:paraId="475D1102" w14:textId="77777777" w:rsidTr="005342C5">
        <w:trPr>
          <w:cantSplit/>
        </w:trPr>
        <w:tc>
          <w:tcPr>
            <w:tcW w:w="8547" w:type="dxa"/>
          </w:tcPr>
          <w:p w14:paraId="4C4920FD" w14:textId="77777777" w:rsidR="00B56878" w:rsidRDefault="00B56878">
            <w:pPr>
              <w:pStyle w:val="Pointed"/>
              <w:ind w:left="1134" w:hanging="1134"/>
              <w:jc w:val="both"/>
              <w:pPrChange w:id="332" w:author="Monica Borg" w:date="2018-01-23T11:51:00Z">
                <w:pPr>
                  <w:pStyle w:val="Pointed"/>
                </w:pPr>
              </w:pPrChange>
            </w:pPr>
            <w:r>
              <w:t>A fence shall be used to exclude traffic from buffer zones to prevent damage to the vegetation, particularly during any construction phase.</w:t>
            </w:r>
          </w:p>
        </w:tc>
        <w:tc>
          <w:tcPr>
            <w:tcW w:w="1941" w:type="dxa"/>
            <w:vAlign w:val="center"/>
          </w:tcPr>
          <w:p w14:paraId="2C836241" w14:textId="77777777" w:rsidR="00B56878" w:rsidRDefault="00B56878">
            <w:pPr>
              <w:pStyle w:val="Keywords"/>
              <w:spacing w:before="120"/>
              <w:pPrChange w:id="333" w:author="Monica Borg" w:date="2018-01-23T11:51:00Z">
                <w:pPr>
                  <w:pStyle w:val="Keywords"/>
                  <w:jc w:val="center"/>
                </w:pPr>
              </w:pPrChange>
            </w:pPr>
            <w:r>
              <w:t>Fencing</w:t>
            </w:r>
          </w:p>
        </w:tc>
      </w:tr>
    </w:tbl>
    <w:p w14:paraId="586258CF" w14:textId="77777777" w:rsidR="005342C5" w:rsidRDefault="005342C5"/>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74C3139F" w14:textId="77777777" w:rsidTr="005342C5">
        <w:trPr>
          <w:cantSplit/>
        </w:trPr>
        <w:tc>
          <w:tcPr>
            <w:tcW w:w="8547" w:type="dxa"/>
          </w:tcPr>
          <w:p w14:paraId="4FF5EA4B" w14:textId="77777777" w:rsidR="00B56878" w:rsidRDefault="00B56878" w:rsidP="00F06102">
            <w:pPr>
              <w:pStyle w:val="Heading2"/>
              <w:tabs>
                <w:tab w:val="clear" w:pos="1080"/>
                <w:tab w:val="left" w:pos="1134"/>
              </w:tabs>
            </w:pPr>
            <w:bookmarkStart w:id="334" w:name="_Toc312571862"/>
            <w:bookmarkStart w:id="335" w:name="_Toc381081543"/>
            <w:bookmarkStart w:id="336" w:name="_Toc486749408"/>
            <w:bookmarkStart w:id="337" w:name="_Toc488733824"/>
            <w:r>
              <w:lastRenderedPageBreak/>
              <w:t>"NO ACCESS" AREAS</w:t>
            </w:r>
            <w:bookmarkEnd w:id="334"/>
            <w:bookmarkEnd w:id="335"/>
            <w:bookmarkEnd w:id="336"/>
            <w:bookmarkEnd w:id="337"/>
          </w:p>
        </w:tc>
        <w:tc>
          <w:tcPr>
            <w:tcW w:w="1941" w:type="dxa"/>
            <w:vAlign w:val="center"/>
          </w:tcPr>
          <w:p w14:paraId="282A2B12" w14:textId="77777777" w:rsidR="00B56878" w:rsidRDefault="00B56878" w:rsidP="005342C5">
            <w:pPr>
              <w:pStyle w:val="Keywords"/>
              <w:jc w:val="center"/>
            </w:pPr>
          </w:p>
        </w:tc>
      </w:tr>
      <w:tr w:rsidR="00B56878" w14:paraId="4F576C2A" w14:textId="77777777" w:rsidTr="005342C5">
        <w:trPr>
          <w:cantSplit/>
        </w:trPr>
        <w:tc>
          <w:tcPr>
            <w:tcW w:w="8547" w:type="dxa"/>
          </w:tcPr>
          <w:p w14:paraId="7AD4C2E7" w14:textId="77777777" w:rsidR="00B56878" w:rsidRDefault="00B56878">
            <w:pPr>
              <w:pStyle w:val="Pointed"/>
              <w:ind w:left="1134" w:hanging="1134"/>
              <w:jc w:val="both"/>
              <w:pPrChange w:id="338" w:author="Monica Borg" w:date="2018-01-23T11:51:00Z">
                <w:pPr>
                  <w:pStyle w:val="Pointed"/>
                </w:pPr>
              </w:pPrChange>
            </w:pPr>
            <w:r>
              <w:t xml:space="preserve">It is </w:t>
            </w:r>
            <w:r w:rsidR="007E7467">
              <w:t>Local Government</w:t>
            </w:r>
            <w:r>
              <w:t>'s Policy to conserve as much existing vegetation in new developments as possible.</w:t>
            </w:r>
          </w:p>
        </w:tc>
        <w:tc>
          <w:tcPr>
            <w:tcW w:w="1941" w:type="dxa"/>
            <w:vAlign w:val="center"/>
          </w:tcPr>
          <w:p w14:paraId="4F4619C5" w14:textId="77777777" w:rsidR="00B56878" w:rsidRDefault="00B56878">
            <w:pPr>
              <w:pStyle w:val="Keywords"/>
              <w:pPrChange w:id="339" w:author="Monica Borg" w:date="2018-01-23T11:52:00Z">
                <w:pPr>
                  <w:pStyle w:val="Keywords"/>
                  <w:jc w:val="center"/>
                </w:pPr>
              </w:pPrChange>
            </w:pPr>
            <w:r>
              <w:t>Conserve Vegetation</w:t>
            </w:r>
          </w:p>
        </w:tc>
      </w:tr>
      <w:tr w:rsidR="00B56878" w14:paraId="1CC14B54" w14:textId="77777777" w:rsidTr="005342C5">
        <w:trPr>
          <w:cantSplit/>
        </w:trPr>
        <w:tc>
          <w:tcPr>
            <w:tcW w:w="8547" w:type="dxa"/>
          </w:tcPr>
          <w:p w14:paraId="67DD59AD" w14:textId="77777777" w:rsidR="00B56878" w:rsidRPr="005342C5" w:rsidRDefault="00B56878">
            <w:pPr>
              <w:pStyle w:val="Pointed"/>
              <w:ind w:left="1134" w:hanging="1134"/>
              <w:jc w:val="both"/>
              <w:pPrChange w:id="340" w:author="Monica Borg" w:date="2018-01-23T11:51:00Z">
                <w:pPr>
                  <w:pStyle w:val="Pointed"/>
                </w:pPr>
              </w:pPrChange>
            </w:pPr>
            <w:r w:rsidRPr="005342C5">
              <w:t xml:space="preserve">The landscape plan shall </w:t>
            </w:r>
            <w:r w:rsidR="005E4797" w:rsidRPr="005342C5">
              <w:t xml:space="preserve">therefore </w:t>
            </w:r>
            <w:r w:rsidRPr="005342C5">
              <w:t>incorporate as much existing native vegetation as possible.</w:t>
            </w:r>
          </w:p>
        </w:tc>
        <w:tc>
          <w:tcPr>
            <w:tcW w:w="1941" w:type="dxa"/>
            <w:vAlign w:val="center"/>
          </w:tcPr>
          <w:p w14:paraId="31C63A8F" w14:textId="77777777" w:rsidR="00B56878" w:rsidRDefault="00B56878">
            <w:pPr>
              <w:pStyle w:val="Keywords"/>
              <w:pPrChange w:id="341" w:author="Monica Borg" w:date="2018-01-23T11:52:00Z">
                <w:pPr>
                  <w:pStyle w:val="Keywords"/>
                  <w:jc w:val="center"/>
                </w:pPr>
              </w:pPrChange>
            </w:pPr>
          </w:p>
        </w:tc>
      </w:tr>
      <w:tr w:rsidR="00B56878" w14:paraId="710F5569" w14:textId="77777777" w:rsidTr="005342C5">
        <w:trPr>
          <w:cantSplit/>
        </w:trPr>
        <w:tc>
          <w:tcPr>
            <w:tcW w:w="8547" w:type="dxa"/>
          </w:tcPr>
          <w:p w14:paraId="3E73A504" w14:textId="77777777" w:rsidR="00B56878" w:rsidRDefault="00B56878">
            <w:pPr>
              <w:pStyle w:val="Pointed"/>
              <w:ind w:left="1134" w:hanging="1134"/>
              <w:jc w:val="both"/>
              <w:pPrChange w:id="342" w:author="Monica Borg" w:date="2018-01-23T11:51:00Z">
                <w:pPr>
                  <w:pStyle w:val="Pointed"/>
                </w:pPr>
              </w:pPrChange>
            </w:pPr>
            <w:r>
              <w:t>The "no access" fence locations shall be shown on the detailed design.  These locations will be approximate only as machinery type, topography etc</w:t>
            </w:r>
            <w:ins w:id="343" w:author="Scott McDonald" w:date="2017-07-25T07:45:00Z">
              <w:r w:rsidR="008131E1">
                <w:t>.</w:t>
              </w:r>
            </w:ins>
            <w:r>
              <w:t xml:space="preserve"> will determine actual on site location.</w:t>
            </w:r>
          </w:p>
        </w:tc>
        <w:tc>
          <w:tcPr>
            <w:tcW w:w="1941" w:type="dxa"/>
            <w:vAlign w:val="center"/>
          </w:tcPr>
          <w:p w14:paraId="758E5993" w14:textId="77777777" w:rsidR="00B56878" w:rsidRDefault="00B56878">
            <w:pPr>
              <w:pStyle w:val="Keywords"/>
              <w:pPrChange w:id="344" w:author="Monica Borg" w:date="2018-01-23T11:52:00Z">
                <w:pPr>
                  <w:pStyle w:val="Keywords"/>
                  <w:jc w:val="center"/>
                </w:pPr>
              </w:pPrChange>
            </w:pPr>
            <w:r>
              <w:t>No Access</w:t>
            </w:r>
          </w:p>
        </w:tc>
      </w:tr>
      <w:tr w:rsidR="00B56878" w14:paraId="553F58FF" w14:textId="77777777" w:rsidTr="005342C5">
        <w:trPr>
          <w:cantSplit/>
        </w:trPr>
        <w:tc>
          <w:tcPr>
            <w:tcW w:w="8547" w:type="dxa"/>
          </w:tcPr>
          <w:p w14:paraId="744C8478" w14:textId="77777777" w:rsidR="00B56878" w:rsidRDefault="00B56878">
            <w:pPr>
              <w:pStyle w:val="Pointed"/>
              <w:ind w:left="1134" w:hanging="1134"/>
              <w:jc w:val="both"/>
              <w:pPrChange w:id="345" w:author="Monica Borg" w:date="2018-01-23T11:51:00Z">
                <w:pPr>
                  <w:pStyle w:val="Pointed"/>
                </w:pPr>
              </w:pPrChange>
            </w:pPr>
            <w:r>
              <w:t>Fenced areas shall be delineated with an appropriate level of fencing and clearly signposted "No Access Area".</w:t>
            </w:r>
          </w:p>
        </w:tc>
        <w:tc>
          <w:tcPr>
            <w:tcW w:w="1941" w:type="dxa"/>
            <w:vAlign w:val="center"/>
          </w:tcPr>
          <w:p w14:paraId="3682DC04" w14:textId="77777777" w:rsidR="00B56878" w:rsidRDefault="00B56878">
            <w:pPr>
              <w:pStyle w:val="Keywords"/>
              <w:pPrChange w:id="346" w:author="Monica Borg" w:date="2018-01-23T11:52:00Z">
                <w:pPr>
                  <w:pStyle w:val="Keywords"/>
                  <w:jc w:val="center"/>
                </w:pPr>
              </w:pPrChange>
            </w:pPr>
          </w:p>
        </w:tc>
      </w:tr>
    </w:tbl>
    <w:p w14:paraId="7A461CC7" w14:textId="77777777" w:rsidR="005342C5" w:rsidRDefault="005342C5"/>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22847CE1" w14:textId="77777777" w:rsidTr="005342C5">
        <w:trPr>
          <w:cantSplit/>
        </w:trPr>
        <w:tc>
          <w:tcPr>
            <w:tcW w:w="8547" w:type="dxa"/>
          </w:tcPr>
          <w:p w14:paraId="6ECAFEF1" w14:textId="77777777" w:rsidR="00B56878" w:rsidRDefault="00B56878" w:rsidP="00F06102">
            <w:pPr>
              <w:pStyle w:val="Heading2"/>
              <w:tabs>
                <w:tab w:val="clear" w:pos="1080"/>
                <w:tab w:val="left" w:pos="1134"/>
              </w:tabs>
            </w:pPr>
            <w:bookmarkStart w:id="347" w:name="_Toc312571863"/>
            <w:bookmarkStart w:id="348" w:name="_Toc381081544"/>
            <w:bookmarkStart w:id="349" w:name="_Toc486749409"/>
            <w:bookmarkStart w:id="350" w:name="_Toc488733825"/>
            <w:r>
              <w:t>DIVERSION WORKS</w:t>
            </w:r>
            <w:bookmarkEnd w:id="347"/>
            <w:bookmarkEnd w:id="348"/>
            <w:bookmarkEnd w:id="349"/>
            <w:bookmarkEnd w:id="350"/>
          </w:p>
        </w:tc>
        <w:tc>
          <w:tcPr>
            <w:tcW w:w="1941" w:type="dxa"/>
            <w:vAlign w:val="center"/>
          </w:tcPr>
          <w:p w14:paraId="7CA35F1B" w14:textId="77777777" w:rsidR="00B56878" w:rsidRDefault="00B56878" w:rsidP="005342C5">
            <w:pPr>
              <w:pStyle w:val="Keywords"/>
              <w:jc w:val="center"/>
            </w:pPr>
          </w:p>
        </w:tc>
      </w:tr>
      <w:tr w:rsidR="00B56878" w14:paraId="6619F77A" w14:textId="77777777" w:rsidTr="005342C5">
        <w:trPr>
          <w:cantSplit/>
        </w:trPr>
        <w:tc>
          <w:tcPr>
            <w:tcW w:w="8547" w:type="dxa"/>
          </w:tcPr>
          <w:p w14:paraId="4FB79722" w14:textId="77777777" w:rsidR="00B56878" w:rsidRPr="005342C5" w:rsidRDefault="00B56878">
            <w:pPr>
              <w:pStyle w:val="Pointed"/>
              <w:ind w:left="1134" w:hanging="1134"/>
              <w:jc w:val="both"/>
              <w:pPrChange w:id="351" w:author="Monica Borg" w:date="2018-01-23T11:52:00Z">
                <w:pPr>
                  <w:pStyle w:val="Pointed"/>
                </w:pPr>
              </w:pPrChange>
            </w:pPr>
            <w:r w:rsidRPr="005342C5">
              <w:t>Diversion works may be in the form of earth drains and banks, straw bales, sand bags or even pipelines and may be permanent or temporary.</w:t>
            </w:r>
          </w:p>
        </w:tc>
        <w:tc>
          <w:tcPr>
            <w:tcW w:w="1941" w:type="dxa"/>
            <w:vAlign w:val="center"/>
          </w:tcPr>
          <w:p w14:paraId="512DD38F" w14:textId="77777777" w:rsidR="00B56878" w:rsidRDefault="00B56878">
            <w:pPr>
              <w:pStyle w:val="Keywords"/>
              <w:spacing w:before="120"/>
              <w:pPrChange w:id="352" w:author="Monica Borg" w:date="2018-01-23T11:52:00Z">
                <w:pPr>
                  <w:pStyle w:val="Keywords"/>
                  <w:jc w:val="center"/>
                </w:pPr>
              </w:pPrChange>
            </w:pPr>
            <w:r>
              <w:t>Diversion Types</w:t>
            </w:r>
          </w:p>
        </w:tc>
      </w:tr>
      <w:tr w:rsidR="00B56878" w14:paraId="5E4F0D11" w14:textId="77777777" w:rsidTr="005342C5">
        <w:trPr>
          <w:cantSplit/>
        </w:trPr>
        <w:tc>
          <w:tcPr>
            <w:tcW w:w="8547" w:type="dxa"/>
          </w:tcPr>
          <w:p w14:paraId="0D37FE0E" w14:textId="77777777" w:rsidR="00B56878" w:rsidRPr="005342C5" w:rsidRDefault="002005B4">
            <w:pPr>
              <w:pStyle w:val="Pointed"/>
              <w:ind w:left="1134" w:hanging="1134"/>
              <w:jc w:val="both"/>
              <w:pPrChange w:id="353" w:author="Monica Borg" w:date="2018-01-23T11:52:00Z">
                <w:pPr>
                  <w:pStyle w:val="Pointed"/>
                </w:pPr>
              </w:pPrChange>
            </w:pPr>
            <w:r w:rsidRPr="005342C5">
              <w:t>Such techniques are used to divert the upstream run-on water around the site.  Such flows shall discharge to a formal drainage point or open areas to be dispersed in a manner which does not cause concentration of flows</w:t>
            </w:r>
          </w:p>
        </w:tc>
        <w:tc>
          <w:tcPr>
            <w:tcW w:w="1941" w:type="dxa"/>
            <w:vAlign w:val="center"/>
          </w:tcPr>
          <w:p w14:paraId="381A26CB" w14:textId="77777777" w:rsidR="00B56878" w:rsidRDefault="00B56878">
            <w:pPr>
              <w:pStyle w:val="Keywords"/>
              <w:spacing w:before="0"/>
              <w:pPrChange w:id="354" w:author="Monica Borg" w:date="2018-01-23T11:52:00Z">
                <w:pPr>
                  <w:pStyle w:val="Keywords"/>
                  <w:jc w:val="center"/>
                </w:pPr>
              </w:pPrChange>
            </w:pPr>
            <w:r>
              <w:t>Discharge Point</w:t>
            </w:r>
          </w:p>
        </w:tc>
      </w:tr>
      <w:tr w:rsidR="00B56878" w14:paraId="02B88BE5" w14:textId="77777777" w:rsidTr="005342C5">
        <w:trPr>
          <w:cantSplit/>
        </w:trPr>
        <w:tc>
          <w:tcPr>
            <w:tcW w:w="8547" w:type="dxa"/>
          </w:tcPr>
          <w:p w14:paraId="19B51E6B" w14:textId="77777777" w:rsidR="00B56878" w:rsidRPr="005342C5" w:rsidRDefault="00B56878">
            <w:pPr>
              <w:pStyle w:val="Pointed"/>
              <w:ind w:left="1134" w:hanging="1134"/>
              <w:jc w:val="both"/>
              <w:pPrChange w:id="355" w:author="Monica Borg" w:date="2018-01-23T11:52:00Z">
                <w:pPr>
                  <w:pStyle w:val="Pointed"/>
                </w:pPr>
              </w:pPrChange>
            </w:pPr>
            <w:r w:rsidRPr="005342C5">
              <w:t>Pipelines may also be used to convey such run-on through the development site, and discharge the flow to a formal drainage point/dissipater if necessary.  Such pipelines may also form part of the overall final drainage system.</w:t>
            </w:r>
          </w:p>
        </w:tc>
        <w:tc>
          <w:tcPr>
            <w:tcW w:w="1941" w:type="dxa"/>
            <w:vAlign w:val="center"/>
          </w:tcPr>
          <w:p w14:paraId="545CAF29" w14:textId="77777777" w:rsidR="00B56878" w:rsidRDefault="00B56878">
            <w:pPr>
              <w:pStyle w:val="Keywords"/>
              <w:spacing w:before="0"/>
              <w:pPrChange w:id="356" w:author="Monica Borg" w:date="2018-01-23T11:52:00Z">
                <w:pPr>
                  <w:pStyle w:val="Keywords"/>
                  <w:jc w:val="center"/>
                </w:pPr>
              </w:pPrChange>
            </w:pPr>
            <w:r>
              <w:t>Pipelines</w:t>
            </w:r>
          </w:p>
        </w:tc>
      </w:tr>
      <w:tr w:rsidR="00B56878" w14:paraId="26476E0F" w14:textId="77777777" w:rsidTr="005342C5">
        <w:trPr>
          <w:cantSplit/>
        </w:trPr>
        <w:tc>
          <w:tcPr>
            <w:tcW w:w="8547" w:type="dxa"/>
          </w:tcPr>
          <w:p w14:paraId="7CDB750E" w14:textId="77777777" w:rsidR="00B56878" w:rsidRDefault="00B56878" w:rsidP="005342C5">
            <w:pPr>
              <w:pStyle w:val="Pointed"/>
            </w:pPr>
            <w:r>
              <w:t>Design of the diversion system should suit the following:-</w:t>
            </w:r>
          </w:p>
          <w:p w14:paraId="0A268204" w14:textId="77777777" w:rsidR="00B56878" w:rsidRDefault="00B56878">
            <w:pPr>
              <w:pStyle w:val="indenta"/>
            </w:pPr>
          </w:p>
          <w:p w14:paraId="02569B77" w14:textId="77777777" w:rsidR="00B56878" w:rsidRDefault="00B56878">
            <w:pPr>
              <w:pStyle w:val="indenta"/>
              <w:numPr>
                <w:ilvl w:val="0"/>
                <w:numId w:val="20"/>
              </w:numPr>
              <w:tabs>
                <w:tab w:val="clear" w:pos="720"/>
                <w:tab w:val="left" w:pos="7938"/>
              </w:tabs>
              <w:ind w:left="1843" w:hanging="567"/>
            </w:pPr>
            <w:r>
              <w:t xml:space="preserve">The drain should preferably be dish shaped with batter grades of less than </w:t>
            </w:r>
            <w:del w:id="357" w:author="Scott McDonald" w:date="2017-07-25T07:45:00Z">
              <w:r w:rsidDel="008131E1">
                <w:delText xml:space="preserve"> </w:delText>
              </w:r>
            </w:del>
            <w:r>
              <w:t xml:space="preserve">1 in 2 for temporary works.  Batter grades for permanent works should preferably be not </w:t>
            </w:r>
            <w:r w:rsidRPr="005022BD">
              <w:t>steeper than 1 in 4.</w:t>
            </w:r>
          </w:p>
          <w:p w14:paraId="4F96C6B2" w14:textId="77777777" w:rsidR="005342C5" w:rsidRDefault="005342C5">
            <w:pPr>
              <w:pStyle w:val="indenta"/>
              <w:numPr>
                <w:ilvl w:val="0"/>
                <w:numId w:val="20"/>
              </w:numPr>
              <w:tabs>
                <w:tab w:val="clear" w:pos="720"/>
                <w:tab w:val="left" w:pos="7938"/>
              </w:tabs>
              <w:ind w:left="1843" w:hanging="567"/>
            </w:pPr>
            <w:r>
              <w:t>If a piped system is selected its design capacity shall be a minimum of the capacity nominated in the design Specification STORMWATER DRAINAGE.</w:t>
            </w:r>
          </w:p>
        </w:tc>
        <w:tc>
          <w:tcPr>
            <w:tcW w:w="1941" w:type="dxa"/>
            <w:vAlign w:val="center"/>
          </w:tcPr>
          <w:p w14:paraId="665189C8" w14:textId="77777777" w:rsidR="00B56878" w:rsidRDefault="00B56878">
            <w:pPr>
              <w:pStyle w:val="Keywords"/>
              <w:pPrChange w:id="358" w:author="Monica Borg" w:date="2018-01-23T11:52:00Z">
                <w:pPr>
                  <w:pStyle w:val="Keywords"/>
                  <w:jc w:val="center"/>
                </w:pPr>
              </w:pPrChange>
            </w:pPr>
          </w:p>
          <w:p w14:paraId="611FBCCF" w14:textId="77777777" w:rsidR="00B56878" w:rsidRDefault="00B56878">
            <w:pPr>
              <w:pStyle w:val="Keywords"/>
              <w:pPrChange w:id="359" w:author="Monica Borg" w:date="2018-01-23T11:52:00Z">
                <w:pPr>
                  <w:pStyle w:val="Keywords"/>
                  <w:jc w:val="center"/>
                </w:pPr>
              </w:pPrChange>
            </w:pPr>
            <w:r>
              <w:t>Drain Shape</w:t>
            </w:r>
          </w:p>
          <w:p w14:paraId="199B3468" w14:textId="77777777" w:rsidR="005342C5" w:rsidRDefault="005342C5">
            <w:pPr>
              <w:pStyle w:val="Keywords"/>
              <w:pPrChange w:id="360" w:author="Monica Borg" w:date="2018-01-23T11:52:00Z">
                <w:pPr>
                  <w:pStyle w:val="Keywords"/>
                  <w:jc w:val="center"/>
                </w:pPr>
              </w:pPrChange>
            </w:pPr>
          </w:p>
          <w:p w14:paraId="72364023" w14:textId="77777777" w:rsidR="005342C5" w:rsidRDefault="005342C5">
            <w:pPr>
              <w:pStyle w:val="Keywords"/>
              <w:pPrChange w:id="361" w:author="Monica Borg" w:date="2018-01-23T11:52:00Z">
                <w:pPr>
                  <w:pStyle w:val="Keywords"/>
                  <w:jc w:val="center"/>
                </w:pPr>
              </w:pPrChange>
            </w:pPr>
            <w:r>
              <w:t>Pipe Capacity</w:t>
            </w:r>
          </w:p>
        </w:tc>
      </w:tr>
      <w:tr w:rsidR="00B56878" w14:paraId="06E5A45A" w14:textId="77777777" w:rsidTr="005342C5">
        <w:trPr>
          <w:cantSplit/>
        </w:trPr>
        <w:tc>
          <w:tcPr>
            <w:tcW w:w="8547" w:type="dxa"/>
          </w:tcPr>
          <w:p w14:paraId="1D560C4B" w14:textId="77777777" w:rsidR="00B56878" w:rsidRDefault="00B56878">
            <w:pPr>
              <w:pStyle w:val="Pointed"/>
              <w:ind w:left="1134" w:hanging="1134"/>
              <w:jc w:val="both"/>
              <w:pPrChange w:id="362" w:author="Monica Borg" w:date="2018-01-23T11:53:00Z">
                <w:pPr>
                  <w:pStyle w:val="Pointed"/>
                </w:pPr>
              </w:pPrChange>
            </w:pPr>
            <w:r>
              <w:t>Diversion works are designed to carry peak flows at non-erosive velocities in bare soil, vegetated or lined drains/banks.</w:t>
            </w:r>
          </w:p>
        </w:tc>
        <w:tc>
          <w:tcPr>
            <w:tcW w:w="1941" w:type="dxa"/>
            <w:vAlign w:val="center"/>
          </w:tcPr>
          <w:p w14:paraId="092260BB" w14:textId="77777777" w:rsidR="00B56878" w:rsidRDefault="00B56878">
            <w:pPr>
              <w:pStyle w:val="Keywords"/>
              <w:spacing w:before="120"/>
              <w:pPrChange w:id="363" w:author="Monica Borg" w:date="2018-01-23T11:53:00Z">
                <w:pPr>
                  <w:pStyle w:val="Keywords"/>
                  <w:jc w:val="center"/>
                </w:pPr>
              </w:pPrChange>
            </w:pPr>
            <w:r>
              <w:t>Peak Flows</w:t>
            </w:r>
          </w:p>
        </w:tc>
      </w:tr>
      <w:tr w:rsidR="00B56878" w14:paraId="17940042" w14:textId="77777777" w:rsidTr="005342C5">
        <w:trPr>
          <w:cantSplit/>
        </w:trPr>
        <w:tc>
          <w:tcPr>
            <w:tcW w:w="8547" w:type="dxa"/>
          </w:tcPr>
          <w:p w14:paraId="32DECFF0" w14:textId="77777777" w:rsidR="00B56878" w:rsidRDefault="00B56878">
            <w:pPr>
              <w:pStyle w:val="Pointed"/>
              <w:ind w:left="1134" w:hanging="1134"/>
              <w:jc w:val="both"/>
              <w:pPrChange w:id="364" w:author="Monica Borg" w:date="2018-01-23T11:53:00Z">
                <w:pPr>
                  <w:pStyle w:val="Pointed"/>
                </w:pPr>
              </w:pPrChange>
            </w:pPr>
            <w:r>
              <w:t>Generally, the channel should be lined with turf.  However, where velocities are designed in excess of 2m per second, non</w:t>
            </w:r>
            <w:ins w:id="365" w:author="Scott McDonald" w:date="2017-07-25T07:46:00Z">
              <w:r w:rsidR="008131E1">
                <w:t>-</w:t>
              </w:r>
            </w:ins>
            <w:del w:id="366" w:author="Scott McDonald" w:date="2017-07-25T07:46:00Z">
              <w:r w:rsidDel="008131E1">
                <w:delText xml:space="preserve"> </w:delText>
              </w:r>
            </w:del>
            <w:r>
              <w:t xml:space="preserve">erosive linings such as concrete, geotextiles, grouted rock </w:t>
            </w:r>
            <w:del w:id="367" w:author="Scott McDonald" w:date="2017-07-25T07:46:00Z">
              <w:r w:rsidDel="008131E1">
                <w:delText xml:space="preserve">etc </w:delText>
              </w:r>
            </w:del>
            <w:r>
              <w:t>or velocity reducers (check dams etc</w:t>
            </w:r>
            <w:ins w:id="368" w:author="Scott McDonald" w:date="2017-07-25T07:46:00Z">
              <w:r w:rsidR="008131E1">
                <w:t>.</w:t>
              </w:r>
            </w:ins>
            <w:r>
              <w:t>) are required.</w:t>
            </w:r>
          </w:p>
        </w:tc>
        <w:tc>
          <w:tcPr>
            <w:tcW w:w="1941" w:type="dxa"/>
            <w:vAlign w:val="center"/>
          </w:tcPr>
          <w:p w14:paraId="28DBE95B" w14:textId="77777777" w:rsidR="00B56878" w:rsidRDefault="00B56878">
            <w:pPr>
              <w:pStyle w:val="Keywords"/>
              <w:spacing w:before="120"/>
              <w:pPrChange w:id="369" w:author="Monica Borg" w:date="2018-01-23T11:53:00Z">
                <w:pPr>
                  <w:pStyle w:val="Keywords"/>
                  <w:jc w:val="center"/>
                </w:pPr>
              </w:pPrChange>
            </w:pPr>
            <w:r>
              <w:t>Non-Erosive Linings</w:t>
            </w:r>
          </w:p>
        </w:tc>
      </w:tr>
      <w:tr w:rsidR="00B56878" w14:paraId="7646EA0C" w14:textId="77777777" w:rsidTr="005342C5">
        <w:trPr>
          <w:cantSplit/>
        </w:trPr>
        <w:tc>
          <w:tcPr>
            <w:tcW w:w="8547" w:type="dxa"/>
          </w:tcPr>
          <w:p w14:paraId="23DAA04C" w14:textId="58C1B89C" w:rsidR="00B56878" w:rsidRDefault="00B56878">
            <w:pPr>
              <w:pStyle w:val="Pointed"/>
              <w:ind w:left="1134" w:hanging="1134"/>
              <w:jc w:val="both"/>
              <w:pPrChange w:id="370" w:author="Monica Borg" w:date="2018-01-23T11:53:00Z">
                <w:pPr>
                  <w:pStyle w:val="Pointed"/>
                </w:pPr>
              </w:pPrChange>
            </w:pPr>
            <w:r>
              <w:t xml:space="preserve">Typical arrangements of diversion drains and banks are shown in </w:t>
            </w:r>
            <w:r w:rsidR="004452B1">
              <w:fldChar w:fldCharType="begin"/>
            </w:r>
            <w:r w:rsidR="004452B1">
              <w:instrText xml:space="preserve"> REF _Ref461442013 \h </w:instrText>
            </w:r>
            <w:r w:rsidR="00F06102">
              <w:instrText xml:space="preserve"> \* MERGEFORMAT </w:instrText>
            </w:r>
            <w:r w:rsidR="004452B1">
              <w:fldChar w:fldCharType="separate"/>
            </w:r>
            <w:r w:rsidR="004452B1" w:rsidRPr="00FD515D">
              <w:t xml:space="preserve">Figure D07. </w:t>
            </w:r>
            <w:r w:rsidR="004452B1" w:rsidRPr="00FD515D">
              <w:rPr>
                <w:noProof/>
              </w:rPr>
              <w:t>08</w:t>
            </w:r>
            <w:r w:rsidR="004452B1" w:rsidRPr="00FD515D">
              <w:t>.</w:t>
            </w:r>
            <w:r w:rsidR="004452B1" w:rsidRPr="00FD515D">
              <w:rPr>
                <w:noProof/>
              </w:rPr>
              <w:t>1</w:t>
            </w:r>
            <w:r w:rsidR="004452B1" w:rsidRPr="00FD515D">
              <w:t xml:space="preserve"> - Diversion Drains/Banks</w:t>
            </w:r>
            <w:r w:rsidR="004452B1">
              <w:fldChar w:fldCharType="end"/>
            </w:r>
            <w:r>
              <w:t>.</w:t>
            </w:r>
          </w:p>
        </w:tc>
        <w:tc>
          <w:tcPr>
            <w:tcW w:w="1941" w:type="dxa"/>
            <w:vAlign w:val="center"/>
          </w:tcPr>
          <w:p w14:paraId="15443F8E" w14:textId="77777777" w:rsidR="00B56878" w:rsidRDefault="00B56878" w:rsidP="005342C5">
            <w:pPr>
              <w:pStyle w:val="Keywords"/>
              <w:jc w:val="center"/>
            </w:pPr>
          </w:p>
        </w:tc>
      </w:tr>
    </w:tbl>
    <w:p w14:paraId="198DC8CB" w14:textId="77777777" w:rsidR="00B0682C" w:rsidRDefault="00B0682C" w:rsidP="000736A5">
      <w:pPr>
        <w:jc w:val="center"/>
        <w:rPr>
          <w:b/>
        </w:rPr>
      </w:pPr>
    </w:p>
    <w:p w14:paraId="6F5CE617" w14:textId="77777777" w:rsidR="00B0682C" w:rsidRDefault="00B0682C" w:rsidP="000736A5">
      <w:pPr>
        <w:jc w:val="center"/>
        <w:rPr>
          <w:b/>
        </w:rPr>
      </w:pPr>
    </w:p>
    <w:p w14:paraId="59F3F218" w14:textId="77777777" w:rsidR="00FD515D" w:rsidRPr="008131E1" w:rsidRDefault="00FD515D" w:rsidP="00FD515D">
      <w:pPr>
        <w:pStyle w:val="Caption"/>
        <w:rPr>
          <w:b/>
          <w:sz w:val="20"/>
        </w:rPr>
      </w:pPr>
      <w:bookmarkStart w:id="371" w:name="_Ref461442013"/>
      <w:r w:rsidRPr="008131E1">
        <w:rPr>
          <w:b/>
          <w:sz w:val="20"/>
        </w:rPr>
        <w:lastRenderedPageBreak/>
        <w:t xml:space="preserve">Figure D07. </w:t>
      </w:r>
      <w:r w:rsidR="008131E1" w:rsidRPr="008131E1">
        <w:rPr>
          <w:b/>
          <w:sz w:val="20"/>
        </w:rPr>
        <w:fldChar w:fldCharType="begin"/>
      </w:r>
      <w:r w:rsidR="008131E1" w:rsidRPr="008131E1">
        <w:rPr>
          <w:b/>
          <w:sz w:val="20"/>
        </w:rPr>
        <w:instrText xml:space="preserve"> STYLEREF 2 \s </w:instrText>
      </w:r>
      <w:r w:rsidR="008131E1" w:rsidRPr="008131E1">
        <w:rPr>
          <w:b/>
          <w:sz w:val="20"/>
        </w:rPr>
        <w:fldChar w:fldCharType="separate"/>
      </w:r>
      <w:r w:rsidR="0064797A" w:rsidRPr="008131E1">
        <w:rPr>
          <w:b/>
          <w:noProof/>
          <w:sz w:val="20"/>
        </w:rPr>
        <w:t>08</w:t>
      </w:r>
      <w:r w:rsidR="008131E1" w:rsidRPr="008131E1">
        <w:rPr>
          <w:b/>
          <w:noProof/>
          <w:sz w:val="20"/>
        </w:rPr>
        <w:fldChar w:fldCharType="end"/>
      </w:r>
      <w:r w:rsidR="0064797A" w:rsidRPr="008131E1">
        <w:rPr>
          <w:b/>
          <w:sz w:val="20"/>
        </w:rPr>
        <w:t>.</w:t>
      </w:r>
      <w:r w:rsidR="005524F6" w:rsidRPr="008131E1">
        <w:rPr>
          <w:b/>
          <w:sz w:val="20"/>
        </w:rPr>
        <w:fldChar w:fldCharType="begin"/>
      </w:r>
      <w:r w:rsidR="005524F6" w:rsidRPr="008131E1">
        <w:rPr>
          <w:b/>
          <w:sz w:val="20"/>
        </w:rPr>
        <w:instrText xml:space="preserve"> SEQ Figure_D07. \* ARABIC \s 2 </w:instrText>
      </w:r>
      <w:r w:rsidR="005524F6" w:rsidRPr="008131E1">
        <w:rPr>
          <w:b/>
          <w:sz w:val="20"/>
        </w:rPr>
        <w:fldChar w:fldCharType="separate"/>
      </w:r>
      <w:r w:rsidR="0064797A" w:rsidRPr="008131E1">
        <w:rPr>
          <w:b/>
          <w:noProof/>
          <w:sz w:val="20"/>
        </w:rPr>
        <w:t>1</w:t>
      </w:r>
      <w:r w:rsidR="005524F6" w:rsidRPr="008131E1">
        <w:rPr>
          <w:b/>
          <w:noProof/>
          <w:sz w:val="20"/>
        </w:rPr>
        <w:fldChar w:fldCharType="end"/>
      </w:r>
      <w:r w:rsidRPr="008131E1">
        <w:rPr>
          <w:b/>
          <w:sz w:val="20"/>
        </w:rPr>
        <w:t xml:space="preserve"> - Diversion Drains/Banks</w:t>
      </w:r>
      <w:bookmarkEnd w:id="371"/>
    </w:p>
    <w:p w14:paraId="7E9B78BA" w14:textId="77777777" w:rsidR="00B56878" w:rsidRDefault="005022BD">
      <w:r>
        <w:rPr>
          <w:noProof/>
          <w:lang w:eastAsia="en-AU"/>
        </w:rPr>
        <w:drawing>
          <wp:inline distT="0" distB="0" distL="0" distR="0" wp14:anchorId="30293ABB" wp14:editId="38BEF0B9">
            <wp:extent cx="6256655" cy="2209165"/>
            <wp:effectExtent l="0" t="0" r="0" b="63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b="8444"/>
                    <a:stretch>
                      <a:fillRect/>
                    </a:stretch>
                  </pic:blipFill>
                  <pic:spPr bwMode="auto">
                    <a:xfrm>
                      <a:off x="0" y="0"/>
                      <a:ext cx="6256655" cy="2209165"/>
                    </a:xfrm>
                    <a:prstGeom prst="rect">
                      <a:avLst/>
                    </a:prstGeom>
                    <a:noFill/>
                    <a:ln>
                      <a:noFill/>
                    </a:ln>
                  </pic:spPr>
                </pic:pic>
              </a:graphicData>
            </a:graphic>
          </wp:inline>
        </w:drawing>
      </w:r>
    </w:p>
    <w:p w14:paraId="2D737AFF" w14:textId="77777777" w:rsidR="00B56878" w:rsidRDefault="00B56878">
      <w:pPr>
        <w:tabs>
          <w:tab w:val="left" w:pos="1350"/>
          <w:tab w:val="left" w:pos="6480"/>
        </w:tabs>
      </w:pPr>
      <w:r>
        <w:tab/>
        <w:t>DIVERSION DRAIN</w:t>
      </w:r>
      <w:r>
        <w:tab/>
        <w:t>DIVERSION BANK</w:t>
      </w:r>
    </w:p>
    <w:p w14:paraId="42425331" w14:textId="77777777" w:rsidR="00B56878" w:rsidRDefault="00B56878"/>
    <w:p w14:paraId="057E4E61" w14:textId="77777777" w:rsidR="00B56878" w:rsidRDefault="00B56878"/>
    <w:tbl>
      <w:tblPr>
        <w:tblW w:w="10488" w:type="dxa"/>
        <w:tblLayout w:type="fixed"/>
        <w:tblCellMar>
          <w:left w:w="142" w:type="dxa"/>
          <w:right w:w="142" w:type="dxa"/>
        </w:tblCellMar>
        <w:tblLook w:val="0000" w:firstRow="0" w:lastRow="0" w:firstColumn="0" w:lastColumn="0" w:noHBand="0" w:noVBand="0"/>
      </w:tblPr>
      <w:tblGrid>
        <w:gridCol w:w="8547"/>
        <w:gridCol w:w="1941"/>
        <w:tblGridChange w:id="372">
          <w:tblGrid>
            <w:gridCol w:w="8547"/>
            <w:gridCol w:w="1941"/>
          </w:tblGrid>
        </w:tblGridChange>
      </w:tblGrid>
      <w:tr w:rsidR="00B56878" w14:paraId="223A2B07" w14:textId="77777777" w:rsidTr="00FD515D">
        <w:trPr>
          <w:cantSplit/>
        </w:trPr>
        <w:tc>
          <w:tcPr>
            <w:tcW w:w="8547" w:type="dxa"/>
          </w:tcPr>
          <w:p w14:paraId="59918EF7" w14:textId="77777777" w:rsidR="00B56878" w:rsidRDefault="00B56878" w:rsidP="00F06102">
            <w:pPr>
              <w:pStyle w:val="Heading2"/>
              <w:tabs>
                <w:tab w:val="clear" w:pos="1080"/>
                <w:tab w:val="left" w:pos="1134"/>
              </w:tabs>
            </w:pPr>
            <w:bookmarkStart w:id="373" w:name="_Toc312571864"/>
            <w:bookmarkStart w:id="374" w:name="_Toc381081545"/>
            <w:bookmarkStart w:id="375" w:name="_Toc486749410"/>
            <w:bookmarkStart w:id="376" w:name="_Toc488733826"/>
            <w:r>
              <w:t>DROP DOWN DRAINS</w:t>
            </w:r>
            <w:bookmarkEnd w:id="373"/>
            <w:bookmarkEnd w:id="374"/>
            <w:bookmarkEnd w:id="375"/>
            <w:bookmarkEnd w:id="376"/>
          </w:p>
        </w:tc>
        <w:tc>
          <w:tcPr>
            <w:tcW w:w="1941" w:type="dxa"/>
          </w:tcPr>
          <w:p w14:paraId="40268E9E" w14:textId="77777777" w:rsidR="00B56878" w:rsidRDefault="00B56878">
            <w:pPr>
              <w:pStyle w:val="Keywords"/>
            </w:pPr>
          </w:p>
        </w:tc>
      </w:tr>
      <w:tr w:rsidR="00B56878" w14:paraId="3C481B1A" w14:textId="77777777" w:rsidTr="00F06102">
        <w:tblPrEx>
          <w:tblW w:w="10488" w:type="dxa"/>
          <w:tblLayout w:type="fixed"/>
          <w:tblCellMar>
            <w:left w:w="142" w:type="dxa"/>
            <w:right w:w="142" w:type="dxa"/>
          </w:tblCellMar>
          <w:tblLook w:val="0000" w:firstRow="0" w:lastRow="0" w:firstColumn="0" w:lastColumn="0" w:noHBand="0" w:noVBand="0"/>
          <w:tblPrExChange w:id="377" w:author="Monica Borg" w:date="2018-01-23T11:53:00Z">
            <w:tblPrEx>
              <w:tblW w:w="10488" w:type="dxa"/>
              <w:tblLayout w:type="fixed"/>
              <w:tblCellMar>
                <w:left w:w="142" w:type="dxa"/>
                <w:right w:w="142" w:type="dxa"/>
              </w:tblCellMar>
              <w:tblLook w:val="0000" w:firstRow="0" w:lastRow="0" w:firstColumn="0" w:lastColumn="0" w:noHBand="0" w:noVBand="0"/>
            </w:tblPrEx>
          </w:tblPrExChange>
        </w:tblPrEx>
        <w:trPr>
          <w:cantSplit/>
          <w:trPrChange w:id="378" w:author="Monica Borg" w:date="2018-01-23T11:53:00Z">
            <w:trPr>
              <w:cantSplit/>
            </w:trPr>
          </w:trPrChange>
        </w:trPr>
        <w:tc>
          <w:tcPr>
            <w:tcW w:w="8547" w:type="dxa"/>
            <w:tcPrChange w:id="379" w:author="Monica Borg" w:date="2018-01-23T11:53:00Z">
              <w:tcPr>
                <w:tcW w:w="8547" w:type="dxa"/>
              </w:tcPr>
            </w:tcPrChange>
          </w:tcPr>
          <w:p w14:paraId="2C91670A" w14:textId="77777777" w:rsidR="00B56878" w:rsidRPr="00FD515D" w:rsidRDefault="00B56878">
            <w:pPr>
              <w:pStyle w:val="Pointed"/>
              <w:ind w:left="1134" w:hanging="1134"/>
              <w:jc w:val="both"/>
              <w:pPrChange w:id="380" w:author="Monica Borg" w:date="2018-01-23T11:53:00Z">
                <w:pPr>
                  <w:pStyle w:val="Pointed"/>
                </w:pPr>
              </w:pPrChange>
            </w:pPr>
            <w:r w:rsidRPr="00FD515D">
              <w:t xml:space="preserve">These are temporary or permanent drains which divert concentrated run-off down slopes such as road batters without causing erosion. </w:t>
            </w:r>
            <w:r w:rsidR="00FD515D">
              <w:t xml:space="preserve"> </w:t>
            </w:r>
            <w:r w:rsidRPr="00FD515D">
              <w:t>They usually consist of a dished earth drain smoothly shaped, consolidated and lined with a variety of materials or they may be a flexible/rigid pipe or half pipe.</w:t>
            </w:r>
          </w:p>
        </w:tc>
        <w:tc>
          <w:tcPr>
            <w:tcW w:w="1941" w:type="dxa"/>
            <w:tcPrChange w:id="381" w:author="Monica Borg" w:date="2018-01-23T11:53:00Z">
              <w:tcPr>
                <w:tcW w:w="1941" w:type="dxa"/>
                <w:vAlign w:val="center"/>
              </w:tcPr>
            </w:tcPrChange>
          </w:tcPr>
          <w:p w14:paraId="612AA6A6" w14:textId="77777777" w:rsidR="00B56878" w:rsidRDefault="00B56878">
            <w:pPr>
              <w:pStyle w:val="Keywords"/>
              <w:spacing w:before="360"/>
              <w:jc w:val="both"/>
              <w:pPrChange w:id="382" w:author="Monica Borg" w:date="2018-01-23T11:54:00Z">
                <w:pPr>
                  <w:pStyle w:val="Keywords"/>
                  <w:jc w:val="center"/>
                </w:pPr>
              </w:pPrChange>
            </w:pPr>
            <w:r>
              <w:t>Lined Drains</w:t>
            </w:r>
          </w:p>
        </w:tc>
      </w:tr>
      <w:tr w:rsidR="00B56878" w14:paraId="7EDC8F9F" w14:textId="77777777" w:rsidTr="00F06102">
        <w:tblPrEx>
          <w:tblW w:w="10488" w:type="dxa"/>
          <w:tblLayout w:type="fixed"/>
          <w:tblCellMar>
            <w:left w:w="142" w:type="dxa"/>
            <w:right w:w="142" w:type="dxa"/>
          </w:tblCellMar>
          <w:tblLook w:val="0000" w:firstRow="0" w:lastRow="0" w:firstColumn="0" w:lastColumn="0" w:noHBand="0" w:noVBand="0"/>
          <w:tblPrExChange w:id="383" w:author="Monica Borg" w:date="2018-01-23T11:53:00Z">
            <w:tblPrEx>
              <w:tblW w:w="10488" w:type="dxa"/>
              <w:tblLayout w:type="fixed"/>
              <w:tblCellMar>
                <w:left w:w="142" w:type="dxa"/>
                <w:right w:w="142" w:type="dxa"/>
              </w:tblCellMar>
              <w:tblLook w:val="0000" w:firstRow="0" w:lastRow="0" w:firstColumn="0" w:lastColumn="0" w:noHBand="0" w:noVBand="0"/>
            </w:tblPrEx>
          </w:tblPrExChange>
        </w:tblPrEx>
        <w:trPr>
          <w:cantSplit/>
          <w:trPrChange w:id="384" w:author="Monica Borg" w:date="2018-01-23T11:53:00Z">
            <w:trPr>
              <w:cantSplit/>
            </w:trPr>
          </w:trPrChange>
        </w:trPr>
        <w:tc>
          <w:tcPr>
            <w:tcW w:w="8547" w:type="dxa"/>
            <w:tcPrChange w:id="385" w:author="Monica Borg" w:date="2018-01-23T11:53:00Z">
              <w:tcPr>
                <w:tcW w:w="8547" w:type="dxa"/>
              </w:tcPr>
            </w:tcPrChange>
          </w:tcPr>
          <w:p w14:paraId="35448465" w14:textId="77777777" w:rsidR="00B56878" w:rsidRPr="00FD515D" w:rsidRDefault="00B56878">
            <w:pPr>
              <w:pStyle w:val="Pointed"/>
              <w:ind w:left="1134" w:hanging="1134"/>
              <w:jc w:val="both"/>
              <w:pPrChange w:id="386" w:author="Monica Borg" w:date="2018-01-23T11:53:00Z">
                <w:pPr>
                  <w:pStyle w:val="Pointed"/>
                </w:pPr>
              </w:pPrChange>
            </w:pPr>
            <w:r w:rsidRPr="00FD515D">
              <w:t xml:space="preserve">Drop down drains consisting or rigid, or flexible, pipes are very effective as a temporary measure during road construction used in association with an earth windrow (or bund wall) along the top edge of the batter. </w:t>
            </w:r>
            <w:r w:rsidR="00FD515D">
              <w:t xml:space="preserve"> </w:t>
            </w:r>
            <w:r w:rsidRPr="00FD515D">
              <w:t>Run-off flowing along the windrow is directed to the pipe by which water is conveyed down the batter.</w:t>
            </w:r>
            <w:r w:rsidR="00FD515D">
              <w:t xml:space="preserve"> </w:t>
            </w:r>
            <w:r w:rsidRPr="00FD515D">
              <w:t xml:space="preserve"> It is a simple matter to extend the pipe as the batter rises.</w:t>
            </w:r>
          </w:p>
        </w:tc>
        <w:tc>
          <w:tcPr>
            <w:tcW w:w="1941" w:type="dxa"/>
            <w:tcPrChange w:id="387" w:author="Monica Borg" w:date="2018-01-23T11:53:00Z">
              <w:tcPr>
                <w:tcW w:w="1941" w:type="dxa"/>
                <w:vAlign w:val="center"/>
              </w:tcPr>
            </w:tcPrChange>
          </w:tcPr>
          <w:p w14:paraId="2097E944" w14:textId="77777777" w:rsidR="00B56878" w:rsidRDefault="00B56878">
            <w:pPr>
              <w:pStyle w:val="Keywords"/>
              <w:spacing w:before="360"/>
              <w:jc w:val="both"/>
              <w:pPrChange w:id="388" w:author="Monica Borg" w:date="2018-01-23T11:54:00Z">
                <w:pPr>
                  <w:pStyle w:val="Keywords"/>
                  <w:jc w:val="center"/>
                </w:pPr>
              </w:pPrChange>
            </w:pPr>
            <w:r>
              <w:t>Piped Drains</w:t>
            </w:r>
          </w:p>
        </w:tc>
      </w:tr>
      <w:tr w:rsidR="00B56878" w14:paraId="7034CB02" w14:textId="77777777" w:rsidTr="00F06102">
        <w:tblPrEx>
          <w:tblW w:w="10488" w:type="dxa"/>
          <w:tblLayout w:type="fixed"/>
          <w:tblCellMar>
            <w:left w:w="142" w:type="dxa"/>
            <w:right w:w="142" w:type="dxa"/>
          </w:tblCellMar>
          <w:tblLook w:val="0000" w:firstRow="0" w:lastRow="0" w:firstColumn="0" w:lastColumn="0" w:noHBand="0" w:noVBand="0"/>
          <w:tblPrExChange w:id="389" w:author="Monica Borg" w:date="2018-01-23T11:53:00Z">
            <w:tblPrEx>
              <w:tblW w:w="10488" w:type="dxa"/>
              <w:tblLayout w:type="fixed"/>
              <w:tblCellMar>
                <w:left w:w="142" w:type="dxa"/>
                <w:right w:w="142" w:type="dxa"/>
              </w:tblCellMar>
              <w:tblLook w:val="0000" w:firstRow="0" w:lastRow="0" w:firstColumn="0" w:lastColumn="0" w:noHBand="0" w:noVBand="0"/>
            </w:tblPrEx>
          </w:tblPrExChange>
        </w:tblPrEx>
        <w:trPr>
          <w:cantSplit/>
          <w:trPrChange w:id="390" w:author="Monica Borg" w:date="2018-01-23T11:53:00Z">
            <w:trPr>
              <w:cantSplit/>
            </w:trPr>
          </w:trPrChange>
        </w:trPr>
        <w:tc>
          <w:tcPr>
            <w:tcW w:w="8547" w:type="dxa"/>
            <w:tcPrChange w:id="391" w:author="Monica Borg" w:date="2018-01-23T11:53:00Z">
              <w:tcPr>
                <w:tcW w:w="8547" w:type="dxa"/>
              </w:tcPr>
            </w:tcPrChange>
          </w:tcPr>
          <w:p w14:paraId="6E7EB042" w14:textId="77777777" w:rsidR="00B56878" w:rsidRPr="00FD515D" w:rsidRDefault="00B56878">
            <w:pPr>
              <w:pStyle w:val="Pointed"/>
              <w:ind w:left="1134" w:hanging="1134"/>
              <w:jc w:val="both"/>
              <w:pPrChange w:id="392" w:author="Monica Borg" w:date="2018-01-23T11:53:00Z">
                <w:pPr>
                  <w:pStyle w:val="Pointed"/>
                </w:pPr>
              </w:pPrChange>
            </w:pPr>
            <w:r w:rsidRPr="00FD515D">
              <w:t xml:space="preserve">Drop down drains shall have sufficient capacity for a minimum 1 in 5 year peak flow without eroding. </w:t>
            </w:r>
            <w:r w:rsidR="00FD515D">
              <w:t xml:space="preserve"> </w:t>
            </w:r>
            <w:r w:rsidRPr="00FD515D">
              <w:t>Energy dissipaters may be required to reduce the flow velocity at the outlet of the drop down drain.</w:t>
            </w:r>
          </w:p>
        </w:tc>
        <w:tc>
          <w:tcPr>
            <w:tcW w:w="1941" w:type="dxa"/>
            <w:tcPrChange w:id="393" w:author="Monica Borg" w:date="2018-01-23T11:53:00Z">
              <w:tcPr>
                <w:tcW w:w="1941" w:type="dxa"/>
                <w:vAlign w:val="center"/>
              </w:tcPr>
            </w:tcPrChange>
          </w:tcPr>
          <w:p w14:paraId="0D3CCA97" w14:textId="77777777" w:rsidR="00B56878" w:rsidRDefault="00B56878">
            <w:pPr>
              <w:pStyle w:val="Keywords"/>
              <w:spacing w:before="360"/>
              <w:jc w:val="both"/>
              <w:pPrChange w:id="394" w:author="Monica Borg" w:date="2018-01-23T11:54:00Z">
                <w:pPr>
                  <w:pStyle w:val="Keywords"/>
                  <w:jc w:val="center"/>
                </w:pPr>
              </w:pPrChange>
            </w:pPr>
            <w:r>
              <w:t>Capacity</w:t>
            </w:r>
          </w:p>
        </w:tc>
      </w:tr>
    </w:tbl>
    <w:p w14:paraId="345D08DC" w14:textId="77777777" w:rsidR="00FD515D" w:rsidRDefault="00FD515D"/>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5FCE62DD" w14:textId="77777777" w:rsidTr="00FD515D">
        <w:trPr>
          <w:cantSplit/>
        </w:trPr>
        <w:tc>
          <w:tcPr>
            <w:tcW w:w="8547" w:type="dxa"/>
          </w:tcPr>
          <w:p w14:paraId="7029A095" w14:textId="77777777" w:rsidR="00B56878" w:rsidRDefault="00B56878" w:rsidP="00F06102">
            <w:pPr>
              <w:pStyle w:val="Heading2"/>
              <w:tabs>
                <w:tab w:val="clear" w:pos="1080"/>
                <w:tab w:val="left" w:pos="1134"/>
              </w:tabs>
            </w:pPr>
            <w:bookmarkStart w:id="395" w:name="_Toc312571865"/>
            <w:bookmarkStart w:id="396" w:name="_Toc381081546"/>
            <w:bookmarkStart w:id="397" w:name="_Toc486749411"/>
            <w:bookmarkStart w:id="398" w:name="_Toc488733827"/>
            <w:r>
              <w:lastRenderedPageBreak/>
              <w:t>STOCKPILES</w:t>
            </w:r>
            <w:bookmarkEnd w:id="395"/>
            <w:bookmarkEnd w:id="396"/>
            <w:bookmarkEnd w:id="397"/>
            <w:bookmarkEnd w:id="398"/>
          </w:p>
        </w:tc>
        <w:tc>
          <w:tcPr>
            <w:tcW w:w="1941" w:type="dxa"/>
          </w:tcPr>
          <w:p w14:paraId="08026AF8" w14:textId="77777777" w:rsidR="00B56878" w:rsidRDefault="00B56878">
            <w:pPr>
              <w:pStyle w:val="Keywords"/>
            </w:pPr>
          </w:p>
        </w:tc>
      </w:tr>
      <w:tr w:rsidR="00B56878" w14:paraId="1E52F260" w14:textId="77777777" w:rsidTr="00FD515D">
        <w:trPr>
          <w:cantSplit/>
        </w:trPr>
        <w:tc>
          <w:tcPr>
            <w:tcW w:w="8547" w:type="dxa"/>
          </w:tcPr>
          <w:p w14:paraId="0BB3B006" w14:textId="77777777" w:rsidR="00B56878" w:rsidRDefault="00B56878" w:rsidP="00F06102">
            <w:pPr>
              <w:pStyle w:val="Pointed"/>
              <w:tabs>
                <w:tab w:val="clear" w:pos="1276"/>
              </w:tabs>
              <w:ind w:left="1134" w:hanging="1134"/>
            </w:pPr>
            <w:r>
              <w:t>Location of stockpiles shall be indicated on the approved engineering plans.</w:t>
            </w:r>
          </w:p>
        </w:tc>
        <w:tc>
          <w:tcPr>
            <w:tcW w:w="1941" w:type="dxa"/>
            <w:vAlign w:val="center"/>
          </w:tcPr>
          <w:p w14:paraId="077493B3" w14:textId="77777777" w:rsidR="00B56878" w:rsidRDefault="00B56878">
            <w:pPr>
              <w:pStyle w:val="Keywords"/>
              <w:pPrChange w:id="399" w:author="Monica Borg" w:date="2018-01-23T11:54:00Z">
                <w:pPr>
                  <w:pStyle w:val="Keywords"/>
                  <w:jc w:val="center"/>
                </w:pPr>
              </w:pPrChange>
            </w:pPr>
            <w:r>
              <w:t>Approved Plan</w:t>
            </w:r>
          </w:p>
        </w:tc>
      </w:tr>
      <w:tr w:rsidR="00B56878" w14:paraId="73C7EE98" w14:textId="77777777" w:rsidTr="00FD515D">
        <w:trPr>
          <w:cantSplit/>
        </w:trPr>
        <w:tc>
          <w:tcPr>
            <w:tcW w:w="8547" w:type="dxa"/>
          </w:tcPr>
          <w:p w14:paraId="6F291720" w14:textId="77777777" w:rsidR="00B56878" w:rsidRDefault="00B56878" w:rsidP="00F06102">
            <w:pPr>
              <w:pStyle w:val="Pointed"/>
              <w:tabs>
                <w:tab w:val="clear" w:pos="1276"/>
                <w:tab w:val="left" w:pos="1134"/>
              </w:tabs>
            </w:pPr>
            <w:r>
              <w:t>Stockpile sites shall be located:</w:t>
            </w:r>
          </w:p>
          <w:p w14:paraId="1669270E" w14:textId="77777777" w:rsidR="00B56878" w:rsidRDefault="00B56878">
            <w:pPr>
              <w:pStyle w:val="indenta"/>
              <w:tabs>
                <w:tab w:val="clear" w:pos="720"/>
                <w:tab w:val="left" w:pos="1418"/>
              </w:tabs>
              <w:spacing w:before="120" w:after="0"/>
              <w:ind w:left="1985" w:hanging="1985"/>
              <w:pPrChange w:id="400" w:author="Monica Borg" w:date="2018-01-23T11:54:00Z">
                <w:pPr>
                  <w:pStyle w:val="indenta"/>
                  <w:tabs>
                    <w:tab w:val="clear" w:pos="720"/>
                    <w:tab w:val="left" w:pos="1418"/>
                  </w:tabs>
                  <w:ind w:left="1985" w:hanging="1985"/>
                </w:pPr>
              </w:pPrChange>
            </w:pPr>
            <w:r>
              <w:tab/>
              <w:t>(a)</w:t>
            </w:r>
            <w:r>
              <w:tab/>
              <w:t>Clear of existing or proposed drainage lines.</w:t>
            </w:r>
          </w:p>
          <w:p w14:paraId="5B0C0473" w14:textId="77777777" w:rsidR="00B56878" w:rsidRDefault="00B56878">
            <w:pPr>
              <w:pStyle w:val="indenta"/>
              <w:tabs>
                <w:tab w:val="clear" w:pos="720"/>
                <w:tab w:val="left" w:pos="1418"/>
              </w:tabs>
              <w:spacing w:before="120" w:after="0"/>
              <w:ind w:left="1985" w:hanging="1985"/>
              <w:pPrChange w:id="401" w:author="Monica Borg" w:date="2018-01-23T11:54:00Z">
                <w:pPr>
                  <w:pStyle w:val="indenta"/>
                  <w:tabs>
                    <w:tab w:val="clear" w:pos="720"/>
                    <w:tab w:val="left" w:pos="1418"/>
                  </w:tabs>
                  <w:ind w:left="1985" w:hanging="1985"/>
                </w:pPr>
              </w:pPrChange>
            </w:pPr>
            <w:r>
              <w:tab/>
              <w:t>(b)</w:t>
            </w:r>
            <w:r>
              <w:tab/>
              <w:t>Clear of areas likely to be disturbed during construction.</w:t>
            </w:r>
          </w:p>
          <w:p w14:paraId="77138ABD" w14:textId="77777777" w:rsidR="00B56878" w:rsidRDefault="00B56878">
            <w:pPr>
              <w:pStyle w:val="indenta"/>
              <w:tabs>
                <w:tab w:val="clear" w:pos="720"/>
                <w:tab w:val="left" w:pos="1418"/>
              </w:tabs>
              <w:spacing w:before="120" w:after="0"/>
              <w:ind w:left="1985" w:hanging="1985"/>
              <w:pPrChange w:id="402" w:author="Monica Borg" w:date="2018-01-23T11:54:00Z">
                <w:pPr>
                  <w:pStyle w:val="indenta"/>
                  <w:tabs>
                    <w:tab w:val="clear" w:pos="720"/>
                    <w:tab w:val="left" w:pos="1418"/>
                  </w:tabs>
                  <w:ind w:left="1985" w:hanging="1985"/>
                </w:pPr>
              </w:pPrChange>
            </w:pPr>
            <w:r>
              <w:tab/>
              <w:t>(c)</w:t>
            </w:r>
            <w:r>
              <w:tab/>
              <w:t>Clear of the drip zone of trees.</w:t>
            </w:r>
          </w:p>
          <w:p w14:paraId="43BE6221" w14:textId="77777777" w:rsidR="00B56878" w:rsidRDefault="00B56878">
            <w:pPr>
              <w:pStyle w:val="indenta"/>
              <w:tabs>
                <w:tab w:val="clear" w:pos="720"/>
                <w:tab w:val="left" w:pos="1418"/>
              </w:tabs>
              <w:spacing w:before="120" w:after="0"/>
              <w:ind w:left="1985" w:hanging="1985"/>
              <w:pPrChange w:id="403" w:author="Monica Borg" w:date="2018-01-23T11:54:00Z">
                <w:pPr>
                  <w:pStyle w:val="indenta"/>
                  <w:tabs>
                    <w:tab w:val="clear" w:pos="720"/>
                    <w:tab w:val="left" w:pos="1418"/>
                  </w:tabs>
                  <w:ind w:left="1985" w:hanging="1985"/>
                </w:pPr>
              </w:pPrChange>
            </w:pPr>
            <w:r>
              <w:tab/>
              <w:t>(d)</w:t>
            </w:r>
            <w:r>
              <w:tab/>
              <w:t>Preferably on reasonably flat areas.</w:t>
            </w:r>
          </w:p>
        </w:tc>
        <w:tc>
          <w:tcPr>
            <w:tcW w:w="1941" w:type="dxa"/>
            <w:vAlign w:val="center"/>
          </w:tcPr>
          <w:p w14:paraId="79C7745C" w14:textId="77777777" w:rsidR="00B56878" w:rsidRDefault="00B56878">
            <w:pPr>
              <w:pStyle w:val="Keywords"/>
              <w:pPrChange w:id="404" w:author="Monica Borg" w:date="2018-01-23T11:54:00Z">
                <w:pPr>
                  <w:pStyle w:val="Keywords"/>
                  <w:jc w:val="center"/>
                </w:pPr>
              </w:pPrChange>
            </w:pPr>
            <w:r>
              <w:t>Location</w:t>
            </w:r>
          </w:p>
        </w:tc>
      </w:tr>
      <w:tr w:rsidR="00B56878" w14:paraId="13DD1671" w14:textId="77777777" w:rsidTr="00FD515D">
        <w:trPr>
          <w:cantSplit/>
        </w:trPr>
        <w:tc>
          <w:tcPr>
            <w:tcW w:w="8547" w:type="dxa"/>
          </w:tcPr>
          <w:p w14:paraId="5819431D" w14:textId="77777777" w:rsidR="00B56878" w:rsidRDefault="00B56878" w:rsidP="00F06102">
            <w:pPr>
              <w:pStyle w:val="Pointed"/>
              <w:tabs>
                <w:tab w:val="clear" w:pos="1276"/>
                <w:tab w:val="left" w:pos="1134"/>
              </w:tabs>
            </w:pPr>
            <w:r>
              <w:t>Stockpiles must be protected from erosion and sediment loss by:</w:t>
            </w:r>
          </w:p>
          <w:p w14:paraId="5C30A027" w14:textId="77777777" w:rsidR="00B56878" w:rsidRDefault="00B56878" w:rsidP="00F06102">
            <w:pPr>
              <w:pStyle w:val="MainText"/>
              <w:numPr>
                <w:ilvl w:val="0"/>
                <w:numId w:val="2"/>
              </w:numPr>
              <w:ind w:left="1985" w:hanging="567"/>
            </w:pPr>
            <w:r>
              <w:t>The installation of diversion works on the upstream side.</w:t>
            </w:r>
          </w:p>
          <w:p w14:paraId="507CD23B" w14:textId="77777777" w:rsidR="00B56878" w:rsidRDefault="00B56878" w:rsidP="00F06102">
            <w:pPr>
              <w:pStyle w:val="MainText"/>
              <w:numPr>
                <w:ilvl w:val="0"/>
                <w:numId w:val="2"/>
              </w:numPr>
              <w:ind w:left="1985" w:hanging="567"/>
            </w:pPr>
            <w:r>
              <w:t>The use of silt fences, straw bales etc</w:t>
            </w:r>
            <w:ins w:id="405" w:author="Scott McDonald" w:date="2017-07-25T07:47:00Z">
              <w:r w:rsidR="008131E1">
                <w:t>.</w:t>
              </w:r>
            </w:ins>
            <w:r>
              <w:t xml:space="preserve"> or other approved controls on the downstream side.</w:t>
            </w:r>
          </w:p>
          <w:p w14:paraId="5F9A0802" w14:textId="77777777" w:rsidR="00B56878" w:rsidRDefault="00B56878" w:rsidP="00F06102">
            <w:pPr>
              <w:pStyle w:val="MainText"/>
              <w:numPr>
                <w:ilvl w:val="0"/>
                <w:numId w:val="2"/>
              </w:numPr>
              <w:ind w:left="1985" w:hanging="567"/>
            </w:pPr>
            <w:r>
              <w:t>Compaction.</w:t>
            </w:r>
          </w:p>
          <w:p w14:paraId="3332281E" w14:textId="77777777" w:rsidR="00B56878" w:rsidRDefault="00B56878" w:rsidP="00F06102">
            <w:pPr>
              <w:pStyle w:val="MainText"/>
              <w:numPr>
                <w:ilvl w:val="0"/>
                <w:numId w:val="2"/>
              </w:numPr>
              <w:ind w:left="1985" w:hanging="567"/>
            </w:pPr>
            <w:r>
              <w:t>Revegetation if left exposed for longer than 30 days (refer to Landscaping Construction Specification for seed mix).</w:t>
            </w:r>
          </w:p>
        </w:tc>
        <w:tc>
          <w:tcPr>
            <w:tcW w:w="1941" w:type="dxa"/>
            <w:vAlign w:val="center"/>
          </w:tcPr>
          <w:p w14:paraId="2639D640" w14:textId="77777777" w:rsidR="00B56878" w:rsidRDefault="00B56878">
            <w:pPr>
              <w:pStyle w:val="Keywords"/>
              <w:pPrChange w:id="406" w:author="Monica Borg" w:date="2018-01-23T11:54:00Z">
                <w:pPr>
                  <w:pStyle w:val="Keywords"/>
                  <w:jc w:val="center"/>
                </w:pPr>
              </w:pPrChange>
            </w:pPr>
            <w:r>
              <w:t>Erosion Protection</w:t>
            </w:r>
          </w:p>
        </w:tc>
      </w:tr>
      <w:tr w:rsidR="00B56878" w14:paraId="2D2B0C57" w14:textId="77777777" w:rsidTr="00FD515D">
        <w:trPr>
          <w:cantSplit/>
        </w:trPr>
        <w:tc>
          <w:tcPr>
            <w:tcW w:w="8547" w:type="dxa"/>
          </w:tcPr>
          <w:p w14:paraId="23B2A194" w14:textId="77777777" w:rsidR="00B56878" w:rsidRPr="00FD515D" w:rsidRDefault="00B56878" w:rsidP="00F06102">
            <w:pPr>
              <w:pStyle w:val="Pointed"/>
              <w:tabs>
                <w:tab w:val="clear" w:pos="1276"/>
                <w:tab w:val="left" w:pos="1134"/>
              </w:tabs>
            </w:pPr>
            <w:r w:rsidRPr="00FD515D">
              <w:t>Site topsoil shall be isolated from subsoil material in separate stockpiles.</w:t>
            </w:r>
          </w:p>
        </w:tc>
        <w:tc>
          <w:tcPr>
            <w:tcW w:w="1941" w:type="dxa"/>
            <w:vAlign w:val="center"/>
          </w:tcPr>
          <w:p w14:paraId="16ED6AE8" w14:textId="77777777" w:rsidR="00B56878" w:rsidRDefault="00B56878">
            <w:pPr>
              <w:pStyle w:val="Keywords"/>
              <w:pPrChange w:id="407" w:author="Monica Borg" w:date="2018-01-23T11:54:00Z">
                <w:pPr>
                  <w:pStyle w:val="Keywords"/>
                  <w:jc w:val="center"/>
                </w:pPr>
              </w:pPrChange>
            </w:pPr>
            <w:r>
              <w:t>Separate Stockpiles</w:t>
            </w:r>
          </w:p>
        </w:tc>
      </w:tr>
    </w:tbl>
    <w:p w14:paraId="67853913" w14:textId="77777777" w:rsidR="00FD515D" w:rsidRDefault="00FD515D"/>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7FF7E797" w14:textId="77777777" w:rsidTr="00FD515D">
        <w:trPr>
          <w:cantSplit/>
        </w:trPr>
        <w:tc>
          <w:tcPr>
            <w:tcW w:w="8547" w:type="dxa"/>
          </w:tcPr>
          <w:p w14:paraId="7CEB7513" w14:textId="77777777" w:rsidR="00B56878" w:rsidRDefault="00B56878" w:rsidP="00F06102">
            <w:pPr>
              <w:pStyle w:val="Heading2"/>
              <w:tabs>
                <w:tab w:val="clear" w:pos="1080"/>
                <w:tab w:val="left" w:pos="1134"/>
              </w:tabs>
            </w:pPr>
            <w:bookmarkStart w:id="408" w:name="_Toc312571866"/>
            <w:bookmarkStart w:id="409" w:name="_Toc381081547"/>
            <w:bookmarkStart w:id="410" w:name="_Toc486749412"/>
            <w:bookmarkStart w:id="411" w:name="_Toc488733828"/>
            <w:r>
              <w:t>SEDIMENT BASINS/TRAPS/DAMS</w:t>
            </w:r>
            <w:bookmarkEnd w:id="408"/>
            <w:bookmarkEnd w:id="409"/>
            <w:bookmarkEnd w:id="410"/>
            <w:bookmarkEnd w:id="411"/>
          </w:p>
        </w:tc>
        <w:tc>
          <w:tcPr>
            <w:tcW w:w="1941" w:type="dxa"/>
          </w:tcPr>
          <w:p w14:paraId="6FF75EAC" w14:textId="77777777" w:rsidR="00B56878" w:rsidRDefault="00B56878">
            <w:pPr>
              <w:pStyle w:val="Keywords"/>
            </w:pPr>
          </w:p>
        </w:tc>
      </w:tr>
      <w:tr w:rsidR="00B56878" w14:paraId="4616B5E0" w14:textId="77777777" w:rsidTr="00FD515D">
        <w:trPr>
          <w:cantSplit/>
        </w:trPr>
        <w:tc>
          <w:tcPr>
            <w:tcW w:w="8547" w:type="dxa"/>
          </w:tcPr>
          <w:p w14:paraId="647C767A" w14:textId="77777777" w:rsidR="00711D05" w:rsidRDefault="00711D05" w:rsidP="00B748EF">
            <w:pPr>
              <w:pStyle w:val="MainText"/>
              <w:spacing w:before="0"/>
            </w:pPr>
          </w:p>
          <w:p w14:paraId="15DA1272" w14:textId="77777777" w:rsidR="00B56878" w:rsidRDefault="00B56878">
            <w:pPr>
              <w:pStyle w:val="Pointed"/>
              <w:tabs>
                <w:tab w:val="clear" w:pos="1276"/>
                <w:tab w:val="left" w:pos="1134"/>
              </w:tabs>
              <w:ind w:left="1134" w:hanging="1134"/>
              <w:jc w:val="both"/>
              <w:pPrChange w:id="412" w:author="Monica Borg" w:date="2018-01-23T11:55:00Z">
                <w:pPr>
                  <w:pStyle w:val="Pointed"/>
                  <w:tabs>
                    <w:tab w:val="clear" w:pos="1276"/>
                    <w:tab w:val="left" w:pos="1134"/>
                  </w:tabs>
                  <w:ind w:left="1134" w:hanging="1134"/>
                </w:pPr>
              </w:pPrChange>
            </w:pPr>
            <w:r>
              <w:t>Sediment traps are either permanent or temporary sediment control devices that intercept sediment and run-off usually at the final discharge point of the site.</w:t>
            </w:r>
          </w:p>
          <w:p w14:paraId="6A025702" w14:textId="77777777" w:rsidR="002005B4" w:rsidRDefault="002005B4" w:rsidP="00F06102">
            <w:pPr>
              <w:pStyle w:val="Pointed"/>
              <w:tabs>
                <w:tab w:val="clear" w:pos="1276"/>
                <w:tab w:val="left" w:pos="1134"/>
              </w:tabs>
            </w:pPr>
            <w:r w:rsidRPr="00523F15">
              <w:t>Refer also to the Local Government requirements and or QUDM</w:t>
            </w:r>
          </w:p>
        </w:tc>
        <w:tc>
          <w:tcPr>
            <w:tcW w:w="1941" w:type="dxa"/>
            <w:vAlign w:val="center"/>
          </w:tcPr>
          <w:p w14:paraId="76D0DF62" w14:textId="77777777" w:rsidR="00B56878" w:rsidRDefault="00B56878">
            <w:pPr>
              <w:pStyle w:val="Keywords"/>
              <w:spacing w:before="0"/>
              <w:pPrChange w:id="413" w:author="Monica Borg" w:date="2018-01-23T11:56:00Z">
                <w:pPr>
                  <w:pStyle w:val="Keywords"/>
                  <w:jc w:val="center"/>
                </w:pPr>
              </w:pPrChange>
            </w:pPr>
            <w:r>
              <w:t>Sediment Control</w:t>
            </w:r>
          </w:p>
        </w:tc>
      </w:tr>
      <w:tr w:rsidR="00B56878" w14:paraId="7F528215" w14:textId="77777777" w:rsidTr="00FD515D">
        <w:trPr>
          <w:cantSplit/>
        </w:trPr>
        <w:tc>
          <w:tcPr>
            <w:tcW w:w="8547" w:type="dxa"/>
          </w:tcPr>
          <w:p w14:paraId="704C3534" w14:textId="77777777" w:rsidR="00B56878" w:rsidRPr="00FD515D" w:rsidRDefault="00B56878">
            <w:pPr>
              <w:pStyle w:val="Pointed"/>
              <w:tabs>
                <w:tab w:val="clear" w:pos="1276"/>
                <w:tab w:val="left" w:pos="1134"/>
              </w:tabs>
              <w:ind w:left="1134" w:hanging="1134"/>
              <w:jc w:val="both"/>
              <w:pPrChange w:id="414" w:author="Monica Borg" w:date="2018-01-23T11:56:00Z">
                <w:pPr>
                  <w:pStyle w:val="Pointed"/>
                </w:pPr>
              </w:pPrChange>
            </w:pPr>
            <w:r w:rsidRPr="00FD515D">
              <w:lastRenderedPageBreak/>
              <w:t>They are formed by excavation and/or by constructing embankments.</w:t>
            </w:r>
          </w:p>
        </w:tc>
        <w:tc>
          <w:tcPr>
            <w:tcW w:w="1941" w:type="dxa"/>
            <w:vAlign w:val="center"/>
          </w:tcPr>
          <w:p w14:paraId="36A1FC22" w14:textId="77777777" w:rsidR="00B56878" w:rsidRDefault="00B56878">
            <w:pPr>
              <w:pStyle w:val="Keywords"/>
              <w:spacing w:before="120"/>
              <w:pPrChange w:id="415" w:author="Monica Borg" w:date="2018-01-23T11:56:00Z">
                <w:pPr>
                  <w:pStyle w:val="Keywords"/>
                  <w:jc w:val="center"/>
                </w:pPr>
              </w:pPrChange>
            </w:pPr>
            <w:r>
              <w:t>Construction</w:t>
            </w:r>
          </w:p>
        </w:tc>
      </w:tr>
      <w:tr w:rsidR="00B56878" w14:paraId="3F4904D8" w14:textId="77777777" w:rsidTr="00FD515D">
        <w:trPr>
          <w:cantSplit/>
        </w:trPr>
        <w:tc>
          <w:tcPr>
            <w:tcW w:w="8547" w:type="dxa"/>
          </w:tcPr>
          <w:p w14:paraId="1B5568C0" w14:textId="77777777" w:rsidR="00B56878" w:rsidRPr="00FD515D" w:rsidRDefault="00B56878">
            <w:pPr>
              <w:pStyle w:val="Pointed"/>
              <w:tabs>
                <w:tab w:val="clear" w:pos="1276"/>
                <w:tab w:val="left" w:pos="1134"/>
              </w:tabs>
              <w:ind w:left="1134" w:hanging="1134"/>
              <w:jc w:val="both"/>
              <w:pPrChange w:id="416" w:author="Monica Borg" w:date="2018-01-23T11:56:00Z">
                <w:pPr>
                  <w:pStyle w:val="Pointed"/>
                </w:pPr>
              </w:pPrChange>
            </w:pPr>
            <w:r w:rsidRPr="00FD515D">
              <w:t xml:space="preserve">There are two types, wet and dry basins. </w:t>
            </w:r>
            <w:r w:rsidR="00FD515D">
              <w:t xml:space="preserve"> </w:t>
            </w:r>
            <w:r w:rsidRPr="00FD515D">
              <w:t xml:space="preserve">Generally </w:t>
            </w:r>
            <w:r w:rsidR="007E7467" w:rsidRPr="00FD515D">
              <w:t>Local Government</w:t>
            </w:r>
            <w:r w:rsidRPr="00FD515D">
              <w:t xml:space="preserve"> would prefer a dry basin.</w:t>
            </w:r>
          </w:p>
        </w:tc>
        <w:tc>
          <w:tcPr>
            <w:tcW w:w="1941" w:type="dxa"/>
            <w:vAlign w:val="center"/>
          </w:tcPr>
          <w:p w14:paraId="36A050D0" w14:textId="77777777" w:rsidR="00B56878" w:rsidRDefault="00B56878">
            <w:pPr>
              <w:pStyle w:val="Keywords"/>
              <w:spacing w:before="120"/>
              <w:pPrChange w:id="417" w:author="Monica Borg" w:date="2018-01-23T11:56:00Z">
                <w:pPr>
                  <w:pStyle w:val="Keywords"/>
                  <w:jc w:val="center"/>
                </w:pPr>
              </w:pPrChange>
            </w:pPr>
            <w:r>
              <w:t>Types</w:t>
            </w:r>
          </w:p>
        </w:tc>
      </w:tr>
      <w:tr w:rsidR="00B56878" w14:paraId="4A56E1CD" w14:textId="77777777" w:rsidTr="00FD515D">
        <w:trPr>
          <w:cantSplit/>
        </w:trPr>
        <w:tc>
          <w:tcPr>
            <w:tcW w:w="8547" w:type="dxa"/>
          </w:tcPr>
          <w:p w14:paraId="6F4B9EAB" w14:textId="77777777" w:rsidR="00B56878" w:rsidRPr="00FD515D" w:rsidRDefault="00B56878">
            <w:pPr>
              <w:pStyle w:val="Pointed"/>
              <w:tabs>
                <w:tab w:val="clear" w:pos="1276"/>
                <w:tab w:val="left" w:pos="1134"/>
              </w:tabs>
              <w:ind w:left="1134" w:hanging="1134"/>
              <w:jc w:val="both"/>
              <w:pPrChange w:id="418" w:author="Monica Borg" w:date="2018-01-23T11:56:00Z">
                <w:pPr>
                  <w:pStyle w:val="Pointed"/>
                </w:pPr>
              </w:pPrChange>
            </w:pPr>
            <w:r w:rsidRPr="00FD515D">
              <w:t>Preferably sediment traps shall not be located directly upstream of residential areas.</w:t>
            </w:r>
          </w:p>
        </w:tc>
        <w:tc>
          <w:tcPr>
            <w:tcW w:w="1941" w:type="dxa"/>
            <w:vAlign w:val="center"/>
          </w:tcPr>
          <w:p w14:paraId="4312FBE9" w14:textId="77777777" w:rsidR="00B56878" w:rsidRDefault="00B56878">
            <w:pPr>
              <w:pStyle w:val="Keywords"/>
              <w:spacing w:before="120"/>
              <w:pPrChange w:id="419" w:author="Monica Borg" w:date="2018-01-23T11:56:00Z">
                <w:pPr>
                  <w:pStyle w:val="Keywords"/>
                  <w:jc w:val="center"/>
                </w:pPr>
              </w:pPrChange>
            </w:pPr>
            <w:r>
              <w:t>Location</w:t>
            </w:r>
          </w:p>
        </w:tc>
      </w:tr>
      <w:tr w:rsidR="00B56878" w14:paraId="183F3856" w14:textId="77777777" w:rsidTr="00FD515D">
        <w:trPr>
          <w:cantSplit/>
        </w:trPr>
        <w:tc>
          <w:tcPr>
            <w:tcW w:w="8547" w:type="dxa"/>
          </w:tcPr>
          <w:p w14:paraId="02214C3E" w14:textId="77777777" w:rsidR="00B56878" w:rsidRDefault="00B56878" w:rsidP="00F06102">
            <w:pPr>
              <w:pStyle w:val="Pointed"/>
              <w:tabs>
                <w:tab w:val="clear" w:pos="1276"/>
                <w:tab w:val="left" w:pos="1134"/>
              </w:tabs>
            </w:pPr>
            <w:r w:rsidRPr="00FD515D">
              <w:t>Basin design must meet the following:</w:t>
            </w:r>
          </w:p>
          <w:p w14:paraId="5276A709" w14:textId="6394717D" w:rsidR="00FD515D" w:rsidDel="00F06102" w:rsidRDefault="00FD515D">
            <w:pPr>
              <w:spacing w:before="120"/>
              <w:ind w:left="1559" w:hanging="431"/>
              <w:rPr>
                <w:del w:id="420" w:author="Monica Borg" w:date="2018-01-23T11:56:00Z"/>
              </w:rPr>
              <w:pPrChange w:id="421" w:author="Monica Borg" w:date="2018-01-23T11:56:00Z">
                <w:pPr/>
              </w:pPrChange>
            </w:pPr>
          </w:p>
          <w:p w14:paraId="2CF2ED2C" w14:textId="77777777" w:rsidR="00FD515D" w:rsidRDefault="00FD515D">
            <w:pPr>
              <w:pStyle w:val="MainText"/>
              <w:numPr>
                <w:ilvl w:val="0"/>
                <w:numId w:val="4"/>
              </w:numPr>
              <w:spacing w:before="120"/>
              <w:ind w:left="1559" w:hanging="431"/>
              <w:pPrChange w:id="422" w:author="Monica Borg" w:date="2018-01-23T11:56:00Z">
                <w:pPr>
                  <w:pStyle w:val="MainText"/>
                  <w:numPr>
                    <w:numId w:val="4"/>
                  </w:numPr>
                  <w:ind w:left="1560" w:hanging="432"/>
                </w:pPr>
              </w:pPrChange>
            </w:pPr>
            <w:r>
              <w:t>Volume/capacity of the trap shall be 250m</w:t>
            </w:r>
            <w:r w:rsidRPr="00FD515D">
              <w:t>3</w:t>
            </w:r>
            <w:r>
              <w:t>/ha of disturbed site including the building areas.</w:t>
            </w:r>
          </w:p>
          <w:p w14:paraId="7E8186D9" w14:textId="77777777" w:rsidR="00FD515D" w:rsidRDefault="00FD515D">
            <w:pPr>
              <w:pStyle w:val="MainText"/>
              <w:numPr>
                <w:ilvl w:val="0"/>
                <w:numId w:val="4"/>
              </w:numPr>
              <w:spacing w:before="120"/>
              <w:ind w:left="1559" w:hanging="431"/>
              <w:pPrChange w:id="423" w:author="Monica Borg" w:date="2018-01-23T11:56:00Z">
                <w:pPr>
                  <w:pStyle w:val="MainText"/>
                  <w:numPr>
                    <w:numId w:val="4"/>
                  </w:numPr>
                  <w:ind w:left="1560" w:hanging="432"/>
                </w:pPr>
              </w:pPrChange>
            </w:pPr>
            <w:r>
              <w:t>An allowance of 50m</w:t>
            </w:r>
            <w:r w:rsidRPr="00FD515D">
              <w:t>3</w:t>
            </w:r>
            <w:r>
              <w:t>/ha is required if diversion controls are not used to direct clean upstream water from outside the site away from construction areas.</w:t>
            </w:r>
          </w:p>
          <w:p w14:paraId="4A1F392E" w14:textId="77777777" w:rsidR="00FD515D" w:rsidRDefault="00FD515D">
            <w:pPr>
              <w:pStyle w:val="MainText"/>
              <w:numPr>
                <w:ilvl w:val="0"/>
                <w:numId w:val="4"/>
              </w:numPr>
              <w:spacing w:before="120"/>
              <w:ind w:left="1559" w:hanging="431"/>
              <w:pPrChange w:id="424" w:author="Monica Borg" w:date="2018-01-23T11:56:00Z">
                <w:pPr>
                  <w:pStyle w:val="MainText"/>
                  <w:numPr>
                    <w:numId w:val="4"/>
                  </w:numPr>
                  <w:ind w:left="1560" w:hanging="432"/>
                </w:pPr>
              </w:pPrChange>
            </w:pPr>
            <w:r>
              <w:t>The capacity shall be measured below the invert of the lowest incoming flow.  Otherwise pipelines and associated works will be affected.</w:t>
            </w:r>
          </w:p>
          <w:p w14:paraId="2AE1676A" w14:textId="77777777" w:rsidR="00FD515D" w:rsidRDefault="00FD515D">
            <w:pPr>
              <w:pStyle w:val="MainText"/>
              <w:numPr>
                <w:ilvl w:val="0"/>
                <w:numId w:val="4"/>
              </w:numPr>
              <w:spacing w:before="120"/>
              <w:ind w:left="1559" w:hanging="431"/>
              <w:pPrChange w:id="425" w:author="Monica Borg" w:date="2018-01-23T11:56:00Z">
                <w:pPr>
                  <w:pStyle w:val="MainText"/>
                  <w:numPr>
                    <w:numId w:val="4"/>
                  </w:numPr>
                  <w:ind w:left="1560" w:hanging="432"/>
                </w:pPr>
              </w:pPrChange>
            </w:pPr>
            <w:r>
              <w:t>A secondary or emergency stabilised spillway must be provided to prevent overtopping of the structure.  This shall be directed to a safe overland flow path.</w:t>
            </w:r>
          </w:p>
          <w:p w14:paraId="24490ED9" w14:textId="77777777" w:rsidR="00FD515D" w:rsidRDefault="00FD515D">
            <w:pPr>
              <w:pStyle w:val="MainText"/>
              <w:numPr>
                <w:ilvl w:val="0"/>
                <w:numId w:val="4"/>
              </w:numPr>
              <w:spacing w:before="120"/>
              <w:ind w:left="1559" w:hanging="431"/>
              <w:pPrChange w:id="426" w:author="Monica Borg" w:date="2018-01-23T11:56:00Z">
                <w:pPr>
                  <w:pStyle w:val="MainText"/>
                  <w:numPr>
                    <w:numId w:val="4"/>
                  </w:numPr>
                  <w:ind w:left="1560" w:hanging="432"/>
                </w:pPr>
              </w:pPrChange>
            </w:pPr>
            <w:r>
              <w:t>The basin shall have a minimum of 0.5 metres freeboard above the level of the spillway.</w:t>
            </w:r>
          </w:p>
          <w:p w14:paraId="21CB5D4C" w14:textId="77777777" w:rsidR="00FD515D" w:rsidRDefault="00FD515D">
            <w:pPr>
              <w:pStyle w:val="MainText"/>
              <w:numPr>
                <w:ilvl w:val="0"/>
                <w:numId w:val="4"/>
              </w:numPr>
              <w:spacing w:before="120"/>
              <w:ind w:left="1559" w:hanging="431"/>
              <w:pPrChange w:id="427" w:author="Monica Borg" w:date="2018-01-23T11:56:00Z">
                <w:pPr>
                  <w:pStyle w:val="MainText"/>
                  <w:numPr>
                    <w:numId w:val="4"/>
                  </w:numPr>
                  <w:ind w:left="1560" w:hanging="432"/>
                </w:pPr>
              </w:pPrChange>
            </w:pPr>
            <w:r>
              <w:t>A temporary wet basin shall be surrounded by a man-proof fence with lockable gates.</w:t>
            </w:r>
          </w:p>
          <w:p w14:paraId="11C6E482" w14:textId="77777777" w:rsidR="00FD515D" w:rsidRDefault="00FD515D">
            <w:pPr>
              <w:pStyle w:val="MainText"/>
              <w:numPr>
                <w:ilvl w:val="0"/>
                <w:numId w:val="4"/>
              </w:numPr>
              <w:spacing w:before="120"/>
              <w:ind w:left="1559" w:hanging="431"/>
              <w:pPrChange w:id="428" w:author="Monica Borg" w:date="2018-01-23T11:56:00Z">
                <w:pPr>
                  <w:pStyle w:val="MainText"/>
                  <w:numPr>
                    <w:numId w:val="4"/>
                  </w:numPr>
                  <w:ind w:left="1560" w:hanging="432"/>
                </w:pPr>
              </w:pPrChange>
            </w:pPr>
            <w:r>
              <w:t xml:space="preserve">An </w:t>
            </w:r>
            <w:del w:id="429" w:author="Scott McDonald" w:date="2017-07-25T07:48:00Z">
              <w:r w:rsidDel="00FB31E5">
                <w:delText>all weather</w:delText>
              </w:r>
            </w:del>
            <w:ins w:id="430" w:author="Scott McDonald" w:date="2017-07-25T07:48:00Z">
              <w:r w:rsidR="00FB31E5">
                <w:t>all-weather</w:t>
              </w:r>
            </w:ins>
            <w:r>
              <w:t xml:space="preserve"> gravel access must be provided to the basin for maintenance.</w:t>
            </w:r>
          </w:p>
          <w:p w14:paraId="16391609" w14:textId="77777777" w:rsidR="00FD515D" w:rsidRDefault="00FD515D">
            <w:pPr>
              <w:pStyle w:val="MainText"/>
              <w:numPr>
                <w:ilvl w:val="0"/>
                <w:numId w:val="4"/>
              </w:numPr>
              <w:spacing w:before="120"/>
              <w:ind w:left="1559" w:hanging="431"/>
              <w:pPrChange w:id="431" w:author="Monica Borg" w:date="2018-01-23T11:56:00Z">
                <w:pPr>
                  <w:pStyle w:val="MainText"/>
                  <w:numPr>
                    <w:numId w:val="4"/>
                  </w:numPr>
                  <w:ind w:left="1560" w:hanging="432"/>
                </w:pPr>
              </w:pPrChange>
            </w:pPr>
            <w:r>
              <w:t>The basin shall have an arbitrary length to width ratio of between 2 and 3:1.  This encourages soil particle settlement.  The entry and exit points should be located at the opposite ends of the basin.</w:t>
            </w:r>
          </w:p>
          <w:p w14:paraId="270F23B3" w14:textId="77777777" w:rsidR="00FD515D" w:rsidRDefault="00FD515D">
            <w:pPr>
              <w:pStyle w:val="MainText"/>
              <w:numPr>
                <w:ilvl w:val="0"/>
                <w:numId w:val="4"/>
              </w:numPr>
              <w:spacing w:before="120"/>
              <w:ind w:left="1559" w:hanging="431"/>
              <w:pPrChange w:id="432" w:author="Monica Borg" w:date="2018-01-23T11:56:00Z">
                <w:pPr>
                  <w:pStyle w:val="MainText"/>
                  <w:numPr>
                    <w:numId w:val="4"/>
                  </w:numPr>
                  <w:ind w:left="1560" w:hanging="432"/>
                </w:pPr>
              </w:pPrChange>
            </w:pPr>
            <w:r>
              <w:t>Discharge of the basin shall be via a perforated riser encapsulated by a filter device for a dry basin.  Wet basins shall be flocculated by dosing with gypsum and pumped, as nominated by Local Government.</w:t>
            </w:r>
          </w:p>
          <w:p w14:paraId="0AD947FF" w14:textId="77777777" w:rsidR="00FD515D" w:rsidRDefault="00FD515D">
            <w:pPr>
              <w:pStyle w:val="MainText"/>
              <w:numPr>
                <w:ilvl w:val="0"/>
                <w:numId w:val="4"/>
              </w:numPr>
              <w:spacing w:before="120"/>
              <w:ind w:left="1559" w:hanging="431"/>
              <w:pPrChange w:id="433" w:author="Monica Borg" w:date="2018-01-23T11:56:00Z">
                <w:pPr>
                  <w:pStyle w:val="MainText"/>
                  <w:numPr>
                    <w:numId w:val="4"/>
                  </w:numPr>
                  <w:ind w:left="1560" w:hanging="432"/>
                </w:pPr>
              </w:pPrChange>
            </w:pPr>
            <w:r>
              <w:t>Internal basin batters shall be a maximum of 3:1 and external batters a maximum of 2:1.  For permanent dry basins a maximum external batter of 1 in 3 shall apply.</w:t>
            </w:r>
          </w:p>
          <w:p w14:paraId="4CABBD6E" w14:textId="77777777" w:rsidR="00FD515D" w:rsidRDefault="00FD515D">
            <w:pPr>
              <w:pStyle w:val="MainText"/>
              <w:numPr>
                <w:ilvl w:val="0"/>
                <w:numId w:val="4"/>
              </w:numPr>
              <w:spacing w:before="120"/>
              <w:ind w:left="1559" w:hanging="431"/>
              <w:pPrChange w:id="434" w:author="Monica Borg" w:date="2018-01-23T11:56:00Z">
                <w:pPr>
                  <w:pStyle w:val="MainText"/>
                  <w:numPr>
                    <w:numId w:val="4"/>
                  </w:numPr>
                  <w:ind w:left="1560" w:hanging="432"/>
                </w:pPr>
              </w:pPrChange>
            </w:pPr>
            <w:r>
              <w:t>All disturbed areas including batters shall be revegetated.  In this regard topsoil and seeding is considered the minimum treatment.</w:t>
            </w:r>
          </w:p>
          <w:p w14:paraId="738EFCD9" w14:textId="77777777" w:rsidR="00FD515D" w:rsidRDefault="00FD515D">
            <w:pPr>
              <w:pStyle w:val="MainText"/>
              <w:numPr>
                <w:ilvl w:val="0"/>
                <w:numId w:val="4"/>
              </w:numPr>
              <w:spacing w:before="120"/>
              <w:ind w:left="1559" w:hanging="431"/>
              <w:pPrChange w:id="435" w:author="Monica Borg" w:date="2018-01-23T11:56:00Z">
                <w:pPr>
                  <w:pStyle w:val="MainText"/>
                  <w:numPr>
                    <w:numId w:val="4"/>
                  </w:numPr>
                  <w:ind w:left="1560" w:hanging="432"/>
                </w:pPr>
              </w:pPrChange>
            </w:pPr>
            <w:r>
              <w:t>Hydromulching to disturbed surfaces is acceptable.</w:t>
            </w:r>
          </w:p>
          <w:p w14:paraId="4F871382" w14:textId="77777777" w:rsidR="00FD515D" w:rsidRPr="00FD515D" w:rsidRDefault="00FD515D">
            <w:pPr>
              <w:pStyle w:val="MainText"/>
              <w:numPr>
                <w:ilvl w:val="0"/>
                <w:numId w:val="4"/>
              </w:numPr>
              <w:spacing w:before="120"/>
              <w:ind w:left="1559" w:hanging="431"/>
              <w:pPrChange w:id="436" w:author="Monica Borg" w:date="2018-01-23T11:56:00Z">
                <w:pPr>
                  <w:pStyle w:val="MainText"/>
                  <w:numPr>
                    <w:numId w:val="4"/>
                  </w:numPr>
                  <w:ind w:left="1560" w:hanging="432"/>
                </w:pPr>
              </w:pPrChange>
            </w:pPr>
            <w:r>
              <w:t>Other disturbed surface stabilisation measures such as mesh treatments, straw mulching etc</w:t>
            </w:r>
            <w:ins w:id="437" w:author="Scott McDonald" w:date="2017-07-25T07:49:00Z">
              <w:r w:rsidR="00FB31E5">
                <w:t>.</w:t>
              </w:r>
            </w:ins>
            <w:r>
              <w:t xml:space="preserve"> may be approved by the Local Government.</w:t>
            </w:r>
          </w:p>
        </w:tc>
        <w:tc>
          <w:tcPr>
            <w:tcW w:w="1941" w:type="dxa"/>
            <w:vAlign w:val="center"/>
          </w:tcPr>
          <w:p w14:paraId="0C0433AD" w14:textId="77777777" w:rsidR="00B56878" w:rsidRDefault="00B56878" w:rsidP="00FD515D">
            <w:pPr>
              <w:pStyle w:val="Keywords"/>
              <w:keepNext/>
              <w:widowControl w:val="0"/>
              <w:jc w:val="center"/>
            </w:pPr>
            <w:r>
              <w:t>Design Criteria</w:t>
            </w:r>
          </w:p>
        </w:tc>
      </w:tr>
      <w:tr w:rsidR="00B56878" w14:paraId="6035F63F" w14:textId="77777777" w:rsidTr="00FD515D">
        <w:trPr>
          <w:cantSplit/>
        </w:trPr>
        <w:tc>
          <w:tcPr>
            <w:tcW w:w="8547" w:type="dxa"/>
          </w:tcPr>
          <w:p w14:paraId="4C60EF77" w14:textId="77777777" w:rsidR="00B56878" w:rsidRDefault="00B56878">
            <w:pPr>
              <w:pStyle w:val="Pointed"/>
              <w:tabs>
                <w:tab w:val="clear" w:pos="1276"/>
                <w:tab w:val="left" w:pos="1134"/>
              </w:tabs>
              <w:ind w:left="1134" w:hanging="1134"/>
              <w:jc w:val="both"/>
              <w:pPrChange w:id="438" w:author="Monica Borg" w:date="2018-01-23T11:56:00Z">
                <w:pPr>
                  <w:pStyle w:val="Pointed"/>
                  <w:tabs>
                    <w:tab w:val="clear" w:pos="1276"/>
                    <w:tab w:val="left" w:pos="1134"/>
                  </w:tabs>
                  <w:ind w:left="1134" w:hanging="1134"/>
                </w:pPr>
              </w:pPrChange>
            </w:pPr>
            <w:r>
              <w:t>Permanent wet basin designs slightly vary from the above.</w:t>
            </w:r>
            <w:r w:rsidR="00FD515D">
              <w:t xml:space="preserve"> </w:t>
            </w:r>
            <w:r>
              <w:t xml:space="preserve"> Refer to the Stormwater Management Section of this Specification.</w:t>
            </w:r>
          </w:p>
        </w:tc>
        <w:tc>
          <w:tcPr>
            <w:tcW w:w="1941" w:type="dxa"/>
            <w:vAlign w:val="center"/>
          </w:tcPr>
          <w:p w14:paraId="3DCF9939" w14:textId="77777777" w:rsidR="00B56878" w:rsidRDefault="00B56878">
            <w:pPr>
              <w:pStyle w:val="Keywords"/>
              <w:spacing w:before="360"/>
              <w:pPrChange w:id="439" w:author="Monica Borg" w:date="2018-01-23T11:57:00Z">
                <w:pPr>
                  <w:pStyle w:val="Keywords"/>
                  <w:jc w:val="center"/>
                </w:pPr>
              </w:pPrChange>
            </w:pPr>
            <w:r>
              <w:t>Permanent Wet Basins</w:t>
            </w:r>
          </w:p>
        </w:tc>
      </w:tr>
    </w:tbl>
    <w:p w14:paraId="1134C73A" w14:textId="77777777" w:rsidR="00FD515D" w:rsidRDefault="00FD515D"/>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57A759C2" w14:textId="77777777" w:rsidTr="00FD515D">
        <w:trPr>
          <w:cantSplit/>
        </w:trPr>
        <w:tc>
          <w:tcPr>
            <w:tcW w:w="8547" w:type="dxa"/>
          </w:tcPr>
          <w:p w14:paraId="30CBA49C" w14:textId="77777777" w:rsidR="00B56878" w:rsidRDefault="00B56878" w:rsidP="00F06102">
            <w:pPr>
              <w:pStyle w:val="Heading2"/>
              <w:tabs>
                <w:tab w:val="clear" w:pos="1080"/>
                <w:tab w:val="left" w:pos="1134"/>
              </w:tabs>
            </w:pPr>
            <w:bookmarkStart w:id="440" w:name="_Toc312571867"/>
            <w:bookmarkStart w:id="441" w:name="_Toc381081548"/>
            <w:bookmarkStart w:id="442" w:name="_Toc486749413"/>
            <w:bookmarkStart w:id="443" w:name="_Toc488733829"/>
            <w:r>
              <w:lastRenderedPageBreak/>
              <w:t>SEDIMENT TRAPS/ BARRIERS FOR MINOR CATCHMENTS</w:t>
            </w:r>
            <w:bookmarkEnd w:id="440"/>
            <w:bookmarkEnd w:id="441"/>
            <w:bookmarkEnd w:id="442"/>
            <w:bookmarkEnd w:id="443"/>
          </w:p>
        </w:tc>
        <w:tc>
          <w:tcPr>
            <w:tcW w:w="1941" w:type="dxa"/>
            <w:vAlign w:val="center"/>
          </w:tcPr>
          <w:p w14:paraId="0F76B26B" w14:textId="77777777" w:rsidR="00B56878" w:rsidRDefault="00B56878" w:rsidP="00FD515D">
            <w:pPr>
              <w:pStyle w:val="Keywords"/>
              <w:jc w:val="center"/>
            </w:pPr>
          </w:p>
        </w:tc>
      </w:tr>
      <w:tr w:rsidR="00B56878" w14:paraId="31AE2146" w14:textId="77777777" w:rsidTr="00FD515D">
        <w:trPr>
          <w:cantSplit/>
        </w:trPr>
        <w:tc>
          <w:tcPr>
            <w:tcW w:w="8547" w:type="dxa"/>
          </w:tcPr>
          <w:p w14:paraId="4A2B4BBB" w14:textId="77777777" w:rsidR="00B56878" w:rsidRDefault="00B56878">
            <w:pPr>
              <w:pStyle w:val="Pointed"/>
              <w:tabs>
                <w:tab w:val="clear" w:pos="1276"/>
              </w:tabs>
              <w:ind w:left="1134" w:hanging="1134"/>
              <w:jc w:val="both"/>
              <w:pPrChange w:id="444" w:author="Monica Borg" w:date="2018-01-23T11:57:00Z">
                <w:pPr>
                  <w:pStyle w:val="Pointed"/>
                  <w:tabs>
                    <w:tab w:val="clear" w:pos="1276"/>
                  </w:tabs>
                  <w:ind w:left="1134" w:hanging="1134"/>
                </w:pPr>
              </w:pPrChange>
            </w:pPr>
            <w:r>
              <w:t>These are silt retention/filtering structures of a temporary nature used in situations where the catchment does not exceed 0.5ha.</w:t>
            </w:r>
          </w:p>
        </w:tc>
        <w:tc>
          <w:tcPr>
            <w:tcW w:w="1941" w:type="dxa"/>
            <w:vAlign w:val="center"/>
          </w:tcPr>
          <w:p w14:paraId="7A05201E" w14:textId="77777777" w:rsidR="00B56878" w:rsidRDefault="00B56878">
            <w:pPr>
              <w:pStyle w:val="Keywords"/>
              <w:spacing w:before="360"/>
              <w:pPrChange w:id="445" w:author="Monica Borg" w:date="2018-01-23T11:57:00Z">
                <w:pPr>
                  <w:pStyle w:val="Keywords"/>
                  <w:jc w:val="center"/>
                </w:pPr>
              </w:pPrChange>
            </w:pPr>
            <w:r>
              <w:t>Filtering Structures</w:t>
            </w:r>
          </w:p>
        </w:tc>
      </w:tr>
      <w:tr w:rsidR="00B56878" w14:paraId="718ACF84" w14:textId="77777777" w:rsidTr="00FD515D">
        <w:trPr>
          <w:cantSplit/>
        </w:trPr>
        <w:tc>
          <w:tcPr>
            <w:tcW w:w="8547" w:type="dxa"/>
          </w:tcPr>
          <w:p w14:paraId="003F565F" w14:textId="77777777" w:rsidR="00B56878" w:rsidRDefault="00B56878" w:rsidP="00F06102">
            <w:pPr>
              <w:pStyle w:val="Pointed"/>
              <w:tabs>
                <w:tab w:val="clear" w:pos="1276"/>
              </w:tabs>
              <w:ind w:left="1134" w:hanging="1134"/>
            </w:pPr>
            <w:r>
              <w:t>Such sediment traps/barriers generally consist of:</w:t>
            </w:r>
          </w:p>
          <w:p w14:paraId="18E1291F" w14:textId="77777777" w:rsidR="00B56878" w:rsidRDefault="00B56878">
            <w:pPr>
              <w:pStyle w:val="MainText"/>
              <w:numPr>
                <w:ilvl w:val="0"/>
                <w:numId w:val="25"/>
              </w:numPr>
              <w:ind w:left="1560"/>
              <w:pPrChange w:id="446" w:author="Scott McDonald" w:date="2017-07-25T07:49:00Z">
                <w:pPr>
                  <w:pStyle w:val="MainText"/>
                  <w:numPr>
                    <w:numId w:val="4"/>
                  </w:numPr>
                  <w:ind w:left="999" w:hanging="432"/>
                </w:pPr>
              </w:pPrChange>
            </w:pPr>
            <w:r>
              <w:t>silt fences</w:t>
            </w:r>
          </w:p>
          <w:p w14:paraId="10F33CFE" w14:textId="77777777" w:rsidR="00B56878" w:rsidRDefault="00B56878">
            <w:pPr>
              <w:pStyle w:val="MainText"/>
              <w:numPr>
                <w:ilvl w:val="0"/>
                <w:numId w:val="25"/>
              </w:numPr>
              <w:ind w:left="1560"/>
              <w:pPrChange w:id="447" w:author="Scott McDonald" w:date="2017-07-25T07:49:00Z">
                <w:pPr>
                  <w:pStyle w:val="MainText"/>
                  <w:numPr>
                    <w:numId w:val="4"/>
                  </w:numPr>
                  <w:ind w:left="999" w:hanging="432"/>
                </w:pPr>
              </w:pPrChange>
            </w:pPr>
            <w:r>
              <w:t>straw bales</w:t>
            </w:r>
          </w:p>
          <w:p w14:paraId="5E779CFE" w14:textId="77777777" w:rsidR="00B56878" w:rsidRDefault="00B56878">
            <w:pPr>
              <w:pStyle w:val="MainText"/>
              <w:numPr>
                <w:ilvl w:val="0"/>
                <w:numId w:val="25"/>
              </w:numPr>
              <w:ind w:left="1560"/>
              <w:pPrChange w:id="448" w:author="Scott McDonald" w:date="2017-07-25T07:49:00Z">
                <w:pPr>
                  <w:pStyle w:val="MainText"/>
                  <w:numPr>
                    <w:numId w:val="4"/>
                  </w:numPr>
                  <w:ind w:left="999" w:hanging="432"/>
                </w:pPr>
              </w:pPrChange>
            </w:pPr>
            <w:r>
              <w:t>blue metal groynes/sausages</w:t>
            </w:r>
          </w:p>
          <w:p w14:paraId="2DCE9B91" w14:textId="77777777" w:rsidR="00B56878" w:rsidRDefault="00B56878">
            <w:pPr>
              <w:pStyle w:val="MainText"/>
              <w:numPr>
                <w:ilvl w:val="0"/>
                <w:numId w:val="25"/>
              </w:numPr>
              <w:ind w:left="1560"/>
              <w:pPrChange w:id="449" w:author="Scott McDonald" w:date="2017-07-25T07:49:00Z">
                <w:pPr>
                  <w:pStyle w:val="MainText"/>
                  <w:numPr>
                    <w:numId w:val="4"/>
                  </w:numPr>
                  <w:ind w:left="999" w:hanging="432"/>
                </w:pPr>
              </w:pPrChange>
            </w:pPr>
            <w:r>
              <w:t>filter fabric located beneath stormwater grates</w:t>
            </w:r>
          </w:p>
          <w:p w14:paraId="6A32C6D1" w14:textId="77777777" w:rsidR="00B56878" w:rsidRDefault="00B56878">
            <w:pPr>
              <w:pStyle w:val="MainText"/>
              <w:numPr>
                <w:ilvl w:val="0"/>
                <w:numId w:val="25"/>
              </w:numPr>
              <w:ind w:left="1560"/>
              <w:pPrChange w:id="450" w:author="Scott McDonald" w:date="2017-07-25T07:49:00Z">
                <w:pPr>
                  <w:pStyle w:val="MainText"/>
                  <w:numPr>
                    <w:numId w:val="4"/>
                  </w:numPr>
                  <w:ind w:left="999" w:hanging="432"/>
                </w:pPr>
              </w:pPrChange>
            </w:pPr>
            <w:r>
              <w:t>gabions</w:t>
            </w:r>
          </w:p>
          <w:p w14:paraId="39022228" w14:textId="77777777" w:rsidR="00B56878" w:rsidRDefault="00B56878">
            <w:pPr>
              <w:pStyle w:val="MainText"/>
              <w:numPr>
                <w:ilvl w:val="0"/>
                <w:numId w:val="25"/>
              </w:numPr>
              <w:ind w:left="1560"/>
              <w:pPrChange w:id="451" w:author="Scott McDonald" w:date="2017-07-25T07:49:00Z">
                <w:pPr>
                  <w:pStyle w:val="MainText"/>
                  <w:numPr>
                    <w:numId w:val="4"/>
                  </w:numPr>
                  <w:ind w:left="999" w:hanging="432"/>
                </w:pPr>
              </w:pPrChange>
            </w:pPr>
            <w:r>
              <w:t>or a combination of the above.</w:t>
            </w:r>
          </w:p>
        </w:tc>
        <w:tc>
          <w:tcPr>
            <w:tcW w:w="1941" w:type="dxa"/>
            <w:vAlign w:val="center"/>
          </w:tcPr>
          <w:p w14:paraId="21E53765" w14:textId="77777777" w:rsidR="00B56878" w:rsidRDefault="00B56878" w:rsidP="00FD515D">
            <w:pPr>
              <w:pStyle w:val="Keywords"/>
              <w:jc w:val="center"/>
            </w:pPr>
            <w:r>
              <w:t>Barrier Types</w:t>
            </w:r>
          </w:p>
        </w:tc>
      </w:tr>
      <w:tr w:rsidR="00B56878" w14:paraId="61650C3C" w14:textId="77777777" w:rsidTr="00FD515D">
        <w:trPr>
          <w:cantSplit/>
        </w:trPr>
        <w:tc>
          <w:tcPr>
            <w:tcW w:w="8547" w:type="dxa"/>
          </w:tcPr>
          <w:p w14:paraId="7547F323" w14:textId="77777777" w:rsidR="00B56878" w:rsidRDefault="00B56878">
            <w:pPr>
              <w:pStyle w:val="Pointed"/>
              <w:ind w:left="1134" w:hanging="1134"/>
              <w:jc w:val="both"/>
              <w:pPrChange w:id="452" w:author="Monica Borg" w:date="2018-01-23T11:58:00Z">
                <w:pPr>
                  <w:pStyle w:val="Pointed"/>
                  <w:ind w:left="1134" w:hanging="1134"/>
                </w:pPr>
              </w:pPrChange>
            </w:pPr>
            <w:r>
              <w:t>The choice of material and type of treatment will depend on the size of the catchment the location and the structure being treated such as:</w:t>
            </w:r>
          </w:p>
          <w:p w14:paraId="64476D0A" w14:textId="77777777" w:rsidR="00B56878" w:rsidRDefault="00B56878" w:rsidP="004D2B00">
            <w:pPr>
              <w:pStyle w:val="MainText"/>
              <w:numPr>
                <w:ilvl w:val="0"/>
                <w:numId w:val="5"/>
              </w:numPr>
              <w:ind w:left="1560"/>
            </w:pPr>
            <w:r>
              <w:t>surface inlet pits</w:t>
            </w:r>
          </w:p>
          <w:p w14:paraId="232F050E" w14:textId="77777777" w:rsidR="00B56878" w:rsidRDefault="00B56878" w:rsidP="004D2B00">
            <w:pPr>
              <w:pStyle w:val="MainText"/>
              <w:numPr>
                <w:ilvl w:val="0"/>
                <w:numId w:val="5"/>
              </w:numPr>
              <w:ind w:left="1560"/>
            </w:pPr>
            <w:r>
              <w:t>kerb inlet pits</w:t>
            </w:r>
          </w:p>
          <w:p w14:paraId="5DE1BD8E" w14:textId="77777777" w:rsidR="00B56878" w:rsidRDefault="00B56878" w:rsidP="004D2B00">
            <w:pPr>
              <w:pStyle w:val="MainText"/>
              <w:numPr>
                <w:ilvl w:val="0"/>
                <w:numId w:val="5"/>
              </w:numPr>
              <w:ind w:left="1560"/>
            </w:pPr>
            <w:r>
              <w:t>catch drain disposal areas</w:t>
            </w:r>
          </w:p>
          <w:p w14:paraId="3831D7C3" w14:textId="77777777" w:rsidR="00B56878" w:rsidRDefault="00B56878" w:rsidP="004D2B00">
            <w:pPr>
              <w:pStyle w:val="MainText"/>
              <w:numPr>
                <w:ilvl w:val="0"/>
                <w:numId w:val="5"/>
              </w:numPr>
              <w:ind w:left="1560"/>
            </w:pPr>
            <w:r>
              <w:t>culvert inlets and outlets</w:t>
            </w:r>
          </w:p>
          <w:p w14:paraId="6B2F323F" w14:textId="77777777" w:rsidR="00B56878" w:rsidRDefault="00B56878" w:rsidP="004D2B00">
            <w:pPr>
              <w:pStyle w:val="MainText"/>
              <w:numPr>
                <w:ilvl w:val="0"/>
                <w:numId w:val="5"/>
              </w:numPr>
              <w:ind w:left="1560"/>
            </w:pPr>
            <w:r>
              <w:t>minor construction/earthwork sites</w:t>
            </w:r>
          </w:p>
          <w:p w14:paraId="0CA795FF" w14:textId="77777777" w:rsidR="00B56878" w:rsidRDefault="00B56878" w:rsidP="004D2B00">
            <w:pPr>
              <w:pStyle w:val="MainText"/>
              <w:numPr>
                <w:ilvl w:val="0"/>
                <w:numId w:val="5"/>
              </w:numPr>
              <w:ind w:left="1560"/>
            </w:pPr>
            <w:r>
              <w:t>check dams/velocity reducers etc.</w:t>
            </w:r>
          </w:p>
        </w:tc>
        <w:tc>
          <w:tcPr>
            <w:tcW w:w="1941" w:type="dxa"/>
            <w:vAlign w:val="center"/>
          </w:tcPr>
          <w:p w14:paraId="14321BE6" w14:textId="77777777" w:rsidR="00B56878" w:rsidRDefault="00B56878" w:rsidP="00FD515D">
            <w:pPr>
              <w:pStyle w:val="Keywords"/>
              <w:jc w:val="center"/>
            </w:pPr>
            <w:r>
              <w:t>Location of Structure</w:t>
            </w:r>
          </w:p>
        </w:tc>
      </w:tr>
    </w:tbl>
    <w:p w14:paraId="7C935726" w14:textId="77777777" w:rsidR="00FD515D" w:rsidRDefault="00FD515D"/>
    <w:tbl>
      <w:tblPr>
        <w:tblW w:w="10488" w:type="dxa"/>
        <w:tblLayout w:type="fixed"/>
        <w:tblCellMar>
          <w:left w:w="142" w:type="dxa"/>
          <w:right w:w="142" w:type="dxa"/>
        </w:tblCellMar>
        <w:tblLook w:val="0000" w:firstRow="0" w:lastRow="0" w:firstColumn="0" w:lastColumn="0" w:noHBand="0" w:noVBand="0"/>
      </w:tblPr>
      <w:tblGrid>
        <w:gridCol w:w="8547"/>
        <w:gridCol w:w="1941"/>
        <w:tblGridChange w:id="453">
          <w:tblGrid>
            <w:gridCol w:w="8547"/>
            <w:gridCol w:w="1941"/>
          </w:tblGrid>
        </w:tblGridChange>
      </w:tblGrid>
      <w:tr w:rsidR="00B56878" w14:paraId="140A15E6" w14:textId="77777777" w:rsidTr="00FD515D">
        <w:trPr>
          <w:cantSplit/>
        </w:trPr>
        <w:tc>
          <w:tcPr>
            <w:tcW w:w="8547" w:type="dxa"/>
          </w:tcPr>
          <w:p w14:paraId="3B834896" w14:textId="77777777" w:rsidR="00B56878" w:rsidRDefault="00B56878" w:rsidP="004D2B00">
            <w:pPr>
              <w:pStyle w:val="Heading2"/>
              <w:ind w:left="1134" w:hanging="1134"/>
            </w:pPr>
            <w:bookmarkStart w:id="454" w:name="_Toc312571869"/>
            <w:bookmarkStart w:id="455" w:name="_Toc381081550"/>
            <w:bookmarkStart w:id="456" w:name="_Toc486749415"/>
            <w:bookmarkStart w:id="457" w:name="_Toc488733830"/>
            <w:r>
              <w:lastRenderedPageBreak/>
              <w:t>THE LOCATION OF SHAKEDOWN AREAS AND ACCESS STABILISATION</w:t>
            </w:r>
            <w:bookmarkEnd w:id="454"/>
            <w:bookmarkEnd w:id="455"/>
            <w:bookmarkEnd w:id="456"/>
            <w:bookmarkEnd w:id="457"/>
          </w:p>
        </w:tc>
        <w:tc>
          <w:tcPr>
            <w:tcW w:w="1941" w:type="dxa"/>
          </w:tcPr>
          <w:p w14:paraId="36847F08" w14:textId="77777777" w:rsidR="00B56878" w:rsidRDefault="00B56878">
            <w:pPr>
              <w:pStyle w:val="Keywords"/>
            </w:pPr>
          </w:p>
        </w:tc>
      </w:tr>
      <w:tr w:rsidR="00B56878" w14:paraId="0C424C61" w14:textId="77777777" w:rsidTr="004D2B00">
        <w:tblPrEx>
          <w:tblW w:w="10488" w:type="dxa"/>
          <w:tblLayout w:type="fixed"/>
          <w:tblCellMar>
            <w:left w:w="142" w:type="dxa"/>
            <w:right w:w="142" w:type="dxa"/>
          </w:tblCellMar>
          <w:tblLook w:val="0000" w:firstRow="0" w:lastRow="0" w:firstColumn="0" w:lastColumn="0" w:noHBand="0" w:noVBand="0"/>
          <w:tblPrExChange w:id="458" w:author="Monica Borg" w:date="2018-01-23T11:58:00Z">
            <w:tblPrEx>
              <w:tblW w:w="10488" w:type="dxa"/>
              <w:tblLayout w:type="fixed"/>
              <w:tblCellMar>
                <w:left w:w="142" w:type="dxa"/>
                <w:right w:w="142" w:type="dxa"/>
              </w:tblCellMar>
              <w:tblLook w:val="0000" w:firstRow="0" w:lastRow="0" w:firstColumn="0" w:lastColumn="0" w:noHBand="0" w:noVBand="0"/>
            </w:tblPrEx>
          </w:tblPrExChange>
        </w:tblPrEx>
        <w:trPr>
          <w:cantSplit/>
          <w:trPrChange w:id="459" w:author="Monica Borg" w:date="2018-01-23T11:58:00Z">
            <w:trPr>
              <w:cantSplit/>
            </w:trPr>
          </w:trPrChange>
        </w:trPr>
        <w:tc>
          <w:tcPr>
            <w:tcW w:w="8547" w:type="dxa"/>
            <w:tcPrChange w:id="460" w:author="Monica Borg" w:date="2018-01-23T11:58:00Z">
              <w:tcPr>
                <w:tcW w:w="8547" w:type="dxa"/>
              </w:tcPr>
            </w:tcPrChange>
          </w:tcPr>
          <w:p w14:paraId="61F6D0AD" w14:textId="77777777" w:rsidR="00B56878" w:rsidRPr="00FD515D" w:rsidRDefault="00B56878">
            <w:pPr>
              <w:pStyle w:val="Pointed"/>
              <w:tabs>
                <w:tab w:val="clear" w:pos="1276"/>
                <w:tab w:val="left" w:pos="1134"/>
              </w:tabs>
              <w:ind w:left="1134" w:hanging="1134"/>
              <w:jc w:val="both"/>
              <w:pPrChange w:id="461" w:author="Monica Borg" w:date="2018-01-23T11:58:00Z">
                <w:pPr>
                  <w:pStyle w:val="Pointed"/>
                </w:pPr>
              </w:pPrChange>
            </w:pPr>
            <w:r w:rsidRPr="00FD515D">
              <w:t xml:space="preserve">Access to construction sites shall be limited to a maximum of two locations. </w:t>
            </w:r>
          </w:p>
        </w:tc>
        <w:tc>
          <w:tcPr>
            <w:tcW w:w="1941" w:type="dxa"/>
            <w:tcPrChange w:id="462" w:author="Monica Borg" w:date="2018-01-23T11:58:00Z">
              <w:tcPr>
                <w:tcW w:w="1941" w:type="dxa"/>
                <w:vAlign w:val="center"/>
              </w:tcPr>
            </w:tcPrChange>
          </w:tcPr>
          <w:p w14:paraId="54B0588F" w14:textId="77777777" w:rsidR="00B56878" w:rsidRDefault="00B56878">
            <w:pPr>
              <w:pStyle w:val="Keywords"/>
              <w:spacing w:before="360"/>
              <w:pPrChange w:id="463" w:author="Monica Borg" w:date="2018-01-23T11:58:00Z">
                <w:pPr>
                  <w:pStyle w:val="Keywords"/>
                  <w:jc w:val="center"/>
                </w:pPr>
              </w:pPrChange>
            </w:pPr>
            <w:r>
              <w:t>Number of Accesses</w:t>
            </w:r>
          </w:p>
        </w:tc>
      </w:tr>
      <w:tr w:rsidR="00B56878" w14:paraId="0AE0EC9D" w14:textId="77777777" w:rsidTr="004D2B00">
        <w:tblPrEx>
          <w:tblW w:w="10488" w:type="dxa"/>
          <w:tblLayout w:type="fixed"/>
          <w:tblCellMar>
            <w:left w:w="142" w:type="dxa"/>
            <w:right w:w="142" w:type="dxa"/>
          </w:tblCellMar>
          <w:tblLook w:val="0000" w:firstRow="0" w:lastRow="0" w:firstColumn="0" w:lastColumn="0" w:noHBand="0" w:noVBand="0"/>
          <w:tblPrExChange w:id="464" w:author="Monica Borg" w:date="2018-01-23T11:58:00Z">
            <w:tblPrEx>
              <w:tblW w:w="10488" w:type="dxa"/>
              <w:tblLayout w:type="fixed"/>
              <w:tblCellMar>
                <w:left w:w="142" w:type="dxa"/>
                <w:right w:w="142" w:type="dxa"/>
              </w:tblCellMar>
              <w:tblLook w:val="0000" w:firstRow="0" w:lastRow="0" w:firstColumn="0" w:lastColumn="0" w:noHBand="0" w:noVBand="0"/>
            </w:tblPrEx>
          </w:tblPrExChange>
        </w:tblPrEx>
        <w:trPr>
          <w:cantSplit/>
          <w:trPrChange w:id="465" w:author="Monica Borg" w:date="2018-01-23T11:58:00Z">
            <w:trPr>
              <w:cantSplit/>
            </w:trPr>
          </w:trPrChange>
        </w:trPr>
        <w:tc>
          <w:tcPr>
            <w:tcW w:w="8547" w:type="dxa"/>
            <w:tcPrChange w:id="466" w:author="Monica Borg" w:date="2018-01-23T11:58:00Z">
              <w:tcPr>
                <w:tcW w:w="8547" w:type="dxa"/>
              </w:tcPr>
            </w:tcPrChange>
          </w:tcPr>
          <w:p w14:paraId="6678E453" w14:textId="77777777" w:rsidR="00B56878" w:rsidRPr="00FD515D" w:rsidRDefault="00B56878">
            <w:pPr>
              <w:pStyle w:val="Pointed"/>
              <w:tabs>
                <w:tab w:val="clear" w:pos="1276"/>
                <w:tab w:val="left" w:pos="1134"/>
              </w:tabs>
              <w:ind w:left="1134" w:hanging="1134"/>
              <w:jc w:val="both"/>
              <w:pPrChange w:id="467" w:author="Monica Borg" w:date="2018-01-23T11:58:00Z">
                <w:pPr>
                  <w:pStyle w:val="Pointed"/>
                </w:pPr>
              </w:pPrChange>
            </w:pPr>
            <w:r w:rsidRPr="00FD515D">
              <w:t xml:space="preserve">Such access locations and treatment shall require </w:t>
            </w:r>
            <w:r w:rsidR="007E7467" w:rsidRPr="00FD515D">
              <w:t>Local Government</w:t>
            </w:r>
            <w:r w:rsidRPr="00FD515D">
              <w:t xml:space="preserve"> approval and shall form part of the Contractor’s Erosion Control and Stormwater Management Strategy.</w:t>
            </w:r>
          </w:p>
        </w:tc>
        <w:tc>
          <w:tcPr>
            <w:tcW w:w="1941" w:type="dxa"/>
            <w:tcPrChange w:id="468" w:author="Monica Borg" w:date="2018-01-23T11:58:00Z">
              <w:tcPr>
                <w:tcW w:w="1941" w:type="dxa"/>
                <w:vAlign w:val="center"/>
              </w:tcPr>
            </w:tcPrChange>
          </w:tcPr>
          <w:p w14:paraId="46DC421B" w14:textId="77777777" w:rsidR="00B56878" w:rsidRDefault="00B56878">
            <w:pPr>
              <w:pStyle w:val="Keywords"/>
              <w:spacing w:before="360"/>
              <w:pPrChange w:id="469" w:author="Monica Borg" w:date="2018-01-23T11:58:00Z">
                <w:pPr>
                  <w:pStyle w:val="Keywords"/>
                  <w:jc w:val="center"/>
                </w:pPr>
              </w:pPrChange>
            </w:pPr>
            <w:r>
              <w:t>Location Approval</w:t>
            </w:r>
          </w:p>
        </w:tc>
      </w:tr>
      <w:tr w:rsidR="00B56878" w14:paraId="13AF7D13" w14:textId="77777777" w:rsidTr="004D2B00">
        <w:tblPrEx>
          <w:tblW w:w="10488" w:type="dxa"/>
          <w:tblLayout w:type="fixed"/>
          <w:tblCellMar>
            <w:left w:w="142" w:type="dxa"/>
            <w:right w:w="142" w:type="dxa"/>
          </w:tblCellMar>
          <w:tblLook w:val="0000" w:firstRow="0" w:lastRow="0" w:firstColumn="0" w:lastColumn="0" w:noHBand="0" w:noVBand="0"/>
          <w:tblPrExChange w:id="470" w:author="Monica Borg" w:date="2018-01-23T11:58:00Z">
            <w:tblPrEx>
              <w:tblW w:w="10488" w:type="dxa"/>
              <w:tblLayout w:type="fixed"/>
              <w:tblCellMar>
                <w:left w:w="142" w:type="dxa"/>
                <w:right w:w="142" w:type="dxa"/>
              </w:tblCellMar>
              <w:tblLook w:val="0000" w:firstRow="0" w:lastRow="0" w:firstColumn="0" w:lastColumn="0" w:noHBand="0" w:noVBand="0"/>
            </w:tblPrEx>
          </w:tblPrExChange>
        </w:tblPrEx>
        <w:trPr>
          <w:cantSplit/>
          <w:trPrChange w:id="471" w:author="Monica Borg" w:date="2018-01-23T11:58:00Z">
            <w:trPr>
              <w:cantSplit/>
            </w:trPr>
          </w:trPrChange>
        </w:trPr>
        <w:tc>
          <w:tcPr>
            <w:tcW w:w="8547" w:type="dxa"/>
            <w:tcPrChange w:id="472" w:author="Monica Borg" w:date="2018-01-23T11:58:00Z">
              <w:tcPr>
                <w:tcW w:w="8547" w:type="dxa"/>
              </w:tcPr>
            </w:tcPrChange>
          </w:tcPr>
          <w:p w14:paraId="71E1FE9A" w14:textId="77777777" w:rsidR="00B56878" w:rsidRPr="00FD515D" w:rsidRDefault="00B56878">
            <w:pPr>
              <w:pStyle w:val="Pointed"/>
              <w:tabs>
                <w:tab w:val="clear" w:pos="1276"/>
                <w:tab w:val="left" w:pos="1134"/>
              </w:tabs>
              <w:ind w:left="1134" w:hanging="1134"/>
              <w:jc w:val="both"/>
              <w:pPrChange w:id="473" w:author="Monica Borg" w:date="2018-01-23T11:58:00Z">
                <w:pPr>
                  <w:pStyle w:val="Pointed"/>
                </w:pPr>
              </w:pPrChange>
            </w:pPr>
            <w:r w:rsidRPr="00FD515D">
              <w:t xml:space="preserve">Shakedown areas or access stabilisation shall comprise a bed of aggregate on filter cloth or a metal bar cattle grid located at any point where traffic enters or leaves a construction site. </w:t>
            </w:r>
            <w:r w:rsidR="00FD515D">
              <w:t xml:space="preserve"> </w:t>
            </w:r>
            <w:r w:rsidRPr="00FD515D">
              <w:t>Stabilised accesses reduce or eliminate tracking of sediments onto public rights of way or streets.</w:t>
            </w:r>
            <w:r w:rsidR="00FD515D">
              <w:t xml:space="preserve"> </w:t>
            </w:r>
            <w:r w:rsidRPr="00FD515D">
              <w:t xml:space="preserve"> Should such tracking occur the contaminants must be swept of the road way each day or before rain.  Clean off draw bars etc after dumping and before starting journey.</w:t>
            </w:r>
          </w:p>
        </w:tc>
        <w:tc>
          <w:tcPr>
            <w:tcW w:w="1941" w:type="dxa"/>
            <w:tcPrChange w:id="474" w:author="Monica Borg" w:date="2018-01-23T11:58:00Z">
              <w:tcPr>
                <w:tcW w:w="1941" w:type="dxa"/>
                <w:vAlign w:val="center"/>
              </w:tcPr>
            </w:tcPrChange>
          </w:tcPr>
          <w:p w14:paraId="05F1434C" w14:textId="77777777" w:rsidR="00B56878" w:rsidRDefault="00B56878">
            <w:pPr>
              <w:pStyle w:val="Keywords"/>
              <w:spacing w:before="360"/>
              <w:pPrChange w:id="475" w:author="Monica Borg" w:date="2018-01-23T11:58:00Z">
                <w:pPr>
                  <w:pStyle w:val="Keywords"/>
                  <w:jc w:val="center"/>
                </w:pPr>
              </w:pPrChange>
            </w:pPr>
            <w:r>
              <w:t>Types</w:t>
            </w:r>
          </w:p>
        </w:tc>
      </w:tr>
      <w:tr w:rsidR="00B56878" w14:paraId="1E5C3A96" w14:textId="77777777" w:rsidTr="004D2B00">
        <w:tblPrEx>
          <w:tblW w:w="10488" w:type="dxa"/>
          <w:tblLayout w:type="fixed"/>
          <w:tblCellMar>
            <w:left w:w="142" w:type="dxa"/>
            <w:right w:w="142" w:type="dxa"/>
          </w:tblCellMar>
          <w:tblLook w:val="0000" w:firstRow="0" w:lastRow="0" w:firstColumn="0" w:lastColumn="0" w:noHBand="0" w:noVBand="0"/>
          <w:tblPrExChange w:id="476" w:author="Monica Borg" w:date="2018-01-23T11:58:00Z">
            <w:tblPrEx>
              <w:tblW w:w="10488" w:type="dxa"/>
              <w:tblLayout w:type="fixed"/>
              <w:tblCellMar>
                <w:left w:w="142" w:type="dxa"/>
                <w:right w:w="142" w:type="dxa"/>
              </w:tblCellMar>
              <w:tblLook w:val="0000" w:firstRow="0" w:lastRow="0" w:firstColumn="0" w:lastColumn="0" w:noHBand="0" w:noVBand="0"/>
            </w:tblPrEx>
          </w:tblPrExChange>
        </w:tblPrEx>
        <w:trPr>
          <w:cantSplit/>
          <w:trPrChange w:id="477" w:author="Monica Borg" w:date="2018-01-23T11:58:00Z">
            <w:trPr>
              <w:cantSplit/>
            </w:trPr>
          </w:trPrChange>
        </w:trPr>
        <w:tc>
          <w:tcPr>
            <w:tcW w:w="8547" w:type="dxa"/>
            <w:tcPrChange w:id="478" w:author="Monica Borg" w:date="2018-01-23T11:58:00Z">
              <w:tcPr>
                <w:tcW w:w="8547" w:type="dxa"/>
              </w:tcPr>
            </w:tcPrChange>
          </w:tcPr>
          <w:p w14:paraId="4E5DF9CC" w14:textId="77777777" w:rsidR="00B56878" w:rsidRPr="00FD515D" w:rsidRDefault="00B56878">
            <w:pPr>
              <w:pStyle w:val="Pointed"/>
              <w:tabs>
                <w:tab w:val="clear" w:pos="1276"/>
                <w:tab w:val="left" w:pos="1134"/>
              </w:tabs>
              <w:ind w:left="1134" w:hanging="1134"/>
              <w:jc w:val="both"/>
              <w:pPrChange w:id="479" w:author="Monica Borg" w:date="2018-01-23T11:58:00Z">
                <w:pPr>
                  <w:pStyle w:val="Pointed"/>
                </w:pPr>
              </w:pPrChange>
            </w:pPr>
            <w:r w:rsidRPr="00FD515D">
              <w:t xml:space="preserve">If a shaker grid is used, this should be so placed as to ensure the vehicles when crossing the grid have sufficient speed to "shake the mud" or other contaminants such as gravel from the vehicle. </w:t>
            </w:r>
            <w:r w:rsidR="00FD515D">
              <w:t xml:space="preserve"> </w:t>
            </w:r>
            <w:r w:rsidRPr="00FD515D">
              <w:t xml:space="preserve">It must not be placed where the vehicle is slowing to enter a roadway. </w:t>
            </w:r>
            <w:r w:rsidR="00FD515D">
              <w:t xml:space="preserve"> </w:t>
            </w:r>
            <w:r w:rsidRPr="00FD515D">
              <w:t>Cattle grids shall be a minimum length of 7 metres.</w:t>
            </w:r>
          </w:p>
        </w:tc>
        <w:tc>
          <w:tcPr>
            <w:tcW w:w="1941" w:type="dxa"/>
            <w:tcPrChange w:id="480" w:author="Monica Borg" w:date="2018-01-23T11:58:00Z">
              <w:tcPr>
                <w:tcW w:w="1941" w:type="dxa"/>
                <w:vAlign w:val="center"/>
              </w:tcPr>
            </w:tcPrChange>
          </w:tcPr>
          <w:p w14:paraId="0644F449" w14:textId="77777777" w:rsidR="00B56878" w:rsidRDefault="00B56878">
            <w:pPr>
              <w:pStyle w:val="Keywords"/>
              <w:spacing w:before="360"/>
              <w:pPrChange w:id="481" w:author="Monica Borg" w:date="2018-01-23T11:58:00Z">
                <w:pPr>
                  <w:pStyle w:val="Keywords"/>
                  <w:jc w:val="center"/>
                </w:pPr>
              </w:pPrChange>
            </w:pPr>
            <w:r>
              <w:t>Cattle Grid</w:t>
            </w:r>
          </w:p>
        </w:tc>
      </w:tr>
      <w:tr w:rsidR="00B56878" w14:paraId="030AC74A" w14:textId="77777777" w:rsidTr="004D2B00">
        <w:tblPrEx>
          <w:tblW w:w="10488" w:type="dxa"/>
          <w:tblLayout w:type="fixed"/>
          <w:tblCellMar>
            <w:left w:w="142" w:type="dxa"/>
            <w:right w:w="142" w:type="dxa"/>
          </w:tblCellMar>
          <w:tblLook w:val="0000" w:firstRow="0" w:lastRow="0" w:firstColumn="0" w:lastColumn="0" w:noHBand="0" w:noVBand="0"/>
          <w:tblPrExChange w:id="482" w:author="Monica Borg" w:date="2018-01-23T11:58:00Z">
            <w:tblPrEx>
              <w:tblW w:w="10488" w:type="dxa"/>
              <w:tblLayout w:type="fixed"/>
              <w:tblCellMar>
                <w:left w:w="142" w:type="dxa"/>
                <w:right w:w="142" w:type="dxa"/>
              </w:tblCellMar>
              <w:tblLook w:val="0000" w:firstRow="0" w:lastRow="0" w:firstColumn="0" w:lastColumn="0" w:noHBand="0" w:noVBand="0"/>
            </w:tblPrEx>
          </w:tblPrExChange>
        </w:tblPrEx>
        <w:trPr>
          <w:cantSplit/>
          <w:trPrChange w:id="483" w:author="Monica Borg" w:date="2018-01-23T11:58:00Z">
            <w:trPr>
              <w:cantSplit/>
            </w:trPr>
          </w:trPrChange>
        </w:trPr>
        <w:tc>
          <w:tcPr>
            <w:tcW w:w="8547" w:type="dxa"/>
            <w:tcPrChange w:id="484" w:author="Monica Borg" w:date="2018-01-23T11:58:00Z">
              <w:tcPr>
                <w:tcW w:w="8547" w:type="dxa"/>
              </w:tcPr>
            </w:tcPrChange>
          </w:tcPr>
          <w:p w14:paraId="53404A75" w14:textId="77777777" w:rsidR="00B56878" w:rsidRPr="00FD515D" w:rsidRDefault="00B56878">
            <w:pPr>
              <w:pStyle w:val="Pointed"/>
              <w:tabs>
                <w:tab w:val="clear" w:pos="1276"/>
                <w:tab w:val="left" w:pos="1134"/>
              </w:tabs>
              <w:ind w:left="1134" w:hanging="1134"/>
              <w:jc w:val="both"/>
              <w:pPrChange w:id="485" w:author="Monica Borg" w:date="2018-01-23T11:58:00Z">
                <w:pPr>
                  <w:pStyle w:val="Pointed"/>
                </w:pPr>
              </w:pPrChange>
            </w:pPr>
            <w:r w:rsidRPr="00FD515D">
              <w:t>A stabilised access comprises a vehicular pathway suitably constructed to facilitate the collection of any site debris in order to prevent such material leaving the site.  Stabilised accesses are generally used on small sites.</w:t>
            </w:r>
            <w:r w:rsidR="00FD515D">
              <w:t xml:space="preserve"> </w:t>
            </w:r>
            <w:r w:rsidRPr="00FD515D">
              <w:t xml:space="preserve"> The entrance shall be at least 15 metres long with a minimum width of 3 metres for a one way entrance and 6 metres for a two way entrance.</w:t>
            </w:r>
          </w:p>
        </w:tc>
        <w:tc>
          <w:tcPr>
            <w:tcW w:w="1941" w:type="dxa"/>
            <w:tcPrChange w:id="486" w:author="Monica Borg" w:date="2018-01-23T11:58:00Z">
              <w:tcPr>
                <w:tcW w:w="1941" w:type="dxa"/>
                <w:vAlign w:val="center"/>
              </w:tcPr>
            </w:tcPrChange>
          </w:tcPr>
          <w:p w14:paraId="64754CA8" w14:textId="77777777" w:rsidR="00B56878" w:rsidRDefault="00B56878">
            <w:pPr>
              <w:pStyle w:val="Keywords"/>
              <w:spacing w:before="360"/>
              <w:pPrChange w:id="487" w:author="Monica Borg" w:date="2018-01-23T11:58:00Z">
                <w:pPr>
                  <w:pStyle w:val="Keywords"/>
                  <w:jc w:val="center"/>
                </w:pPr>
              </w:pPrChange>
            </w:pPr>
            <w:r>
              <w:t>Stabilised Access</w:t>
            </w:r>
          </w:p>
        </w:tc>
      </w:tr>
      <w:tr w:rsidR="00B56878" w14:paraId="294DFB81" w14:textId="77777777" w:rsidTr="004D2B00">
        <w:tblPrEx>
          <w:tblW w:w="10488" w:type="dxa"/>
          <w:tblLayout w:type="fixed"/>
          <w:tblCellMar>
            <w:left w:w="142" w:type="dxa"/>
            <w:right w:w="142" w:type="dxa"/>
          </w:tblCellMar>
          <w:tblLook w:val="0000" w:firstRow="0" w:lastRow="0" w:firstColumn="0" w:lastColumn="0" w:noHBand="0" w:noVBand="0"/>
          <w:tblPrExChange w:id="488" w:author="Monica Borg" w:date="2018-01-23T11:58:00Z">
            <w:tblPrEx>
              <w:tblW w:w="10488" w:type="dxa"/>
              <w:tblLayout w:type="fixed"/>
              <w:tblCellMar>
                <w:left w:w="142" w:type="dxa"/>
                <w:right w:w="142" w:type="dxa"/>
              </w:tblCellMar>
              <w:tblLook w:val="0000" w:firstRow="0" w:lastRow="0" w:firstColumn="0" w:lastColumn="0" w:noHBand="0" w:noVBand="0"/>
            </w:tblPrEx>
          </w:tblPrExChange>
        </w:tblPrEx>
        <w:trPr>
          <w:cantSplit/>
          <w:trPrChange w:id="489" w:author="Monica Borg" w:date="2018-01-23T11:58:00Z">
            <w:trPr>
              <w:cantSplit/>
            </w:trPr>
          </w:trPrChange>
        </w:trPr>
        <w:tc>
          <w:tcPr>
            <w:tcW w:w="8547" w:type="dxa"/>
            <w:tcPrChange w:id="490" w:author="Monica Borg" w:date="2018-01-23T11:58:00Z">
              <w:tcPr>
                <w:tcW w:w="8547" w:type="dxa"/>
              </w:tcPr>
            </w:tcPrChange>
          </w:tcPr>
          <w:p w14:paraId="4F8C17D5" w14:textId="77777777" w:rsidR="00B56878" w:rsidRPr="00FD515D" w:rsidRDefault="00B56878">
            <w:pPr>
              <w:pStyle w:val="Pointed"/>
              <w:tabs>
                <w:tab w:val="clear" w:pos="1276"/>
                <w:tab w:val="left" w:pos="1134"/>
              </w:tabs>
              <w:ind w:left="1134" w:hanging="1134"/>
              <w:jc w:val="both"/>
              <w:pPrChange w:id="491" w:author="Monica Borg" w:date="2018-01-23T11:58:00Z">
                <w:pPr>
                  <w:pStyle w:val="Pointed"/>
                </w:pPr>
              </w:pPrChange>
            </w:pPr>
            <w:r w:rsidRPr="00FD515D">
              <w:t>Surface water flowing to the street entrance/exit must be piped under the access, or a berm constructed to direct surface flow away from the exit.</w:t>
            </w:r>
          </w:p>
        </w:tc>
        <w:tc>
          <w:tcPr>
            <w:tcW w:w="1941" w:type="dxa"/>
            <w:tcPrChange w:id="492" w:author="Monica Borg" w:date="2018-01-23T11:58:00Z">
              <w:tcPr>
                <w:tcW w:w="1941" w:type="dxa"/>
                <w:vAlign w:val="center"/>
              </w:tcPr>
            </w:tcPrChange>
          </w:tcPr>
          <w:p w14:paraId="4C7B17D4" w14:textId="77777777" w:rsidR="00B56878" w:rsidRDefault="00B56878">
            <w:pPr>
              <w:pStyle w:val="Keywords"/>
              <w:spacing w:before="360"/>
              <w:pPrChange w:id="493" w:author="Monica Borg" w:date="2018-01-23T11:58:00Z">
                <w:pPr>
                  <w:pStyle w:val="Keywords"/>
                  <w:jc w:val="center"/>
                </w:pPr>
              </w:pPrChange>
            </w:pPr>
            <w:r>
              <w:t>Flow Control</w:t>
            </w:r>
          </w:p>
        </w:tc>
      </w:tr>
    </w:tbl>
    <w:p w14:paraId="2FB65563" w14:textId="77777777" w:rsidR="00FD515D" w:rsidRDefault="00FD515D"/>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7B36E99B" w14:textId="77777777" w:rsidTr="00FD515D">
        <w:trPr>
          <w:cantSplit/>
        </w:trPr>
        <w:tc>
          <w:tcPr>
            <w:tcW w:w="8547" w:type="dxa"/>
          </w:tcPr>
          <w:p w14:paraId="00F6826C" w14:textId="77777777" w:rsidR="00B56878" w:rsidRDefault="00B56878" w:rsidP="004D2B00">
            <w:pPr>
              <w:pStyle w:val="Heading2"/>
              <w:tabs>
                <w:tab w:val="clear" w:pos="1080"/>
                <w:tab w:val="left" w:pos="1276"/>
              </w:tabs>
            </w:pPr>
            <w:bookmarkStart w:id="494" w:name="_Toc312571870"/>
            <w:bookmarkStart w:id="495" w:name="_Toc381081551"/>
            <w:bookmarkStart w:id="496" w:name="_Toc486749416"/>
            <w:bookmarkStart w:id="497" w:name="_Toc488733831"/>
            <w:r>
              <w:t>WIND EROSION/DUST CONTROL</w:t>
            </w:r>
            <w:bookmarkEnd w:id="494"/>
            <w:bookmarkEnd w:id="495"/>
            <w:bookmarkEnd w:id="496"/>
            <w:bookmarkEnd w:id="497"/>
          </w:p>
        </w:tc>
        <w:tc>
          <w:tcPr>
            <w:tcW w:w="1941" w:type="dxa"/>
            <w:vAlign w:val="center"/>
          </w:tcPr>
          <w:p w14:paraId="0BF61958" w14:textId="77777777" w:rsidR="00B56878" w:rsidRDefault="00B56878" w:rsidP="00FD515D">
            <w:pPr>
              <w:pStyle w:val="Keywords"/>
              <w:jc w:val="center"/>
            </w:pPr>
          </w:p>
        </w:tc>
      </w:tr>
      <w:tr w:rsidR="00B56878" w14:paraId="60830BD4" w14:textId="77777777" w:rsidTr="00FD515D">
        <w:trPr>
          <w:cantSplit/>
        </w:trPr>
        <w:tc>
          <w:tcPr>
            <w:tcW w:w="8547" w:type="dxa"/>
          </w:tcPr>
          <w:p w14:paraId="04ACE433" w14:textId="77777777" w:rsidR="00B56878" w:rsidRDefault="002005B4" w:rsidP="004452B1">
            <w:pPr>
              <w:pStyle w:val="Pointed"/>
            </w:pPr>
            <w:r>
              <w:t>There shall be no visible dust emissions from the site</w:t>
            </w:r>
            <w:r w:rsidR="005E4797">
              <w:t>.</w:t>
            </w:r>
          </w:p>
        </w:tc>
        <w:tc>
          <w:tcPr>
            <w:tcW w:w="1941" w:type="dxa"/>
            <w:vAlign w:val="center"/>
          </w:tcPr>
          <w:p w14:paraId="77BB1E37" w14:textId="77777777" w:rsidR="00B56878" w:rsidRDefault="002005B4">
            <w:pPr>
              <w:pStyle w:val="Keywords"/>
              <w:pPrChange w:id="498" w:author="Monica Borg" w:date="2018-01-23T11:59:00Z">
                <w:pPr>
                  <w:pStyle w:val="Keywords"/>
                  <w:jc w:val="center"/>
                </w:pPr>
              </w:pPrChange>
            </w:pPr>
            <w:r>
              <w:t>Dust emission</w:t>
            </w:r>
          </w:p>
        </w:tc>
      </w:tr>
      <w:tr w:rsidR="00B56878" w14:paraId="35E75473" w14:textId="77777777" w:rsidTr="00FD515D">
        <w:trPr>
          <w:cantSplit/>
        </w:trPr>
        <w:tc>
          <w:tcPr>
            <w:tcW w:w="8547" w:type="dxa"/>
          </w:tcPr>
          <w:p w14:paraId="1E69BAEE" w14:textId="77777777" w:rsidR="00B56878" w:rsidRDefault="00B56878" w:rsidP="004452B1">
            <w:pPr>
              <w:pStyle w:val="Pointed"/>
            </w:pPr>
            <w:r>
              <w:t>Various measures are available to minimise such emissions, including:-</w:t>
            </w:r>
          </w:p>
          <w:p w14:paraId="5934FA0D" w14:textId="77777777" w:rsidR="00B56878" w:rsidRDefault="00B56878">
            <w:pPr>
              <w:tabs>
                <w:tab w:val="left" w:pos="483"/>
                <w:tab w:val="left" w:pos="1134"/>
              </w:tabs>
              <w:ind w:left="1134" w:hanging="1134"/>
            </w:pPr>
          </w:p>
          <w:p w14:paraId="6069AA66" w14:textId="77777777" w:rsidR="00B56878" w:rsidRDefault="00B56878" w:rsidP="004D2B00">
            <w:pPr>
              <w:pStyle w:val="indenta"/>
              <w:tabs>
                <w:tab w:val="clear" w:pos="720"/>
                <w:tab w:val="left" w:pos="1418"/>
              </w:tabs>
              <w:ind w:left="1985" w:hanging="1985"/>
            </w:pPr>
            <w:r>
              <w:tab/>
              <w:t>(a)</w:t>
            </w:r>
            <w:r>
              <w:tab/>
              <w:t>limiting the area of lands exposed to erosive forces through phasing works/progressive revegetation and/or provision of a protective ground cover and/or keeping the ground surface damp (not wet); and/or</w:t>
            </w:r>
          </w:p>
          <w:p w14:paraId="50BAF78D" w14:textId="33F106E4" w:rsidR="00B56878" w:rsidRDefault="00B56878" w:rsidP="004D2B00">
            <w:pPr>
              <w:pStyle w:val="indenta"/>
              <w:tabs>
                <w:tab w:val="clear" w:pos="720"/>
                <w:tab w:val="left" w:pos="1418"/>
              </w:tabs>
              <w:ind w:left="1985" w:hanging="1985"/>
            </w:pPr>
            <w:r>
              <w:tab/>
              <w:t>(b)</w:t>
            </w:r>
            <w:r>
              <w:tab/>
              <w:t xml:space="preserve">on building sites, installing a barrier fence on the windward side - effective to a distance of 15 times its height, assuming an acceptable soil flux of 5 grams per metre per second.  See </w:t>
            </w:r>
            <w:r w:rsidR="004452B1">
              <w:fldChar w:fldCharType="begin"/>
            </w:r>
            <w:r w:rsidR="004452B1">
              <w:instrText xml:space="preserve"> REF _Ref461442086 \h </w:instrText>
            </w:r>
            <w:r w:rsidR="004D2B00">
              <w:instrText xml:space="preserve"> \* MERGEFORMAT </w:instrText>
            </w:r>
            <w:r w:rsidR="004452B1">
              <w:fldChar w:fldCharType="separate"/>
            </w:r>
            <w:r w:rsidR="004452B1" w:rsidRPr="004452B1">
              <w:t xml:space="preserve">Figure D07. </w:t>
            </w:r>
            <w:r w:rsidR="004452B1" w:rsidRPr="004452B1">
              <w:rPr>
                <w:noProof/>
              </w:rPr>
              <w:t>14</w:t>
            </w:r>
            <w:r w:rsidR="004452B1" w:rsidRPr="004452B1">
              <w:t>.</w:t>
            </w:r>
            <w:r w:rsidR="004452B1" w:rsidRPr="004452B1">
              <w:rPr>
                <w:noProof/>
              </w:rPr>
              <w:t>1</w:t>
            </w:r>
            <w:r w:rsidR="004452B1" w:rsidRPr="004452B1">
              <w:t xml:space="preserve"> - Pollution Control</w:t>
            </w:r>
            <w:r w:rsidR="004452B1">
              <w:fldChar w:fldCharType="end"/>
            </w:r>
            <w:r>
              <w:t>.</w:t>
            </w:r>
          </w:p>
        </w:tc>
        <w:tc>
          <w:tcPr>
            <w:tcW w:w="1941" w:type="dxa"/>
            <w:vAlign w:val="center"/>
          </w:tcPr>
          <w:p w14:paraId="2FB7B6AA" w14:textId="77777777" w:rsidR="00B56878" w:rsidRDefault="00B56878">
            <w:pPr>
              <w:pStyle w:val="Keywords"/>
              <w:pPrChange w:id="499" w:author="Monica Borg" w:date="2018-01-23T11:59:00Z">
                <w:pPr>
                  <w:pStyle w:val="Keywords"/>
                  <w:jc w:val="center"/>
                </w:pPr>
              </w:pPrChange>
            </w:pPr>
            <w:r>
              <w:t>Treatments</w:t>
            </w:r>
          </w:p>
        </w:tc>
      </w:tr>
      <w:tr w:rsidR="00B56878" w:rsidRPr="004452B1" w14:paraId="7E971CB5" w14:textId="77777777" w:rsidTr="00FD515D">
        <w:trPr>
          <w:cantSplit/>
        </w:trPr>
        <w:tc>
          <w:tcPr>
            <w:tcW w:w="8547" w:type="dxa"/>
          </w:tcPr>
          <w:p w14:paraId="069F9E91" w14:textId="77777777" w:rsidR="00B56878" w:rsidRPr="004452B1" w:rsidRDefault="00B56878" w:rsidP="004D2B00">
            <w:pPr>
              <w:pStyle w:val="Pointed"/>
              <w:ind w:left="1276" w:hanging="1276"/>
            </w:pPr>
            <w:r w:rsidRPr="004452B1">
              <w:t>All works within the site shall be dampened to suppress nuisance dust emissions from the site during construction activities.</w:t>
            </w:r>
          </w:p>
        </w:tc>
        <w:tc>
          <w:tcPr>
            <w:tcW w:w="1941" w:type="dxa"/>
          </w:tcPr>
          <w:p w14:paraId="3492CB89" w14:textId="77777777" w:rsidR="00B56878" w:rsidRPr="004452B1" w:rsidRDefault="00B56878">
            <w:pPr>
              <w:pStyle w:val="Keywords"/>
              <w:rPr>
                <w:b w:val="0"/>
              </w:rPr>
            </w:pPr>
          </w:p>
        </w:tc>
      </w:tr>
    </w:tbl>
    <w:p w14:paraId="06355913" w14:textId="77777777" w:rsidR="00B56878" w:rsidRDefault="00B56878">
      <w:pPr>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pPr>
    </w:p>
    <w:p w14:paraId="47A6D132" w14:textId="77777777" w:rsidR="004452B1" w:rsidRPr="00FB31E5" w:rsidRDefault="004452B1" w:rsidP="004452B1">
      <w:pPr>
        <w:pStyle w:val="Caption"/>
        <w:jc w:val="left"/>
        <w:rPr>
          <w:b/>
          <w:sz w:val="20"/>
          <w:rPrChange w:id="500" w:author="Scott McDonald" w:date="2017-07-25T07:50:00Z">
            <w:rPr/>
          </w:rPrChange>
        </w:rPr>
      </w:pPr>
      <w:bookmarkStart w:id="501" w:name="_Ref461442086"/>
      <w:r w:rsidRPr="00FB31E5">
        <w:rPr>
          <w:b/>
          <w:sz w:val="20"/>
          <w:rPrChange w:id="502" w:author="Scott McDonald" w:date="2017-07-25T07:50:00Z">
            <w:rPr/>
          </w:rPrChange>
        </w:rPr>
        <w:lastRenderedPageBreak/>
        <w:t xml:space="preserve">Figure D07. </w:t>
      </w:r>
      <w:r w:rsidR="008131E1" w:rsidRPr="00FB31E5">
        <w:rPr>
          <w:b/>
          <w:sz w:val="20"/>
          <w:rPrChange w:id="503" w:author="Scott McDonald" w:date="2017-07-25T07:50:00Z">
            <w:rPr/>
          </w:rPrChange>
        </w:rPr>
        <w:fldChar w:fldCharType="begin"/>
      </w:r>
      <w:r w:rsidR="008131E1" w:rsidRPr="00FB31E5">
        <w:rPr>
          <w:b/>
          <w:sz w:val="20"/>
          <w:rPrChange w:id="504" w:author="Scott McDonald" w:date="2017-07-25T07:50:00Z">
            <w:rPr/>
          </w:rPrChange>
        </w:rPr>
        <w:instrText xml:space="preserve"> STYLEREF 2 \s </w:instrText>
      </w:r>
      <w:r w:rsidR="008131E1" w:rsidRPr="00FB31E5">
        <w:rPr>
          <w:b/>
          <w:sz w:val="20"/>
          <w:rPrChange w:id="505" w:author="Scott McDonald" w:date="2017-07-25T07:50:00Z">
            <w:rPr>
              <w:noProof/>
            </w:rPr>
          </w:rPrChange>
        </w:rPr>
        <w:fldChar w:fldCharType="separate"/>
      </w:r>
      <w:r w:rsidR="0064797A" w:rsidRPr="00FB31E5">
        <w:rPr>
          <w:b/>
          <w:noProof/>
          <w:sz w:val="20"/>
          <w:rPrChange w:id="506" w:author="Scott McDonald" w:date="2017-07-25T07:50:00Z">
            <w:rPr>
              <w:noProof/>
            </w:rPr>
          </w:rPrChange>
        </w:rPr>
        <w:t>14</w:t>
      </w:r>
      <w:r w:rsidR="008131E1" w:rsidRPr="00FB31E5">
        <w:rPr>
          <w:b/>
          <w:noProof/>
          <w:sz w:val="20"/>
          <w:rPrChange w:id="507" w:author="Scott McDonald" w:date="2017-07-25T07:50:00Z">
            <w:rPr>
              <w:noProof/>
            </w:rPr>
          </w:rPrChange>
        </w:rPr>
        <w:fldChar w:fldCharType="end"/>
      </w:r>
      <w:r w:rsidR="0064797A" w:rsidRPr="00FB31E5">
        <w:rPr>
          <w:b/>
          <w:sz w:val="20"/>
          <w:rPrChange w:id="508" w:author="Scott McDonald" w:date="2017-07-25T07:50:00Z">
            <w:rPr/>
          </w:rPrChange>
        </w:rPr>
        <w:t>.</w:t>
      </w:r>
      <w:r w:rsidR="005524F6" w:rsidRPr="00FB31E5">
        <w:rPr>
          <w:b/>
          <w:sz w:val="20"/>
          <w:rPrChange w:id="509" w:author="Scott McDonald" w:date="2017-07-25T07:50:00Z">
            <w:rPr/>
          </w:rPrChange>
        </w:rPr>
        <w:fldChar w:fldCharType="begin"/>
      </w:r>
      <w:r w:rsidR="005524F6" w:rsidRPr="00FB31E5">
        <w:rPr>
          <w:b/>
          <w:sz w:val="20"/>
          <w:rPrChange w:id="510" w:author="Scott McDonald" w:date="2017-07-25T07:50:00Z">
            <w:rPr/>
          </w:rPrChange>
        </w:rPr>
        <w:instrText xml:space="preserve"> SEQ Figure_D07. \* ARABIC \s 2 </w:instrText>
      </w:r>
      <w:r w:rsidR="005524F6" w:rsidRPr="00FB31E5">
        <w:rPr>
          <w:b/>
          <w:sz w:val="20"/>
          <w:rPrChange w:id="511" w:author="Scott McDonald" w:date="2017-07-25T07:50:00Z">
            <w:rPr>
              <w:noProof/>
            </w:rPr>
          </w:rPrChange>
        </w:rPr>
        <w:fldChar w:fldCharType="separate"/>
      </w:r>
      <w:r w:rsidR="0064797A" w:rsidRPr="00FB31E5">
        <w:rPr>
          <w:b/>
          <w:noProof/>
          <w:sz w:val="20"/>
          <w:rPrChange w:id="512" w:author="Scott McDonald" w:date="2017-07-25T07:50:00Z">
            <w:rPr>
              <w:noProof/>
            </w:rPr>
          </w:rPrChange>
        </w:rPr>
        <w:t>1</w:t>
      </w:r>
      <w:r w:rsidR="005524F6" w:rsidRPr="00FB31E5">
        <w:rPr>
          <w:b/>
          <w:noProof/>
          <w:sz w:val="20"/>
          <w:rPrChange w:id="513" w:author="Scott McDonald" w:date="2017-07-25T07:50:00Z">
            <w:rPr>
              <w:noProof/>
            </w:rPr>
          </w:rPrChange>
        </w:rPr>
        <w:fldChar w:fldCharType="end"/>
      </w:r>
      <w:r w:rsidRPr="00FB31E5">
        <w:rPr>
          <w:b/>
          <w:sz w:val="20"/>
          <w:rPrChange w:id="514" w:author="Scott McDonald" w:date="2017-07-25T07:50:00Z">
            <w:rPr/>
          </w:rPrChange>
        </w:rPr>
        <w:t xml:space="preserve"> - Pollution Control</w:t>
      </w:r>
      <w:bookmarkEnd w:id="501"/>
    </w:p>
    <w:p w14:paraId="65B433D8" w14:textId="77777777" w:rsidR="00B56878" w:rsidRDefault="005022BD" w:rsidP="000736A5">
      <w:pPr>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pPr>
      <w:r>
        <w:rPr>
          <w:noProof/>
          <w:lang w:eastAsia="en-AU"/>
        </w:rPr>
        <w:drawing>
          <wp:inline distT="0" distB="0" distL="0" distR="0" wp14:anchorId="1025CC6A" wp14:editId="151FC4DE">
            <wp:extent cx="4349115" cy="2016760"/>
            <wp:effectExtent l="0" t="0" r="0" b="254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r="6000" b="25729"/>
                    <a:stretch>
                      <a:fillRect/>
                    </a:stretch>
                  </pic:blipFill>
                  <pic:spPr bwMode="auto">
                    <a:xfrm>
                      <a:off x="0" y="0"/>
                      <a:ext cx="4349115" cy="2016760"/>
                    </a:xfrm>
                    <a:prstGeom prst="rect">
                      <a:avLst/>
                    </a:prstGeom>
                    <a:noFill/>
                    <a:ln>
                      <a:noFill/>
                    </a:ln>
                  </pic:spPr>
                </pic:pic>
              </a:graphicData>
            </a:graphic>
          </wp:inline>
        </w:drawing>
      </w:r>
    </w:p>
    <w:tbl>
      <w:tblPr>
        <w:tblW w:w="10488" w:type="dxa"/>
        <w:tblLayout w:type="fixed"/>
        <w:tblCellMar>
          <w:left w:w="142" w:type="dxa"/>
          <w:right w:w="142" w:type="dxa"/>
        </w:tblCellMar>
        <w:tblLook w:val="0000" w:firstRow="0" w:lastRow="0" w:firstColumn="0" w:lastColumn="0" w:noHBand="0" w:noVBand="0"/>
      </w:tblPr>
      <w:tblGrid>
        <w:gridCol w:w="8547"/>
        <w:gridCol w:w="1941"/>
        <w:tblGridChange w:id="515">
          <w:tblGrid>
            <w:gridCol w:w="8547"/>
            <w:gridCol w:w="1941"/>
          </w:tblGrid>
        </w:tblGridChange>
      </w:tblGrid>
      <w:tr w:rsidR="00B56878" w14:paraId="212A9E30" w14:textId="77777777" w:rsidTr="004452B1">
        <w:trPr>
          <w:cantSplit/>
        </w:trPr>
        <w:tc>
          <w:tcPr>
            <w:tcW w:w="8547" w:type="dxa"/>
          </w:tcPr>
          <w:p w14:paraId="4D35C6A6" w14:textId="77777777" w:rsidR="00B56878" w:rsidRDefault="00B56878" w:rsidP="004D2B00">
            <w:pPr>
              <w:pStyle w:val="Heading2"/>
              <w:tabs>
                <w:tab w:val="clear" w:pos="1080"/>
                <w:tab w:val="left" w:pos="1134"/>
              </w:tabs>
            </w:pPr>
            <w:bookmarkStart w:id="516" w:name="_Toc312571871"/>
            <w:bookmarkStart w:id="517" w:name="_Toc381081552"/>
            <w:bookmarkStart w:id="518" w:name="_Toc486749417"/>
            <w:bookmarkStart w:id="519" w:name="_Toc488733832"/>
            <w:r>
              <w:t>REQUIREMENTS FOR BUILDING SITES</w:t>
            </w:r>
            <w:bookmarkEnd w:id="516"/>
            <w:bookmarkEnd w:id="517"/>
            <w:bookmarkEnd w:id="518"/>
            <w:bookmarkEnd w:id="519"/>
          </w:p>
        </w:tc>
        <w:tc>
          <w:tcPr>
            <w:tcW w:w="1941" w:type="dxa"/>
            <w:vAlign w:val="center"/>
          </w:tcPr>
          <w:p w14:paraId="2312BEB3" w14:textId="77777777" w:rsidR="00B56878" w:rsidRDefault="00B56878" w:rsidP="004452B1">
            <w:pPr>
              <w:pStyle w:val="Keywords"/>
              <w:jc w:val="center"/>
            </w:pPr>
          </w:p>
        </w:tc>
      </w:tr>
      <w:tr w:rsidR="00B56878" w14:paraId="1E73B20D" w14:textId="77777777" w:rsidTr="004452B1">
        <w:trPr>
          <w:cantSplit/>
        </w:trPr>
        <w:tc>
          <w:tcPr>
            <w:tcW w:w="8547" w:type="dxa"/>
          </w:tcPr>
          <w:p w14:paraId="7B036403" w14:textId="77777777" w:rsidR="00B56878" w:rsidRPr="004452B1" w:rsidRDefault="00B56878">
            <w:pPr>
              <w:pStyle w:val="Pointed"/>
              <w:ind w:left="1134" w:hanging="1134"/>
              <w:jc w:val="both"/>
              <w:pPrChange w:id="520" w:author="Monica Borg" w:date="2018-01-23T11:59:00Z">
                <w:pPr>
                  <w:pStyle w:val="Pointed"/>
                </w:pPr>
              </w:pPrChange>
            </w:pPr>
            <w:r w:rsidRPr="004452B1">
              <w:t>The clearing of vegetation and preparation of building pads is to be undertaken in the last stages of the development when the majority of the site has been effectively revegetated.</w:t>
            </w:r>
          </w:p>
        </w:tc>
        <w:tc>
          <w:tcPr>
            <w:tcW w:w="1941" w:type="dxa"/>
            <w:vAlign w:val="center"/>
          </w:tcPr>
          <w:p w14:paraId="4C20B95B" w14:textId="77777777" w:rsidR="00B56878" w:rsidRDefault="00B56878">
            <w:pPr>
              <w:pStyle w:val="Keywords"/>
              <w:spacing w:before="0"/>
              <w:pPrChange w:id="521" w:author="Monica Borg" w:date="2018-01-23T12:00:00Z">
                <w:pPr>
                  <w:pStyle w:val="Keywords"/>
                  <w:jc w:val="center"/>
                </w:pPr>
              </w:pPrChange>
            </w:pPr>
            <w:r>
              <w:t>Site Clearing</w:t>
            </w:r>
          </w:p>
        </w:tc>
      </w:tr>
      <w:tr w:rsidR="00B56878" w14:paraId="40960580" w14:textId="77777777" w:rsidTr="004452B1">
        <w:trPr>
          <w:cantSplit/>
        </w:trPr>
        <w:tc>
          <w:tcPr>
            <w:tcW w:w="8547" w:type="dxa"/>
          </w:tcPr>
          <w:p w14:paraId="578255F7" w14:textId="77777777" w:rsidR="00B56878" w:rsidRPr="004452B1" w:rsidRDefault="00B56878">
            <w:pPr>
              <w:pStyle w:val="Pointed"/>
              <w:ind w:left="1134" w:hanging="1134"/>
              <w:jc w:val="both"/>
              <w:pPrChange w:id="522" w:author="Monica Borg" w:date="2018-01-23T11:59:00Z">
                <w:pPr>
                  <w:pStyle w:val="Pointed"/>
                </w:pPr>
              </w:pPrChange>
            </w:pPr>
            <w:r w:rsidRPr="004452B1">
              <w:t>When the development calls for the construction of a number of buildings, the sediment trap/s and other appropriate sediment controls shall remain operational.</w:t>
            </w:r>
          </w:p>
        </w:tc>
        <w:tc>
          <w:tcPr>
            <w:tcW w:w="1941" w:type="dxa"/>
            <w:vAlign w:val="center"/>
          </w:tcPr>
          <w:p w14:paraId="3E28DC3E" w14:textId="77777777" w:rsidR="00B56878" w:rsidRDefault="00B56878">
            <w:pPr>
              <w:pStyle w:val="Keywords"/>
              <w:spacing w:before="120"/>
              <w:pPrChange w:id="523" w:author="Monica Borg" w:date="2018-01-23T12:00:00Z">
                <w:pPr>
                  <w:pStyle w:val="Keywords"/>
                  <w:jc w:val="center"/>
                </w:pPr>
              </w:pPrChange>
            </w:pPr>
            <w:r>
              <w:t>Development Control</w:t>
            </w:r>
          </w:p>
        </w:tc>
      </w:tr>
      <w:tr w:rsidR="00B56878" w14:paraId="5051C804" w14:textId="77777777" w:rsidTr="004452B1">
        <w:trPr>
          <w:cantSplit/>
        </w:trPr>
        <w:tc>
          <w:tcPr>
            <w:tcW w:w="8547" w:type="dxa"/>
          </w:tcPr>
          <w:p w14:paraId="565DC435" w14:textId="77777777" w:rsidR="00B56878" w:rsidRPr="004452B1" w:rsidRDefault="00B56878">
            <w:pPr>
              <w:pStyle w:val="Pointed"/>
              <w:ind w:left="1134" w:hanging="1134"/>
              <w:jc w:val="both"/>
              <w:pPrChange w:id="524" w:author="Monica Borg" w:date="2018-01-23T11:59:00Z">
                <w:pPr>
                  <w:pStyle w:val="Pointed"/>
                </w:pPr>
              </w:pPrChange>
            </w:pPr>
            <w:r w:rsidRPr="004452B1">
              <w:t>Cross/catch drains shall be installed on long or steep unpaved driveways, disposing run-off to stable areas.</w:t>
            </w:r>
          </w:p>
        </w:tc>
        <w:tc>
          <w:tcPr>
            <w:tcW w:w="1941" w:type="dxa"/>
            <w:vAlign w:val="center"/>
          </w:tcPr>
          <w:p w14:paraId="663D14BF" w14:textId="77777777" w:rsidR="00B56878" w:rsidRDefault="00B56878">
            <w:pPr>
              <w:pStyle w:val="Keywords"/>
              <w:spacing w:before="120"/>
              <w:pPrChange w:id="525" w:author="Monica Borg" w:date="2018-01-23T12:00:00Z">
                <w:pPr>
                  <w:pStyle w:val="Keywords"/>
                  <w:jc w:val="center"/>
                </w:pPr>
              </w:pPrChange>
            </w:pPr>
            <w:r>
              <w:t>Driveway Control</w:t>
            </w:r>
          </w:p>
        </w:tc>
      </w:tr>
      <w:tr w:rsidR="00B56878" w14:paraId="507BB575" w14:textId="77777777" w:rsidTr="004D2B00">
        <w:tblPrEx>
          <w:tblW w:w="10488" w:type="dxa"/>
          <w:tblLayout w:type="fixed"/>
          <w:tblCellMar>
            <w:left w:w="142" w:type="dxa"/>
            <w:right w:w="142" w:type="dxa"/>
          </w:tblCellMar>
          <w:tblLook w:val="0000" w:firstRow="0" w:lastRow="0" w:firstColumn="0" w:lastColumn="0" w:noHBand="0" w:noVBand="0"/>
          <w:tblPrExChange w:id="526" w:author="Monica Borg" w:date="2018-01-23T12:00:00Z">
            <w:tblPrEx>
              <w:tblW w:w="10488" w:type="dxa"/>
              <w:tblLayout w:type="fixed"/>
              <w:tblCellMar>
                <w:left w:w="142" w:type="dxa"/>
                <w:right w:w="142" w:type="dxa"/>
              </w:tblCellMar>
              <w:tblLook w:val="0000" w:firstRow="0" w:lastRow="0" w:firstColumn="0" w:lastColumn="0" w:noHBand="0" w:noVBand="0"/>
            </w:tblPrEx>
          </w:tblPrExChange>
        </w:tblPrEx>
        <w:trPr>
          <w:cantSplit/>
          <w:trPrChange w:id="527" w:author="Monica Borg" w:date="2018-01-23T12:00:00Z">
            <w:trPr>
              <w:cantSplit/>
            </w:trPr>
          </w:trPrChange>
        </w:trPr>
        <w:tc>
          <w:tcPr>
            <w:tcW w:w="8547" w:type="dxa"/>
            <w:tcPrChange w:id="528" w:author="Monica Borg" w:date="2018-01-23T12:00:00Z">
              <w:tcPr>
                <w:tcW w:w="8547" w:type="dxa"/>
              </w:tcPr>
            </w:tcPrChange>
          </w:tcPr>
          <w:p w14:paraId="6C73191E" w14:textId="77777777" w:rsidR="00B56878" w:rsidRDefault="004452B1" w:rsidP="004452B1">
            <w:pPr>
              <w:pStyle w:val="Pointed"/>
            </w:pPr>
            <w:r>
              <w:br w:type="page"/>
            </w:r>
            <w:r w:rsidR="00B56878">
              <w:t>Where a majority of the lot is disturbed the following controls or measures shall be undertaken:</w:t>
            </w:r>
          </w:p>
          <w:p w14:paraId="169781AC" w14:textId="77777777" w:rsidR="00B56878" w:rsidRDefault="00B56878">
            <w:pPr>
              <w:pStyle w:val="MainText"/>
              <w:numPr>
                <w:ilvl w:val="0"/>
                <w:numId w:val="6"/>
              </w:numPr>
            </w:pPr>
            <w:r>
              <w:t>Silt fences, located around the downstream sides of the lot.</w:t>
            </w:r>
          </w:p>
          <w:p w14:paraId="4D565B01" w14:textId="77777777" w:rsidR="00B56878" w:rsidRDefault="00B56878">
            <w:pPr>
              <w:pStyle w:val="MainText"/>
              <w:numPr>
                <w:ilvl w:val="0"/>
                <w:numId w:val="6"/>
              </w:numPr>
            </w:pPr>
            <w:r>
              <w:t>Sediment traps/barriers to be provided to all on-site and adjacent stormwater inlets.</w:t>
            </w:r>
          </w:p>
          <w:p w14:paraId="04EE260F" w14:textId="77777777" w:rsidR="00B56878" w:rsidRDefault="00B56878">
            <w:pPr>
              <w:pStyle w:val="MainText"/>
              <w:numPr>
                <w:ilvl w:val="0"/>
                <w:numId w:val="6"/>
              </w:numPr>
            </w:pPr>
            <w:r>
              <w:t>Only one site access to be provided.  This may require treatment to prevent soil being tracked from the site.</w:t>
            </w:r>
          </w:p>
          <w:p w14:paraId="3F36C81E" w14:textId="77777777" w:rsidR="00B56878" w:rsidRDefault="00B56878">
            <w:pPr>
              <w:pStyle w:val="MainText"/>
              <w:numPr>
                <w:ilvl w:val="0"/>
                <w:numId w:val="6"/>
              </w:numPr>
            </w:pPr>
            <w:r>
              <w:t>All subsurface drainage for roofing must be in place prior to the installation of the roof and gutter so downpipes can be immediately connected.</w:t>
            </w:r>
          </w:p>
        </w:tc>
        <w:tc>
          <w:tcPr>
            <w:tcW w:w="1941" w:type="dxa"/>
            <w:tcPrChange w:id="529" w:author="Monica Borg" w:date="2018-01-23T12:00:00Z">
              <w:tcPr>
                <w:tcW w:w="1941" w:type="dxa"/>
                <w:vAlign w:val="center"/>
              </w:tcPr>
            </w:tcPrChange>
          </w:tcPr>
          <w:p w14:paraId="33A8095B" w14:textId="77777777" w:rsidR="00B56878" w:rsidRDefault="00B56878">
            <w:pPr>
              <w:pStyle w:val="Keywords"/>
              <w:spacing w:before="360"/>
              <w:pPrChange w:id="530" w:author="Monica Borg" w:date="2018-01-23T12:00:00Z">
                <w:pPr>
                  <w:pStyle w:val="Keywords"/>
                  <w:jc w:val="center"/>
                </w:pPr>
              </w:pPrChange>
            </w:pPr>
            <w:smartTag w:uri="urn:schemas-microsoft-com:office:smarttags" w:element="place">
              <w:r>
                <w:t>Lot</w:t>
              </w:r>
            </w:smartTag>
            <w:r>
              <w:t xml:space="preserve"> Control</w:t>
            </w:r>
          </w:p>
        </w:tc>
      </w:tr>
    </w:tbl>
    <w:p w14:paraId="34ED3BB2" w14:textId="77777777" w:rsidR="004452B1" w:rsidRDefault="004452B1"/>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13D57E39" w14:textId="77777777">
        <w:trPr>
          <w:cantSplit/>
        </w:trPr>
        <w:tc>
          <w:tcPr>
            <w:tcW w:w="8547" w:type="dxa"/>
          </w:tcPr>
          <w:p w14:paraId="0C17EE9D" w14:textId="77777777" w:rsidR="00B56878" w:rsidRDefault="00B56878" w:rsidP="004D2B00">
            <w:pPr>
              <w:pStyle w:val="Heading2"/>
              <w:tabs>
                <w:tab w:val="clear" w:pos="1080"/>
                <w:tab w:val="left" w:pos="1134"/>
              </w:tabs>
            </w:pPr>
            <w:bookmarkStart w:id="531" w:name="_Toc312571872"/>
            <w:bookmarkStart w:id="532" w:name="_Toc381081553"/>
            <w:bookmarkStart w:id="533" w:name="_Toc486749418"/>
            <w:bookmarkStart w:id="534" w:name="_Toc488733833"/>
            <w:r>
              <w:lastRenderedPageBreak/>
              <w:t>EXTERNAL SITE REQUIREMENTS</w:t>
            </w:r>
            <w:bookmarkEnd w:id="531"/>
            <w:bookmarkEnd w:id="532"/>
            <w:bookmarkEnd w:id="533"/>
            <w:bookmarkEnd w:id="534"/>
          </w:p>
        </w:tc>
        <w:tc>
          <w:tcPr>
            <w:tcW w:w="1941" w:type="dxa"/>
          </w:tcPr>
          <w:p w14:paraId="0D29B370" w14:textId="77777777" w:rsidR="00B56878" w:rsidRDefault="00B56878">
            <w:pPr>
              <w:pStyle w:val="Keywords"/>
            </w:pPr>
          </w:p>
        </w:tc>
      </w:tr>
      <w:tr w:rsidR="00B56878" w14:paraId="41C2EE0A" w14:textId="77777777" w:rsidTr="004452B1">
        <w:trPr>
          <w:cantSplit/>
        </w:trPr>
        <w:tc>
          <w:tcPr>
            <w:tcW w:w="8547" w:type="dxa"/>
          </w:tcPr>
          <w:p w14:paraId="0057FC78" w14:textId="77777777" w:rsidR="00B56878" w:rsidRPr="004452B1" w:rsidRDefault="00B56878">
            <w:pPr>
              <w:pStyle w:val="Pointed"/>
              <w:ind w:left="1134" w:hanging="1134"/>
              <w:jc w:val="both"/>
              <w:pPrChange w:id="535" w:author="Monica Borg" w:date="2018-01-23T12:00:00Z">
                <w:pPr>
                  <w:pStyle w:val="Pointed"/>
                </w:pPr>
              </w:pPrChange>
            </w:pPr>
            <w:r w:rsidRPr="004452B1">
              <w:t>Sediment control devices or stabilising works shall be provided outside construction sites where necessary.</w:t>
            </w:r>
          </w:p>
        </w:tc>
        <w:tc>
          <w:tcPr>
            <w:tcW w:w="1941" w:type="dxa"/>
            <w:vAlign w:val="center"/>
          </w:tcPr>
          <w:p w14:paraId="4A7D3E11" w14:textId="77777777" w:rsidR="00B56878" w:rsidRDefault="00B56878">
            <w:pPr>
              <w:pStyle w:val="Keywords"/>
              <w:spacing w:before="120"/>
              <w:pPrChange w:id="536" w:author="Monica Borg" w:date="2018-01-23T12:00:00Z">
                <w:pPr>
                  <w:pStyle w:val="Keywords"/>
                  <w:jc w:val="center"/>
                </w:pPr>
              </w:pPrChange>
            </w:pPr>
            <w:r>
              <w:t>Necessary Controls</w:t>
            </w:r>
          </w:p>
        </w:tc>
      </w:tr>
      <w:tr w:rsidR="00B56878" w14:paraId="2C86D829" w14:textId="77777777" w:rsidTr="004452B1">
        <w:trPr>
          <w:cantSplit/>
        </w:trPr>
        <w:tc>
          <w:tcPr>
            <w:tcW w:w="8547" w:type="dxa"/>
          </w:tcPr>
          <w:p w14:paraId="6E32D204" w14:textId="77777777" w:rsidR="00B56878" w:rsidRPr="004452B1" w:rsidRDefault="00B56878">
            <w:pPr>
              <w:pStyle w:val="Pointed"/>
              <w:ind w:left="1134" w:hanging="1134"/>
              <w:jc w:val="both"/>
              <w:pPrChange w:id="537" w:author="Monica Borg" w:date="2018-01-23T12:00:00Z">
                <w:pPr>
                  <w:pStyle w:val="Pointed"/>
                </w:pPr>
              </w:pPrChange>
            </w:pPr>
            <w:r w:rsidRPr="004452B1">
              <w:t>Where increased stormwater run-off is likely to accelerate erosion of any downstream watercourse, the necessary remedial work shall be provided concurrently with other sediment and erosion requirements.</w:t>
            </w:r>
          </w:p>
        </w:tc>
        <w:tc>
          <w:tcPr>
            <w:tcW w:w="1941" w:type="dxa"/>
            <w:vAlign w:val="center"/>
          </w:tcPr>
          <w:p w14:paraId="2EAFE23C" w14:textId="77777777" w:rsidR="00B56878" w:rsidRDefault="00B56878">
            <w:pPr>
              <w:pStyle w:val="Keywords"/>
              <w:spacing w:before="120"/>
              <w:pPrChange w:id="538" w:author="Monica Borg" w:date="2018-01-23T12:00:00Z">
                <w:pPr>
                  <w:pStyle w:val="Keywords"/>
                  <w:jc w:val="center"/>
                </w:pPr>
              </w:pPrChange>
            </w:pPr>
            <w:r>
              <w:t>Accelerate Erosion</w:t>
            </w:r>
          </w:p>
        </w:tc>
      </w:tr>
      <w:tr w:rsidR="00B56878" w14:paraId="0D95C6D9" w14:textId="77777777" w:rsidTr="004452B1">
        <w:trPr>
          <w:cantSplit/>
        </w:trPr>
        <w:tc>
          <w:tcPr>
            <w:tcW w:w="8547" w:type="dxa"/>
          </w:tcPr>
          <w:p w14:paraId="4C1F77DB" w14:textId="77777777" w:rsidR="00B56878" w:rsidRPr="004452B1" w:rsidRDefault="00B56878">
            <w:pPr>
              <w:pStyle w:val="Pointed"/>
              <w:ind w:left="1134" w:hanging="1134"/>
              <w:jc w:val="both"/>
              <w:pPrChange w:id="539" w:author="Monica Borg" w:date="2018-01-23T12:00:00Z">
                <w:pPr>
                  <w:pStyle w:val="Pointed"/>
                </w:pPr>
              </w:pPrChange>
            </w:pPr>
            <w:r w:rsidRPr="004452B1">
              <w:t>Where sediment is likely to be transported from the site, all immediate downstream drainage inlets shall have appropriate controls installed.</w:t>
            </w:r>
          </w:p>
        </w:tc>
        <w:tc>
          <w:tcPr>
            <w:tcW w:w="1941" w:type="dxa"/>
            <w:vAlign w:val="center"/>
          </w:tcPr>
          <w:p w14:paraId="6E45FA07" w14:textId="77777777" w:rsidR="00B56878" w:rsidRDefault="00B56878">
            <w:pPr>
              <w:pStyle w:val="Keywords"/>
              <w:spacing w:before="120"/>
              <w:pPrChange w:id="540" w:author="Monica Borg" w:date="2018-01-23T12:00:00Z">
                <w:pPr>
                  <w:pStyle w:val="Keywords"/>
                  <w:jc w:val="center"/>
                </w:pPr>
              </w:pPrChange>
            </w:pPr>
            <w:r>
              <w:t>Downstream Controls</w:t>
            </w:r>
          </w:p>
        </w:tc>
      </w:tr>
      <w:tr w:rsidR="00B56878" w14:paraId="1F74DCA7" w14:textId="77777777" w:rsidTr="004452B1">
        <w:trPr>
          <w:cantSplit/>
        </w:trPr>
        <w:tc>
          <w:tcPr>
            <w:tcW w:w="8547" w:type="dxa"/>
          </w:tcPr>
          <w:p w14:paraId="45FA2050" w14:textId="77777777" w:rsidR="00B56878" w:rsidRDefault="00B56878">
            <w:pPr>
              <w:pStyle w:val="Pointed"/>
              <w:ind w:left="1134" w:hanging="1134"/>
              <w:jc w:val="both"/>
              <w:pPrChange w:id="541" w:author="Monica Borg" w:date="2018-01-23T12:00:00Z">
                <w:pPr>
                  <w:pStyle w:val="Pointed"/>
                </w:pPr>
              </w:pPrChange>
            </w:pPr>
            <w:r>
              <w:t>If such works require entry onto private property, written permission shall be obtained prior to the entry and commencement of such works.</w:t>
            </w:r>
          </w:p>
        </w:tc>
        <w:tc>
          <w:tcPr>
            <w:tcW w:w="1941" w:type="dxa"/>
            <w:vAlign w:val="center"/>
          </w:tcPr>
          <w:p w14:paraId="27B680B8" w14:textId="77777777" w:rsidR="00B56878" w:rsidRDefault="00B56878">
            <w:pPr>
              <w:pStyle w:val="Keywords"/>
              <w:spacing w:before="120"/>
              <w:pPrChange w:id="542" w:author="Monica Borg" w:date="2018-01-23T12:00:00Z">
                <w:pPr>
                  <w:pStyle w:val="Keywords"/>
                  <w:jc w:val="center"/>
                </w:pPr>
              </w:pPrChange>
            </w:pPr>
            <w:r>
              <w:t>Written Permission</w:t>
            </w:r>
          </w:p>
        </w:tc>
      </w:tr>
      <w:tr w:rsidR="00B56878" w14:paraId="52D087A0" w14:textId="77777777" w:rsidTr="004452B1">
        <w:trPr>
          <w:cantSplit/>
        </w:trPr>
        <w:tc>
          <w:tcPr>
            <w:tcW w:w="8547" w:type="dxa"/>
          </w:tcPr>
          <w:p w14:paraId="6141A2EC" w14:textId="77777777" w:rsidR="00B56878" w:rsidRDefault="00B56878">
            <w:pPr>
              <w:pStyle w:val="Pointed"/>
              <w:ind w:left="1134" w:hanging="1134"/>
              <w:jc w:val="both"/>
              <w:pPrChange w:id="543" w:author="Monica Borg" w:date="2018-01-23T12:00:00Z">
                <w:pPr>
                  <w:pStyle w:val="Pointed"/>
                </w:pPr>
              </w:pPrChange>
            </w:pPr>
            <w:r>
              <w:t>All disturbed areas on private property to be reinstated to original condition and to the satisfaction of the owner.</w:t>
            </w:r>
          </w:p>
        </w:tc>
        <w:tc>
          <w:tcPr>
            <w:tcW w:w="1941" w:type="dxa"/>
            <w:vAlign w:val="center"/>
          </w:tcPr>
          <w:p w14:paraId="2E1410AD" w14:textId="77777777" w:rsidR="00B56878" w:rsidRDefault="00B56878">
            <w:pPr>
              <w:pStyle w:val="Keywords"/>
              <w:spacing w:before="120"/>
              <w:pPrChange w:id="544" w:author="Monica Borg" w:date="2018-01-23T12:00:00Z">
                <w:pPr>
                  <w:pStyle w:val="Keywords"/>
                  <w:jc w:val="center"/>
                </w:pPr>
              </w:pPrChange>
            </w:pPr>
            <w:r>
              <w:t>Reinstated</w:t>
            </w:r>
          </w:p>
        </w:tc>
      </w:tr>
    </w:tbl>
    <w:p w14:paraId="24EFE99B" w14:textId="77777777" w:rsidR="004452B1" w:rsidRDefault="004452B1"/>
    <w:tbl>
      <w:tblPr>
        <w:tblW w:w="10488" w:type="dxa"/>
        <w:tblLayout w:type="fixed"/>
        <w:tblCellMar>
          <w:left w:w="142" w:type="dxa"/>
          <w:right w:w="142" w:type="dxa"/>
        </w:tblCellMar>
        <w:tblLook w:val="0000" w:firstRow="0" w:lastRow="0" w:firstColumn="0" w:lastColumn="0" w:noHBand="0" w:noVBand="0"/>
      </w:tblPr>
      <w:tblGrid>
        <w:gridCol w:w="8547"/>
        <w:gridCol w:w="1941"/>
        <w:tblGridChange w:id="545">
          <w:tblGrid>
            <w:gridCol w:w="8547"/>
            <w:gridCol w:w="1941"/>
          </w:tblGrid>
        </w:tblGridChange>
      </w:tblGrid>
      <w:tr w:rsidR="00B56878" w14:paraId="22F70B38" w14:textId="77777777">
        <w:trPr>
          <w:cantSplit/>
        </w:trPr>
        <w:tc>
          <w:tcPr>
            <w:tcW w:w="8547" w:type="dxa"/>
          </w:tcPr>
          <w:p w14:paraId="22E1A90A" w14:textId="77777777" w:rsidR="00B56878" w:rsidRDefault="00B56878" w:rsidP="004D2B00">
            <w:pPr>
              <w:pStyle w:val="Heading1"/>
              <w:ind w:left="1134"/>
            </w:pPr>
            <w:bookmarkStart w:id="546" w:name="_Toc381081554"/>
            <w:bookmarkStart w:id="547" w:name="_Toc486749419"/>
            <w:bookmarkStart w:id="548" w:name="_Toc488733834"/>
            <w:r>
              <w:lastRenderedPageBreak/>
              <w:t>STORMWATER MANAGEMENT</w:t>
            </w:r>
            <w:bookmarkEnd w:id="546"/>
            <w:bookmarkEnd w:id="547"/>
            <w:bookmarkEnd w:id="548"/>
          </w:p>
        </w:tc>
        <w:tc>
          <w:tcPr>
            <w:tcW w:w="1941" w:type="dxa"/>
          </w:tcPr>
          <w:p w14:paraId="461EB448" w14:textId="77777777" w:rsidR="00B56878" w:rsidRDefault="00B56878">
            <w:pPr>
              <w:pStyle w:val="Keywords"/>
            </w:pPr>
          </w:p>
        </w:tc>
      </w:tr>
      <w:tr w:rsidR="00B56878" w14:paraId="1C3E144D" w14:textId="77777777">
        <w:trPr>
          <w:cantSplit/>
        </w:trPr>
        <w:tc>
          <w:tcPr>
            <w:tcW w:w="8547" w:type="dxa"/>
          </w:tcPr>
          <w:p w14:paraId="7A762DBF" w14:textId="77777777" w:rsidR="00B56878" w:rsidRDefault="00B56878" w:rsidP="004D2B00">
            <w:pPr>
              <w:pStyle w:val="Heading2"/>
              <w:tabs>
                <w:tab w:val="clear" w:pos="1080"/>
                <w:tab w:val="left" w:pos="1134"/>
              </w:tabs>
            </w:pPr>
            <w:bookmarkStart w:id="549" w:name="_Toc312571873"/>
            <w:bookmarkStart w:id="550" w:name="_Toc381081555"/>
            <w:bookmarkStart w:id="551" w:name="_Toc486749420"/>
            <w:bookmarkStart w:id="552" w:name="_Toc488733835"/>
            <w:r>
              <w:t>GENERAL</w:t>
            </w:r>
            <w:bookmarkEnd w:id="549"/>
            <w:bookmarkEnd w:id="550"/>
            <w:bookmarkEnd w:id="551"/>
            <w:bookmarkEnd w:id="552"/>
          </w:p>
        </w:tc>
        <w:tc>
          <w:tcPr>
            <w:tcW w:w="1941" w:type="dxa"/>
          </w:tcPr>
          <w:p w14:paraId="22C5E064" w14:textId="77777777" w:rsidR="00B56878" w:rsidRDefault="00B56878">
            <w:pPr>
              <w:pStyle w:val="Keywords"/>
            </w:pPr>
          </w:p>
        </w:tc>
      </w:tr>
      <w:tr w:rsidR="00B56878" w14:paraId="34CC60DA" w14:textId="77777777" w:rsidTr="004D2B00">
        <w:tblPrEx>
          <w:tblW w:w="10488" w:type="dxa"/>
          <w:tblLayout w:type="fixed"/>
          <w:tblCellMar>
            <w:left w:w="142" w:type="dxa"/>
            <w:right w:w="142" w:type="dxa"/>
          </w:tblCellMar>
          <w:tblLook w:val="0000" w:firstRow="0" w:lastRow="0" w:firstColumn="0" w:lastColumn="0" w:noHBand="0" w:noVBand="0"/>
          <w:tblPrExChange w:id="553" w:author="Monica Borg" w:date="2018-01-23T12:01:00Z">
            <w:tblPrEx>
              <w:tblW w:w="10488" w:type="dxa"/>
              <w:tblLayout w:type="fixed"/>
              <w:tblCellMar>
                <w:left w:w="142" w:type="dxa"/>
                <w:right w:w="142" w:type="dxa"/>
              </w:tblCellMar>
              <w:tblLook w:val="0000" w:firstRow="0" w:lastRow="0" w:firstColumn="0" w:lastColumn="0" w:noHBand="0" w:noVBand="0"/>
            </w:tblPrEx>
          </w:tblPrExChange>
        </w:tblPrEx>
        <w:trPr>
          <w:cantSplit/>
          <w:trPrChange w:id="554" w:author="Monica Borg" w:date="2018-01-23T12:01:00Z">
            <w:trPr>
              <w:cantSplit/>
            </w:trPr>
          </w:trPrChange>
        </w:trPr>
        <w:tc>
          <w:tcPr>
            <w:tcW w:w="8547" w:type="dxa"/>
            <w:tcPrChange w:id="555" w:author="Monica Borg" w:date="2018-01-23T12:01:00Z">
              <w:tcPr>
                <w:tcW w:w="8547" w:type="dxa"/>
              </w:tcPr>
            </w:tcPrChange>
          </w:tcPr>
          <w:p w14:paraId="149D9BC0" w14:textId="77777777" w:rsidR="00B56878" w:rsidRDefault="00B56878">
            <w:pPr>
              <w:pStyle w:val="Pointed"/>
              <w:ind w:left="1134" w:hanging="1134"/>
              <w:jc w:val="both"/>
              <w:pPrChange w:id="556" w:author="Monica Borg" w:date="2018-01-23T12:01:00Z">
                <w:pPr>
                  <w:pStyle w:val="Pointed"/>
                  <w:ind w:left="1134" w:hanging="1134"/>
                </w:pPr>
              </w:pPrChange>
            </w:pPr>
            <w:r>
              <w:t>Most developments mean a change in land use and is usually accompanied by a decline in stormwater quality.</w:t>
            </w:r>
            <w:del w:id="557" w:author="Monica Borg" w:date="2018-01-23T12:01:00Z">
              <w:r w:rsidDel="004D2B00">
                <w:delText xml:space="preserve"> </w:delText>
              </w:r>
            </w:del>
            <w:r w:rsidR="004452B1">
              <w:t xml:space="preserve"> </w:t>
            </w:r>
            <w:r>
              <w:t>This applies to the long term as well as during the short term construction phase.</w:t>
            </w:r>
            <w:del w:id="558" w:author="Monica Borg" w:date="2018-01-23T12:01:00Z">
              <w:r w:rsidR="004452B1" w:rsidDel="004D2B00">
                <w:delText xml:space="preserve"> </w:delText>
              </w:r>
            </w:del>
            <w:r>
              <w:t xml:space="preserve"> The main components required to enhance stormwater quality are as follows:- </w:t>
            </w:r>
          </w:p>
          <w:p w14:paraId="7D6CDD0D" w14:textId="77777777" w:rsidR="004452B1" w:rsidRDefault="004452B1" w:rsidP="004D2B00">
            <w:pPr>
              <w:pStyle w:val="MainText"/>
              <w:numPr>
                <w:ilvl w:val="0"/>
                <w:numId w:val="22"/>
              </w:numPr>
              <w:ind w:left="1560"/>
            </w:pPr>
            <w:r w:rsidRPr="00523F15">
              <w:t xml:space="preserve">The applicant must </w:t>
            </w:r>
            <w:r>
              <w:t>demonstrate</w:t>
            </w:r>
            <w:r w:rsidRPr="00523F15">
              <w:t xml:space="preserve"> how they are to meet the </w:t>
            </w:r>
            <w:ins w:id="559" w:author="Scott McDonald" w:date="2017-07-25T07:51:00Z">
              <w:r w:rsidR="00FB31E5">
                <w:t>Department of Environment and Heritage Protection (DEHP)</w:t>
              </w:r>
            </w:ins>
            <w:del w:id="560" w:author="Scott McDonald" w:date="2017-07-25T07:51:00Z">
              <w:r w:rsidRPr="00523F15" w:rsidDel="00FB31E5">
                <w:delText>EPA</w:delText>
              </w:r>
            </w:del>
            <w:r w:rsidRPr="00523F15">
              <w:t xml:space="preserve"> water guidelines before the Operation Works Approva</w:t>
            </w:r>
            <w:r>
              <w:t>l</w:t>
            </w:r>
          </w:p>
          <w:p w14:paraId="546946CA" w14:textId="77777777" w:rsidR="004452B1" w:rsidRDefault="004452B1" w:rsidP="004D2B00">
            <w:pPr>
              <w:pStyle w:val="MainText"/>
              <w:numPr>
                <w:ilvl w:val="0"/>
                <w:numId w:val="22"/>
              </w:numPr>
              <w:ind w:left="1560"/>
            </w:pPr>
            <w:r>
              <w:t>Buffer Zones and Filter Strips, being grassed, or similarly treated areas to facilitate the natural assimilation of water pollutants and reduce run-off.</w:t>
            </w:r>
          </w:p>
          <w:p w14:paraId="65CD9204" w14:textId="77777777" w:rsidR="004452B1" w:rsidRDefault="004452B1" w:rsidP="004D2B00">
            <w:pPr>
              <w:pStyle w:val="MainText"/>
              <w:numPr>
                <w:ilvl w:val="0"/>
                <w:numId w:val="22"/>
              </w:numPr>
              <w:ind w:left="1560"/>
            </w:pPr>
            <w:r>
              <w:t>Gross Pollutant Traps (GPT) designed to intercept litter and debris to maintain visual quality in downstream waterways, and to reduce the coarse sediment load on downstream water management structures.</w:t>
            </w:r>
          </w:p>
          <w:p w14:paraId="1A678D1B" w14:textId="77777777" w:rsidR="004452B1" w:rsidRDefault="004452B1" w:rsidP="004D2B00">
            <w:pPr>
              <w:pStyle w:val="MainText"/>
              <w:numPr>
                <w:ilvl w:val="0"/>
                <w:numId w:val="22"/>
              </w:numPr>
              <w:ind w:left="1560"/>
            </w:pPr>
            <w:r>
              <w:t>Wet Retention Ponds are permanent sediment ponds designed to allow particulate matter to settle out.  They operate under both sedimentation and macrophyte regimes.  Note that a large proportion of nutrients adheres to the sediments, and therefore settle out.  Other nutrients are removed by macrophytic vegetation as part of the food chain.</w:t>
            </w:r>
          </w:p>
          <w:p w14:paraId="119CFCA2" w14:textId="77777777" w:rsidR="004452B1" w:rsidRDefault="004452B1" w:rsidP="004D2B00">
            <w:pPr>
              <w:pStyle w:val="MainText"/>
              <w:numPr>
                <w:ilvl w:val="0"/>
                <w:numId w:val="22"/>
              </w:numPr>
              <w:ind w:left="1560"/>
            </w:pPr>
            <w:r>
              <w:t>Wetland (Nutrient) Filter to enhance the removal of fine sediment and nutrients from stormwater run-off, and are largely dependent on biochemical removal mechanisms (i</w:t>
            </w:r>
            <w:ins w:id="561" w:author="Scott McDonald" w:date="2017-07-25T07:51:00Z">
              <w:r w:rsidR="00FB31E5">
                <w:t>.</w:t>
              </w:r>
            </w:ins>
            <w:r>
              <w:t>e</w:t>
            </w:r>
            <w:ins w:id="562" w:author="Scott McDonald" w:date="2017-07-25T07:51:00Z">
              <w:r w:rsidR="00FB31E5">
                <w:t>.</w:t>
              </w:r>
            </w:ins>
            <w:r>
              <w:t>, nutrients taken up as part of the plant food chain).</w:t>
            </w:r>
          </w:p>
        </w:tc>
        <w:tc>
          <w:tcPr>
            <w:tcW w:w="1941" w:type="dxa"/>
            <w:tcPrChange w:id="563" w:author="Monica Borg" w:date="2018-01-23T12:01:00Z">
              <w:tcPr>
                <w:tcW w:w="1941" w:type="dxa"/>
                <w:vAlign w:val="center"/>
              </w:tcPr>
            </w:tcPrChange>
          </w:tcPr>
          <w:p w14:paraId="4E9492B1" w14:textId="77777777" w:rsidR="00B56878" w:rsidRDefault="00B56878">
            <w:pPr>
              <w:pStyle w:val="Keywords"/>
              <w:spacing w:before="360"/>
              <w:pPrChange w:id="564" w:author="Monica Borg" w:date="2018-01-23T12:01:00Z">
                <w:pPr>
                  <w:pStyle w:val="Keywords"/>
                  <w:jc w:val="center"/>
                </w:pPr>
              </w:pPrChange>
            </w:pPr>
            <w:r>
              <w:t>Main Components</w:t>
            </w:r>
          </w:p>
        </w:tc>
      </w:tr>
      <w:tr w:rsidR="00B56878" w14:paraId="23CC952A" w14:textId="77777777" w:rsidTr="004D2B00">
        <w:tblPrEx>
          <w:tblW w:w="10488" w:type="dxa"/>
          <w:tblLayout w:type="fixed"/>
          <w:tblCellMar>
            <w:left w:w="142" w:type="dxa"/>
            <w:right w:w="142" w:type="dxa"/>
          </w:tblCellMar>
          <w:tblLook w:val="0000" w:firstRow="0" w:lastRow="0" w:firstColumn="0" w:lastColumn="0" w:noHBand="0" w:noVBand="0"/>
          <w:tblPrExChange w:id="565" w:author="Monica Borg" w:date="2018-01-23T12:01:00Z">
            <w:tblPrEx>
              <w:tblW w:w="10488" w:type="dxa"/>
              <w:tblLayout w:type="fixed"/>
              <w:tblCellMar>
                <w:left w:w="142" w:type="dxa"/>
                <w:right w:w="142" w:type="dxa"/>
              </w:tblCellMar>
              <w:tblLook w:val="0000" w:firstRow="0" w:lastRow="0" w:firstColumn="0" w:lastColumn="0" w:noHBand="0" w:noVBand="0"/>
            </w:tblPrEx>
          </w:tblPrExChange>
        </w:tblPrEx>
        <w:trPr>
          <w:cantSplit/>
          <w:trPrChange w:id="566" w:author="Monica Borg" w:date="2018-01-23T12:01:00Z">
            <w:trPr>
              <w:cantSplit/>
            </w:trPr>
          </w:trPrChange>
        </w:trPr>
        <w:tc>
          <w:tcPr>
            <w:tcW w:w="8547" w:type="dxa"/>
            <w:tcPrChange w:id="567" w:author="Monica Borg" w:date="2018-01-23T12:01:00Z">
              <w:tcPr>
                <w:tcW w:w="8547" w:type="dxa"/>
              </w:tcPr>
            </w:tcPrChange>
          </w:tcPr>
          <w:p w14:paraId="1FAC48CA" w14:textId="77777777" w:rsidR="00B56878" w:rsidRDefault="00B56878">
            <w:pPr>
              <w:pStyle w:val="Pointed"/>
              <w:ind w:left="1134" w:hanging="1134"/>
              <w:jc w:val="both"/>
              <w:pPrChange w:id="568" w:author="Monica Borg" w:date="2018-01-23T12:01:00Z">
                <w:pPr>
                  <w:pStyle w:val="Pointed"/>
                </w:pPr>
              </w:pPrChange>
            </w:pPr>
            <w:r>
              <w:t>Excess nutrients (N,</w:t>
            </w:r>
            <w:r w:rsidR="004452B1">
              <w:t xml:space="preserve"> </w:t>
            </w:r>
            <w:r>
              <w:t>P) lead to eutrophication of waterways.  This can cause uncontrolled growth of algae, water weeds etc</w:t>
            </w:r>
            <w:ins w:id="569" w:author="Scott McDonald" w:date="2017-07-25T07:51:00Z">
              <w:r w:rsidR="00FB31E5">
                <w:t>.</w:t>
              </w:r>
            </w:ins>
            <w:r>
              <w:t xml:space="preserve">, which can deplete oxygen levels, kill resident flora and fauna, and reduce recreational appeal. </w:t>
            </w:r>
            <w:r w:rsidR="004452B1">
              <w:t xml:space="preserve"> </w:t>
            </w:r>
            <w:r>
              <w:t>However waterways do have a natural capacity to assimilate nutrients in small to moderate amounts as initial flows have.</w:t>
            </w:r>
          </w:p>
        </w:tc>
        <w:tc>
          <w:tcPr>
            <w:tcW w:w="1941" w:type="dxa"/>
            <w:tcPrChange w:id="570" w:author="Monica Borg" w:date="2018-01-23T12:01:00Z">
              <w:tcPr>
                <w:tcW w:w="1941" w:type="dxa"/>
                <w:vAlign w:val="center"/>
              </w:tcPr>
            </w:tcPrChange>
          </w:tcPr>
          <w:p w14:paraId="2F712CB3" w14:textId="77777777" w:rsidR="00B56878" w:rsidRDefault="00B56878">
            <w:pPr>
              <w:pStyle w:val="Keywords"/>
              <w:spacing w:before="360"/>
              <w:pPrChange w:id="571" w:author="Monica Borg" w:date="2018-01-23T12:01:00Z">
                <w:pPr>
                  <w:pStyle w:val="Keywords"/>
                  <w:jc w:val="center"/>
                </w:pPr>
              </w:pPrChange>
            </w:pPr>
            <w:r>
              <w:t>Excess Nutrients</w:t>
            </w:r>
          </w:p>
        </w:tc>
      </w:tr>
      <w:tr w:rsidR="00B56878" w14:paraId="20AD92C3" w14:textId="77777777" w:rsidTr="004D2B00">
        <w:tblPrEx>
          <w:tblW w:w="10488" w:type="dxa"/>
          <w:tblLayout w:type="fixed"/>
          <w:tblCellMar>
            <w:left w:w="142" w:type="dxa"/>
            <w:right w:w="142" w:type="dxa"/>
          </w:tblCellMar>
          <w:tblLook w:val="0000" w:firstRow="0" w:lastRow="0" w:firstColumn="0" w:lastColumn="0" w:noHBand="0" w:noVBand="0"/>
          <w:tblPrExChange w:id="572" w:author="Monica Borg" w:date="2018-01-23T12:01:00Z">
            <w:tblPrEx>
              <w:tblW w:w="10488" w:type="dxa"/>
              <w:tblLayout w:type="fixed"/>
              <w:tblCellMar>
                <w:left w:w="142" w:type="dxa"/>
                <w:right w:w="142" w:type="dxa"/>
              </w:tblCellMar>
              <w:tblLook w:val="0000" w:firstRow="0" w:lastRow="0" w:firstColumn="0" w:lastColumn="0" w:noHBand="0" w:noVBand="0"/>
            </w:tblPrEx>
          </w:tblPrExChange>
        </w:tblPrEx>
        <w:trPr>
          <w:cantSplit/>
          <w:trPrChange w:id="573" w:author="Monica Borg" w:date="2018-01-23T12:01:00Z">
            <w:trPr>
              <w:cantSplit/>
            </w:trPr>
          </w:trPrChange>
        </w:trPr>
        <w:tc>
          <w:tcPr>
            <w:tcW w:w="8547" w:type="dxa"/>
            <w:tcPrChange w:id="574" w:author="Monica Borg" w:date="2018-01-23T12:01:00Z">
              <w:tcPr>
                <w:tcW w:w="8547" w:type="dxa"/>
              </w:tcPr>
            </w:tcPrChange>
          </w:tcPr>
          <w:p w14:paraId="7A832054" w14:textId="77777777" w:rsidR="00B56878" w:rsidRDefault="00B56878">
            <w:pPr>
              <w:pStyle w:val="Pointed"/>
              <w:ind w:left="1134" w:hanging="1134"/>
              <w:jc w:val="both"/>
              <w:pPrChange w:id="575" w:author="Monica Borg" w:date="2018-01-23T12:01:00Z">
                <w:pPr>
                  <w:pStyle w:val="Pointed"/>
                </w:pPr>
              </w:pPrChange>
            </w:pPr>
            <w:r>
              <w:t xml:space="preserve">It is essential to treat the "first flush" of stormwater as these initial flows from urban areas have relatively high pollutant loads. </w:t>
            </w:r>
            <w:r w:rsidR="004452B1">
              <w:t xml:space="preserve"> </w:t>
            </w:r>
            <w:r>
              <w:t>Such heavy pollution results from significant areas of impervious surfaces which do not assimilate pollutants such as dust, fertilisers, pesticides, detergents, etc</w:t>
            </w:r>
            <w:ins w:id="576" w:author="Scott McDonald" w:date="2017-07-25T07:51:00Z">
              <w:r w:rsidR="00FB31E5">
                <w:t>.</w:t>
              </w:r>
            </w:ins>
            <w:r>
              <w:t xml:space="preserve"> to the same extent as occurs in more rural environments.</w:t>
            </w:r>
          </w:p>
        </w:tc>
        <w:tc>
          <w:tcPr>
            <w:tcW w:w="1941" w:type="dxa"/>
            <w:tcPrChange w:id="577" w:author="Monica Borg" w:date="2018-01-23T12:01:00Z">
              <w:tcPr>
                <w:tcW w:w="1941" w:type="dxa"/>
                <w:vAlign w:val="center"/>
              </w:tcPr>
            </w:tcPrChange>
          </w:tcPr>
          <w:p w14:paraId="137C3FF0" w14:textId="77777777" w:rsidR="00B56878" w:rsidRDefault="00B56878">
            <w:pPr>
              <w:pStyle w:val="Keywords"/>
              <w:spacing w:before="360"/>
              <w:pPrChange w:id="578" w:author="Monica Borg" w:date="2018-01-23T12:01:00Z">
                <w:pPr>
                  <w:pStyle w:val="Keywords"/>
                  <w:jc w:val="center"/>
                </w:pPr>
              </w:pPrChange>
            </w:pPr>
            <w:r>
              <w:t>First Flush</w:t>
            </w:r>
          </w:p>
        </w:tc>
      </w:tr>
    </w:tbl>
    <w:p w14:paraId="3DE3FBA3" w14:textId="77777777" w:rsidR="004452B1" w:rsidRDefault="004452B1"/>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B56878" w14:paraId="5EFD9194" w14:textId="77777777" w:rsidTr="004452B1">
        <w:trPr>
          <w:cantSplit/>
        </w:trPr>
        <w:tc>
          <w:tcPr>
            <w:tcW w:w="8547" w:type="dxa"/>
          </w:tcPr>
          <w:p w14:paraId="6E3969EA" w14:textId="77777777" w:rsidR="00B56878" w:rsidRDefault="00B56878" w:rsidP="004D2B00">
            <w:pPr>
              <w:pStyle w:val="Heading2"/>
              <w:tabs>
                <w:tab w:val="clear" w:pos="1080"/>
                <w:tab w:val="left" w:pos="1134"/>
              </w:tabs>
            </w:pPr>
            <w:bookmarkStart w:id="579" w:name="_Toc312571874"/>
            <w:bookmarkStart w:id="580" w:name="_Toc381081556"/>
            <w:bookmarkStart w:id="581" w:name="_Toc486749421"/>
            <w:bookmarkStart w:id="582" w:name="_Toc488733836"/>
            <w:r>
              <w:t>WET RETENTION BASINS/PONDS</w:t>
            </w:r>
            <w:bookmarkEnd w:id="579"/>
            <w:bookmarkEnd w:id="580"/>
            <w:bookmarkEnd w:id="581"/>
            <w:bookmarkEnd w:id="582"/>
          </w:p>
        </w:tc>
        <w:tc>
          <w:tcPr>
            <w:tcW w:w="1941" w:type="dxa"/>
            <w:vAlign w:val="center"/>
          </w:tcPr>
          <w:p w14:paraId="2BA11DB6" w14:textId="77777777" w:rsidR="00B56878" w:rsidRDefault="00B56878" w:rsidP="004452B1">
            <w:pPr>
              <w:pStyle w:val="Keywords"/>
              <w:jc w:val="center"/>
            </w:pPr>
          </w:p>
        </w:tc>
      </w:tr>
      <w:tr w:rsidR="00B56878" w14:paraId="160E3120" w14:textId="77777777" w:rsidTr="004452B1">
        <w:trPr>
          <w:cantSplit/>
        </w:trPr>
        <w:tc>
          <w:tcPr>
            <w:tcW w:w="8547" w:type="dxa"/>
          </w:tcPr>
          <w:p w14:paraId="40C6B907" w14:textId="77777777" w:rsidR="00B56878" w:rsidRDefault="00B56878">
            <w:pPr>
              <w:pStyle w:val="Pointed"/>
              <w:tabs>
                <w:tab w:val="clear" w:pos="1276"/>
              </w:tabs>
              <w:ind w:left="1134" w:hanging="1134"/>
              <w:pPrChange w:id="583" w:author="Monica Borg" w:date="2018-01-23T12:02:00Z">
                <w:pPr>
                  <w:pStyle w:val="Pointed"/>
                </w:pPr>
              </w:pPrChange>
            </w:pPr>
            <w:r>
              <w:t xml:space="preserve">Basins designed for water quality control should maximise the extent of settling. </w:t>
            </w:r>
            <w:r w:rsidR="004452B1">
              <w:t xml:space="preserve"> </w:t>
            </w:r>
            <w:r>
              <w:t>In general quiescent conditions infiltration should be maximised.</w:t>
            </w:r>
          </w:p>
        </w:tc>
        <w:tc>
          <w:tcPr>
            <w:tcW w:w="1941" w:type="dxa"/>
            <w:vAlign w:val="center"/>
          </w:tcPr>
          <w:p w14:paraId="22B5085A" w14:textId="77777777" w:rsidR="00B56878" w:rsidRDefault="00B56878">
            <w:pPr>
              <w:pStyle w:val="Keywords"/>
              <w:pPrChange w:id="584" w:author="Monica Borg" w:date="2018-01-23T12:02:00Z">
                <w:pPr>
                  <w:pStyle w:val="Keywords"/>
                  <w:jc w:val="center"/>
                </w:pPr>
              </w:pPrChange>
            </w:pPr>
            <w:r>
              <w:t>Maximise Infiltration</w:t>
            </w:r>
          </w:p>
        </w:tc>
      </w:tr>
      <w:tr w:rsidR="00B56878" w14:paraId="0DDE67FC" w14:textId="77777777" w:rsidTr="004452B1">
        <w:trPr>
          <w:cantSplit/>
        </w:trPr>
        <w:tc>
          <w:tcPr>
            <w:tcW w:w="8547" w:type="dxa"/>
          </w:tcPr>
          <w:p w14:paraId="397F5697" w14:textId="77777777" w:rsidR="00B56878" w:rsidRDefault="00B56878">
            <w:pPr>
              <w:pStyle w:val="Pointed"/>
              <w:tabs>
                <w:tab w:val="clear" w:pos="1276"/>
              </w:tabs>
              <w:ind w:left="1134" w:hanging="1134"/>
              <w:pPrChange w:id="585" w:author="Monica Borg" w:date="2018-01-23T12:02:00Z">
                <w:pPr>
                  <w:pStyle w:val="Pointed"/>
                </w:pPr>
              </w:pPrChange>
            </w:pPr>
            <w:r>
              <w:t xml:space="preserve">A wet retention basin can be located either on-line or off-line as shown in </w:t>
            </w:r>
            <w:r w:rsidR="0064797A">
              <w:fldChar w:fldCharType="begin"/>
            </w:r>
            <w:r w:rsidR="0064797A">
              <w:instrText xml:space="preserve"> REF _Ref461442735 \h </w:instrText>
            </w:r>
            <w:r w:rsidR="00FB31E5">
              <w:instrText xml:space="preserve"> \* MERGEFORMAT </w:instrText>
            </w:r>
            <w:r w:rsidR="0064797A">
              <w:fldChar w:fldCharType="separate"/>
            </w:r>
            <w:r w:rsidR="0064797A" w:rsidRPr="0064797A">
              <w:t xml:space="preserve">Figure D07. </w:t>
            </w:r>
            <w:del w:id="586" w:author="Scott McDonald" w:date="2017-07-25T07:57:00Z">
              <w:r w:rsidR="0064797A" w:rsidRPr="00FB31E5" w:rsidDel="00FB31E5">
                <w:rPr>
                  <w:noProof/>
                </w:rPr>
                <w:delText>19</w:delText>
              </w:r>
            </w:del>
            <w:ins w:id="587" w:author="Scott McDonald" w:date="2017-07-25T07:57:00Z">
              <w:r w:rsidR="00FB31E5" w:rsidRPr="00085BD8">
                <w:rPr>
                  <w:noProof/>
                </w:rPr>
                <w:t>18</w:t>
              </w:r>
            </w:ins>
            <w:r w:rsidR="0064797A" w:rsidRPr="0064797A">
              <w:t>.</w:t>
            </w:r>
            <w:r w:rsidR="0064797A" w:rsidRPr="0064797A">
              <w:rPr>
                <w:noProof/>
              </w:rPr>
              <w:t>1</w:t>
            </w:r>
            <w:r w:rsidR="0064797A" w:rsidRPr="0064797A">
              <w:t xml:space="preserve"> - Configuration and Design of Wet Retention Basins</w:t>
            </w:r>
            <w:r w:rsidR="0064797A">
              <w:fldChar w:fldCharType="end"/>
            </w:r>
            <w:r>
              <w:t xml:space="preserve">. </w:t>
            </w:r>
            <w:r w:rsidR="004452B1">
              <w:t xml:space="preserve"> </w:t>
            </w:r>
            <w:ins w:id="588" w:author="Scott McDonald" w:date="2017-07-25T07:54:00Z">
              <w:r w:rsidR="00FB31E5">
                <w:t>Basins should be designed in accordance with WSUD</w:t>
              </w:r>
            </w:ins>
            <w:del w:id="589" w:author="Scott McDonald" w:date="2017-07-25T07:54:00Z">
              <w:r w:rsidDel="00FB31E5">
                <w:delText xml:space="preserve">Its capacity however needs to be considerably greater if it is located on-line. </w:delText>
              </w:r>
              <w:r w:rsidR="004452B1" w:rsidDel="00FB31E5">
                <w:delText xml:space="preserve"> </w:delText>
              </w:r>
              <w:r w:rsidDel="00FB31E5">
                <w:delText>The wet retention basin usually has some form of energy dissipation at the inlet or a sufficient length-to-width ratio (greater than 2:1) to prevent short circuiting of flow across the pond, although its shape may vary considerably.</w:delText>
              </w:r>
              <w:r w:rsidR="004452B1" w:rsidDel="00FB31E5">
                <w:delText xml:space="preserve"> </w:delText>
              </w:r>
              <w:r w:rsidDel="00FB31E5">
                <w:delText xml:space="preserve"> The pond may vary in size, but it usually has a minimum surface area of about 1 per cent of the total catchment area.  The pond size should provide a storage volume approximately equal to the maximum total run-off from a ARI 1 Year storm event. </w:delText>
              </w:r>
              <w:r w:rsidR="004452B1" w:rsidDel="00FB31E5">
                <w:delText xml:space="preserve"> </w:delText>
              </w:r>
              <w:r w:rsidDel="00FB31E5">
                <w:delText>Basins may be installed as smaller multiple units (in series) or as large single units</w:delText>
              </w:r>
            </w:del>
            <w:r>
              <w:t>.</w:t>
            </w:r>
          </w:p>
        </w:tc>
        <w:tc>
          <w:tcPr>
            <w:tcW w:w="1941" w:type="dxa"/>
            <w:vAlign w:val="center"/>
          </w:tcPr>
          <w:p w14:paraId="6529C102" w14:textId="77777777" w:rsidR="00B56878" w:rsidRDefault="00B56878">
            <w:pPr>
              <w:pStyle w:val="Keywords"/>
              <w:pPrChange w:id="590" w:author="Monica Borg" w:date="2018-01-23T12:02:00Z">
                <w:pPr>
                  <w:pStyle w:val="Keywords"/>
                  <w:jc w:val="center"/>
                </w:pPr>
              </w:pPrChange>
            </w:pPr>
            <w:r>
              <w:t>Location and Size</w:t>
            </w:r>
          </w:p>
        </w:tc>
      </w:tr>
    </w:tbl>
    <w:p w14:paraId="2847E47F" w14:textId="77777777" w:rsidR="00B0682C" w:rsidRDefault="00B0682C"/>
    <w:tbl>
      <w:tblPr>
        <w:tblW w:w="10488" w:type="dxa"/>
        <w:tblLayout w:type="fixed"/>
        <w:tblCellMar>
          <w:left w:w="142" w:type="dxa"/>
          <w:right w:w="142" w:type="dxa"/>
        </w:tblCellMar>
        <w:tblLook w:val="0000" w:firstRow="0" w:lastRow="0" w:firstColumn="0" w:lastColumn="0" w:noHBand="0" w:noVBand="0"/>
      </w:tblPr>
      <w:tblGrid>
        <w:gridCol w:w="8547"/>
        <w:gridCol w:w="1941"/>
        <w:tblGridChange w:id="591">
          <w:tblGrid>
            <w:gridCol w:w="8547"/>
            <w:gridCol w:w="1941"/>
          </w:tblGrid>
        </w:tblGridChange>
      </w:tblGrid>
      <w:tr w:rsidR="00B56878" w14:paraId="62A850C4" w14:textId="77777777" w:rsidTr="004452B1">
        <w:trPr>
          <w:cantSplit/>
        </w:trPr>
        <w:tc>
          <w:tcPr>
            <w:tcW w:w="8547" w:type="dxa"/>
          </w:tcPr>
          <w:p w14:paraId="6915AD95" w14:textId="77777777" w:rsidR="004452B1" w:rsidRPr="004D2B00" w:rsidDel="00FB31E5" w:rsidRDefault="00B56878" w:rsidP="004452B1">
            <w:pPr>
              <w:pStyle w:val="Pointed"/>
              <w:rPr>
                <w:del w:id="592" w:author="Scott McDonald" w:date="2017-07-25T07:54:00Z"/>
                <w:highlight w:val="yellow"/>
                <w:rPrChange w:id="593" w:author="Monica Borg" w:date="2018-01-23T12:02:00Z">
                  <w:rPr>
                    <w:del w:id="594" w:author="Scott McDonald" w:date="2017-07-25T07:54:00Z"/>
                  </w:rPr>
                </w:rPrChange>
              </w:rPr>
            </w:pPr>
            <w:del w:id="595" w:author="Scott McDonald" w:date="2017-07-25T07:54:00Z">
              <w:r w:rsidRPr="004D2B00" w:rsidDel="00FB31E5">
                <w:rPr>
                  <w:highlight w:val="yellow"/>
                  <w:rPrChange w:id="596" w:author="Monica Borg" w:date="2018-01-23T12:02:00Z">
                    <w:rPr/>
                  </w:rPrChange>
                </w:rPr>
                <w:lastRenderedPageBreak/>
                <w:delText xml:space="preserve">Other design guides that will make the basin efficient in removing particles and provide for public safety, include the </w:delText>
              </w:r>
              <w:r w:rsidR="004452B1" w:rsidRPr="004D2B00" w:rsidDel="00FB31E5">
                <w:rPr>
                  <w:highlight w:val="yellow"/>
                  <w:rPrChange w:id="597" w:author="Monica Borg" w:date="2018-01-23T12:02:00Z">
                    <w:rPr/>
                  </w:rPrChange>
                </w:rPr>
                <w:delText>following:</w:delText>
              </w:r>
            </w:del>
          </w:p>
          <w:p w14:paraId="7FB117F9" w14:textId="77777777" w:rsidR="004452B1" w:rsidRPr="004D2B00" w:rsidDel="00FB31E5" w:rsidRDefault="004452B1" w:rsidP="004452B1">
            <w:pPr>
              <w:pStyle w:val="MainText"/>
              <w:numPr>
                <w:ilvl w:val="0"/>
                <w:numId w:val="23"/>
              </w:numPr>
              <w:rPr>
                <w:del w:id="598" w:author="Scott McDonald" w:date="2017-07-25T07:54:00Z"/>
                <w:highlight w:val="yellow"/>
                <w:rPrChange w:id="599" w:author="Monica Borg" w:date="2018-01-23T12:02:00Z">
                  <w:rPr>
                    <w:del w:id="600" w:author="Scott McDonald" w:date="2017-07-25T07:54:00Z"/>
                  </w:rPr>
                </w:rPrChange>
              </w:rPr>
            </w:pPr>
            <w:del w:id="601" w:author="Scott McDonald" w:date="2017-07-25T07:54:00Z">
              <w:r w:rsidRPr="004D2B00" w:rsidDel="00FB31E5">
                <w:rPr>
                  <w:highlight w:val="yellow"/>
                  <w:rPrChange w:id="602" w:author="Monica Borg" w:date="2018-01-23T12:02:00Z">
                    <w:rPr/>
                  </w:rPrChange>
                </w:rPr>
                <w:delText>The minimum depth should be not less than 1.5 metres with an average depth of 2.5 metres.  This discourages macrophyte growth in the deeper portions of the pond and also the breeding of mosquitos.</w:delText>
              </w:r>
            </w:del>
          </w:p>
          <w:p w14:paraId="47F1AC69" w14:textId="77777777" w:rsidR="004452B1" w:rsidRPr="004D2B00" w:rsidDel="00FB31E5" w:rsidRDefault="004452B1" w:rsidP="004452B1">
            <w:pPr>
              <w:pStyle w:val="MainText"/>
              <w:numPr>
                <w:ilvl w:val="0"/>
                <w:numId w:val="23"/>
              </w:numPr>
              <w:rPr>
                <w:del w:id="603" w:author="Scott McDonald" w:date="2017-07-25T07:54:00Z"/>
                <w:highlight w:val="yellow"/>
                <w:rPrChange w:id="604" w:author="Monica Borg" w:date="2018-01-23T12:02:00Z">
                  <w:rPr>
                    <w:del w:id="605" w:author="Scott McDonald" w:date="2017-07-25T07:54:00Z"/>
                  </w:rPr>
                </w:rPrChange>
              </w:rPr>
            </w:pPr>
            <w:del w:id="606" w:author="Scott McDonald" w:date="2017-07-25T07:54:00Z">
              <w:r w:rsidRPr="004D2B00" w:rsidDel="00FB31E5">
                <w:rPr>
                  <w:highlight w:val="yellow"/>
                  <w:rPrChange w:id="607" w:author="Monica Borg" w:date="2018-01-23T12:02:00Z">
                    <w:rPr/>
                  </w:rPrChange>
                </w:rPr>
                <w:delText>The basins should have side slopes of approximately 1 in 8.  This provides for safety and encourages microphyte growth around edges facilitating nutrient uptake.</w:delText>
              </w:r>
            </w:del>
          </w:p>
          <w:p w14:paraId="1D7002DA" w14:textId="77777777" w:rsidR="004452B1" w:rsidRPr="004D2B00" w:rsidDel="00FB31E5" w:rsidRDefault="004452B1" w:rsidP="004452B1">
            <w:pPr>
              <w:pStyle w:val="MainText"/>
              <w:numPr>
                <w:ilvl w:val="0"/>
                <w:numId w:val="23"/>
              </w:numPr>
              <w:rPr>
                <w:del w:id="608" w:author="Scott McDonald" w:date="2017-07-25T07:54:00Z"/>
                <w:highlight w:val="yellow"/>
                <w:rPrChange w:id="609" w:author="Monica Borg" w:date="2018-01-23T12:02:00Z">
                  <w:rPr>
                    <w:del w:id="610" w:author="Scott McDonald" w:date="2017-07-25T07:54:00Z"/>
                  </w:rPr>
                </w:rPrChange>
              </w:rPr>
            </w:pPr>
            <w:del w:id="611" w:author="Scott McDonald" w:date="2017-07-25T07:54:00Z">
              <w:r w:rsidRPr="004D2B00" w:rsidDel="00FB31E5">
                <w:rPr>
                  <w:highlight w:val="yellow"/>
                  <w:rPrChange w:id="612" w:author="Monica Borg" w:date="2018-01-23T12:02:00Z">
                    <w:rPr/>
                  </w:rPrChange>
                </w:rPr>
                <w:delText>The maximum velocity through the pond based on a ARI 1 Year storm event should not exceed 0.3 metres per second (at 2.5 metres depth, this is the maximum practical flow velocity at which optimum sediment removal can be achieved).</w:delText>
              </w:r>
            </w:del>
          </w:p>
          <w:p w14:paraId="6D2A1C57" w14:textId="77777777" w:rsidR="00B56878" w:rsidRPr="004D2B00" w:rsidDel="00FB31E5" w:rsidRDefault="004452B1" w:rsidP="004452B1">
            <w:pPr>
              <w:pStyle w:val="MainText"/>
              <w:numPr>
                <w:ilvl w:val="0"/>
                <w:numId w:val="23"/>
              </w:numPr>
              <w:rPr>
                <w:del w:id="613" w:author="Scott McDonald" w:date="2017-07-25T07:54:00Z"/>
                <w:highlight w:val="yellow"/>
                <w:rPrChange w:id="614" w:author="Monica Borg" w:date="2018-01-23T12:02:00Z">
                  <w:rPr>
                    <w:del w:id="615" w:author="Scott McDonald" w:date="2017-07-25T07:54:00Z"/>
                  </w:rPr>
                </w:rPrChange>
              </w:rPr>
            </w:pPr>
            <w:del w:id="616" w:author="Scott McDonald" w:date="2017-07-25T07:54:00Z">
              <w:r w:rsidRPr="004D2B00" w:rsidDel="00FB31E5">
                <w:rPr>
                  <w:highlight w:val="yellow"/>
                  <w:rPrChange w:id="617" w:author="Monica Borg" w:date="2018-01-23T12:02:00Z">
                    <w:rPr/>
                  </w:rPrChange>
                </w:rPr>
                <w:delText>A minimum freeboard of 0.3 metres should be provided between a restricted discharge outlet for the pond and a storm overflow weir.  This discharge outlet should be designed so that the weir overtops on average three times per year.</w:delText>
              </w:r>
              <w:r w:rsidR="00B56878" w:rsidRPr="004D2B00" w:rsidDel="00FB31E5">
                <w:rPr>
                  <w:highlight w:val="yellow"/>
                  <w:rPrChange w:id="618" w:author="Monica Borg" w:date="2018-01-23T12:02:00Z">
                    <w:rPr/>
                  </w:rPrChange>
                </w:rPr>
                <w:delText xml:space="preserve"> </w:delText>
              </w:r>
            </w:del>
          </w:p>
          <w:p w14:paraId="038E29D3" w14:textId="77777777" w:rsidR="004452B1" w:rsidRPr="004D2B00" w:rsidRDefault="004452B1" w:rsidP="004452B1">
            <w:pPr>
              <w:pStyle w:val="MainText"/>
              <w:numPr>
                <w:ilvl w:val="0"/>
                <w:numId w:val="23"/>
              </w:numPr>
              <w:rPr>
                <w:highlight w:val="yellow"/>
                <w:rPrChange w:id="619" w:author="Monica Borg" w:date="2018-01-23T12:02:00Z">
                  <w:rPr/>
                </w:rPrChange>
              </w:rPr>
            </w:pPr>
            <w:del w:id="620" w:author="Scott McDonald" w:date="2017-07-25T07:54:00Z">
              <w:r w:rsidRPr="004D2B00" w:rsidDel="00FB31E5">
                <w:rPr>
                  <w:highlight w:val="yellow"/>
                  <w:rPrChange w:id="621" w:author="Monica Borg" w:date="2018-01-23T12:02:00Z">
                    <w:rPr/>
                  </w:rPrChange>
                </w:rPr>
                <w:delText>Inlet and outlet structures should be located at extreme ends of the basin, with short circuiting of flow further minimised by the use of baffles.</w:delText>
              </w:r>
            </w:del>
          </w:p>
        </w:tc>
        <w:tc>
          <w:tcPr>
            <w:tcW w:w="1941" w:type="dxa"/>
            <w:vAlign w:val="center"/>
          </w:tcPr>
          <w:p w14:paraId="7FE72CA2" w14:textId="77777777" w:rsidR="00B56878" w:rsidRPr="004D2B00" w:rsidRDefault="00B56878" w:rsidP="004452B1">
            <w:pPr>
              <w:pStyle w:val="Keywords"/>
              <w:jc w:val="center"/>
              <w:rPr>
                <w:highlight w:val="yellow"/>
                <w:rPrChange w:id="622" w:author="Monica Borg" w:date="2018-01-23T12:02:00Z">
                  <w:rPr/>
                </w:rPrChange>
              </w:rPr>
            </w:pPr>
            <w:r w:rsidRPr="004D2B00">
              <w:rPr>
                <w:highlight w:val="yellow"/>
                <w:rPrChange w:id="623" w:author="Monica Borg" w:date="2018-01-23T12:02:00Z">
                  <w:rPr/>
                </w:rPrChange>
              </w:rPr>
              <w:t>Basin Efficiency</w:t>
            </w:r>
          </w:p>
        </w:tc>
      </w:tr>
      <w:tr w:rsidR="00B56878" w14:paraId="5C7DA3E9" w14:textId="77777777" w:rsidTr="004D2B00">
        <w:tblPrEx>
          <w:tblW w:w="10488" w:type="dxa"/>
          <w:tblLayout w:type="fixed"/>
          <w:tblCellMar>
            <w:left w:w="142" w:type="dxa"/>
            <w:right w:w="142" w:type="dxa"/>
          </w:tblCellMar>
          <w:tblLook w:val="0000" w:firstRow="0" w:lastRow="0" w:firstColumn="0" w:lastColumn="0" w:noHBand="0" w:noVBand="0"/>
          <w:tblPrExChange w:id="624" w:author="Monica Borg" w:date="2018-01-23T12:02:00Z">
            <w:tblPrEx>
              <w:tblW w:w="10488" w:type="dxa"/>
              <w:tblLayout w:type="fixed"/>
              <w:tblCellMar>
                <w:left w:w="142" w:type="dxa"/>
                <w:right w:w="142" w:type="dxa"/>
              </w:tblCellMar>
              <w:tblLook w:val="0000" w:firstRow="0" w:lastRow="0" w:firstColumn="0" w:lastColumn="0" w:noHBand="0" w:noVBand="0"/>
            </w:tblPrEx>
          </w:tblPrExChange>
        </w:tblPrEx>
        <w:trPr>
          <w:cantSplit/>
          <w:trPrChange w:id="625" w:author="Monica Borg" w:date="2018-01-23T12:02:00Z">
            <w:trPr>
              <w:cantSplit/>
            </w:trPr>
          </w:trPrChange>
        </w:trPr>
        <w:tc>
          <w:tcPr>
            <w:tcW w:w="8547" w:type="dxa"/>
            <w:tcPrChange w:id="626" w:author="Monica Borg" w:date="2018-01-23T12:02:00Z">
              <w:tcPr>
                <w:tcW w:w="8547" w:type="dxa"/>
              </w:tcPr>
            </w:tcPrChange>
          </w:tcPr>
          <w:p w14:paraId="6E2F4A3D" w14:textId="77777777" w:rsidR="00B56878" w:rsidRDefault="00B56878">
            <w:pPr>
              <w:pStyle w:val="Pointed"/>
              <w:ind w:left="1134" w:hanging="1134"/>
              <w:jc w:val="both"/>
              <w:pPrChange w:id="627" w:author="Monica Borg" w:date="2018-01-23T12:02:00Z">
                <w:pPr>
                  <w:pStyle w:val="Pointed"/>
                </w:pPr>
              </w:pPrChange>
            </w:pPr>
            <w:r>
              <w:lastRenderedPageBreak/>
              <w:t>Basins should be constructed prior to the commencement of any site clearing or construction works, and should be de-silted when the level of sediment reduces the average water depth to less than 1.5 metres.</w:t>
            </w:r>
          </w:p>
        </w:tc>
        <w:tc>
          <w:tcPr>
            <w:tcW w:w="1941" w:type="dxa"/>
            <w:tcPrChange w:id="628" w:author="Monica Borg" w:date="2018-01-23T12:02:00Z">
              <w:tcPr>
                <w:tcW w:w="1941" w:type="dxa"/>
                <w:vAlign w:val="center"/>
              </w:tcPr>
            </w:tcPrChange>
          </w:tcPr>
          <w:p w14:paraId="273FFA9A" w14:textId="77777777" w:rsidR="00B56878" w:rsidRDefault="00B56878">
            <w:pPr>
              <w:pStyle w:val="Keywords"/>
              <w:spacing w:before="360"/>
              <w:pPrChange w:id="629" w:author="Monica Borg" w:date="2018-01-23T12:02:00Z">
                <w:pPr>
                  <w:pStyle w:val="Keywords"/>
                  <w:jc w:val="center"/>
                </w:pPr>
              </w:pPrChange>
            </w:pPr>
            <w:r>
              <w:t>Construction and Maintenance</w:t>
            </w:r>
          </w:p>
        </w:tc>
      </w:tr>
      <w:tr w:rsidR="00B56878" w14:paraId="163D771A" w14:textId="77777777" w:rsidTr="004D2B00">
        <w:tblPrEx>
          <w:tblW w:w="10488" w:type="dxa"/>
          <w:tblLayout w:type="fixed"/>
          <w:tblCellMar>
            <w:left w:w="142" w:type="dxa"/>
            <w:right w:w="142" w:type="dxa"/>
          </w:tblCellMar>
          <w:tblLook w:val="0000" w:firstRow="0" w:lastRow="0" w:firstColumn="0" w:lastColumn="0" w:noHBand="0" w:noVBand="0"/>
          <w:tblPrExChange w:id="630" w:author="Monica Borg" w:date="2018-01-23T12:02:00Z">
            <w:tblPrEx>
              <w:tblW w:w="10488" w:type="dxa"/>
              <w:tblLayout w:type="fixed"/>
              <w:tblCellMar>
                <w:left w:w="142" w:type="dxa"/>
                <w:right w:w="142" w:type="dxa"/>
              </w:tblCellMar>
              <w:tblLook w:val="0000" w:firstRow="0" w:lastRow="0" w:firstColumn="0" w:lastColumn="0" w:noHBand="0" w:noVBand="0"/>
            </w:tblPrEx>
          </w:tblPrExChange>
        </w:tblPrEx>
        <w:trPr>
          <w:cantSplit/>
          <w:trPrChange w:id="631" w:author="Monica Borg" w:date="2018-01-23T12:02:00Z">
            <w:trPr>
              <w:cantSplit/>
            </w:trPr>
          </w:trPrChange>
        </w:trPr>
        <w:tc>
          <w:tcPr>
            <w:tcW w:w="8547" w:type="dxa"/>
            <w:tcPrChange w:id="632" w:author="Monica Borg" w:date="2018-01-23T12:02:00Z">
              <w:tcPr>
                <w:tcW w:w="8547" w:type="dxa"/>
              </w:tcPr>
            </w:tcPrChange>
          </w:tcPr>
          <w:p w14:paraId="5B0603CD" w14:textId="77777777" w:rsidR="00B56878" w:rsidRDefault="00B56878">
            <w:pPr>
              <w:pStyle w:val="Pointed"/>
              <w:ind w:left="1134" w:hanging="1134"/>
              <w:jc w:val="both"/>
              <w:pPrChange w:id="633" w:author="Monica Borg" w:date="2018-01-23T12:02:00Z">
                <w:pPr>
                  <w:pStyle w:val="Pointed"/>
                </w:pPr>
              </w:pPrChange>
            </w:pPr>
            <w:r>
              <w:t>It may be desirable for the designer of an urban retention basin to incorporate an outlet device that enables dewatering of the basin. This simplifies de-silting, enabling earthmoving equipment to be used for de-silting operations.</w:t>
            </w:r>
          </w:p>
        </w:tc>
        <w:tc>
          <w:tcPr>
            <w:tcW w:w="1941" w:type="dxa"/>
            <w:tcPrChange w:id="634" w:author="Monica Borg" w:date="2018-01-23T12:02:00Z">
              <w:tcPr>
                <w:tcW w:w="1941" w:type="dxa"/>
                <w:vAlign w:val="center"/>
              </w:tcPr>
            </w:tcPrChange>
          </w:tcPr>
          <w:p w14:paraId="10CCA75E" w14:textId="77777777" w:rsidR="00B56878" w:rsidRDefault="00B56878">
            <w:pPr>
              <w:pStyle w:val="Keywords"/>
              <w:spacing w:before="360"/>
              <w:pPrChange w:id="635" w:author="Monica Borg" w:date="2018-01-23T12:02:00Z">
                <w:pPr>
                  <w:pStyle w:val="Keywords"/>
                  <w:jc w:val="center"/>
                </w:pPr>
              </w:pPrChange>
            </w:pPr>
            <w:r>
              <w:t>Outlet Design</w:t>
            </w:r>
          </w:p>
        </w:tc>
      </w:tr>
      <w:tr w:rsidR="0064797A" w14:paraId="5533D96A" w14:textId="77777777" w:rsidTr="004D2B00">
        <w:tblPrEx>
          <w:tblW w:w="10488" w:type="dxa"/>
          <w:tblLayout w:type="fixed"/>
          <w:tblCellMar>
            <w:left w:w="142" w:type="dxa"/>
            <w:right w:w="142" w:type="dxa"/>
          </w:tblCellMar>
          <w:tblLook w:val="0000" w:firstRow="0" w:lastRow="0" w:firstColumn="0" w:lastColumn="0" w:noHBand="0" w:noVBand="0"/>
          <w:tblPrExChange w:id="636" w:author="Monica Borg" w:date="2018-01-23T12:02:00Z">
            <w:tblPrEx>
              <w:tblW w:w="10488" w:type="dxa"/>
              <w:tblLayout w:type="fixed"/>
              <w:tblCellMar>
                <w:left w:w="142" w:type="dxa"/>
                <w:right w:w="142" w:type="dxa"/>
              </w:tblCellMar>
              <w:tblLook w:val="0000" w:firstRow="0" w:lastRow="0" w:firstColumn="0" w:lastColumn="0" w:noHBand="0" w:noVBand="0"/>
            </w:tblPrEx>
          </w:tblPrExChange>
        </w:tblPrEx>
        <w:trPr>
          <w:cantSplit/>
          <w:trPrChange w:id="637" w:author="Monica Borg" w:date="2018-01-23T12:02:00Z">
            <w:trPr>
              <w:cantSplit/>
            </w:trPr>
          </w:trPrChange>
        </w:trPr>
        <w:tc>
          <w:tcPr>
            <w:tcW w:w="8547" w:type="dxa"/>
            <w:tcPrChange w:id="638" w:author="Monica Borg" w:date="2018-01-23T12:02:00Z">
              <w:tcPr>
                <w:tcW w:w="8547" w:type="dxa"/>
              </w:tcPr>
            </w:tcPrChange>
          </w:tcPr>
          <w:p w14:paraId="4F0ECB87" w14:textId="77777777" w:rsidR="0064797A" w:rsidRDefault="0064797A">
            <w:pPr>
              <w:pStyle w:val="Pointed"/>
              <w:ind w:left="1134" w:hanging="1134"/>
              <w:jc w:val="both"/>
              <w:pPrChange w:id="639" w:author="Monica Borg" w:date="2018-01-23T12:02:00Z">
                <w:pPr>
                  <w:pStyle w:val="Pointed"/>
                </w:pPr>
              </w:pPrChange>
            </w:pPr>
            <w:r>
              <w:t xml:space="preserve">An </w:t>
            </w:r>
            <w:del w:id="640" w:author="Scott McDonald" w:date="2017-07-25T07:55:00Z">
              <w:r w:rsidDel="00FB31E5">
                <w:delText>all weather</w:delText>
              </w:r>
            </w:del>
            <w:ins w:id="641" w:author="Scott McDonald" w:date="2017-07-25T07:55:00Z">
              <w:r w:rsidR="00FB31E5">
                <w:t>all-weather</w:t>
              </w:r>
            </w:ins>
            <w:r>
              <w:t xml:space="preserve"> access track shall be provided to the basin for maintenance works.</w:t>
            </w:r>
          </w:p>
        </w:tc>
        <w:tc>
          <w:tcPr>
            <w:tcW w:w="1941" w:type="dxa"/>
            <w:tcPrChange w:id="642" w:author="Monica Borg" w:date="2018-01-23T12:02:00Z">
              <w:tcPr>
                <w:tcW w:w="1941" w:type="dxa"/>
                <w:vAlign w:val="center"/>
              </w:tcPr>
            </w:tcPrChange>
          </w:tcPr>
          <w:p w14:paraId="05A2E4E5" w14:textId="77777777" w:rsidR="0064797A" w:rsidRDefault="0064797A">
            <w:pPr>
              <w:pStyle w:val="Keywords"/>
              <w:spacing w:before="360"/>
              <w:pPrChange w:id="643" w:author="Monica Borg" w:date="2018-01-23T12:02:00Z">
                <w:pPr>
                  <w:pStyle w:val="Keywords"/>
                  <w:jc w:val="center"/>
                </w:pPr>
              </w:pPrChange>
            </w:pPr>
            <w:r>
              <w:t>Access Track</w:t>
            </w:r>
          </w:p>
        </w:tc>
      </w:tr>
      <w:tr w:rsidR="00B56878" w14:paraId="3B6230F8" w14:textId="77777777" w:rsidTr="004D2B00">
        <w:tblPrEx>
          <w:tblW w:w="10488" w:type="dxa"/>
          <w:tblLayout w:type="fixed"/>
          <w:tblCellMar>
            <w:left w:w="142" w:type="dxa"/>
            <w:right w:w="142" w:type="dxa"/>
          </w:tblCellMar>
          <w:tblLook w:val="0000" w:firstRow="0" w:lastRow="0" w:firstColumn="0" w:lastColumn="0" w:noHBand="0" w:noVBand="0"/>
          <w:tblPrExChange w:id="644" w:author="Monica Borg" w:date="2018-01-23T12:02:00Z">
            <w:tblPrEx>
              <w:tblW w:w="10488" w:type="dxa"/>
              <w:tblLayout w:type="fixed"/>
              <w:tblCellMar>
                <w:left w:w="142" w:type="dxa"/>
                <w:right w:w="142" w:type="dxa"/>
              </w:tblCellMar>
              <w:tblLook w:val="0000" w:firstRow="0" w:lastRow="0" w:firstColumn="0" w:lastColumn="0" w:noHBand="0" w:noVBand="0"/>
            </w:tblPrEx>
          </w:tblPrExChange>
        </w:tblPrEx>
        <w:trPr>
          <w:cantSplit/>
          <w:trPrChange w:id="645" w:author="Monica Borg" w:date="2018-01-23T12:02:00Z">
            <w:trPr>
              <w:cantSplit/>
            </w:trPr>
          </w:trPrChange>
        </w:trPr>
        <w:tc>
          <w:tcPr>
            <w:tcW w:w="8547" w:type="dxa"/>
            <w:tcPrChange w:id="646" w:author="Monica Borg" w:date="2018-01-23T12:02:00Z">
              <w:tcPr>
                <w:tcW w:w="8547" w:type="dxa"/>
              </w:tcPr>
            </w:tcPrChange>
          </w:tcPr>
          <w:p w14:paraId="4128A880" w14:textId="77777777" w:rsidR="00B56878" w:rsidRDefault="00B56878">
            <w:pPr>
              <w:pStyle w:val="Pointed"/>
              <w:ind w:left="1134" w:hanging="1134"/>
              <w:jc w:val="both"/>
              <w:pPrChange w:id="647" w:author="Monica Borg" w:date="2018-01-23T12:02:00Z">
                <w:pPr>
                  <w:pStyle w:val="Pointed"/>
                </w:pPr>
              </w:pPrChange>
            </w:pPr>
            <w:r>
              <w:t xml:space="preserve">It is generally necessary to incorporate a gross </w:t>
            </w:r>
            <w:del w:id="648" w:author="Scott McDonald" w:date="2017-07-25T07:55:00Z">
              <w:r w:rsidDel="00FB31E5">
                <w:delText xml:space="preserve">solids </w:delText>
              </w:r>
            </w:del>
            <w:ins w:id="649" w:author="Scott McDonald" w:date="2017-07-25T07:55:00Z">
              <w:r w:rsidR="00085BD8">
                <w:t>pollutant</w:t>
              </w:r>
              <w:r w:rsidR="00FB31E5">
                <w:t xml:space="preserve"> </w:t>
              </w:r>
            </w:ins>
            <w:r>
              <w:t>trap and</w:t>
            </w:r>
            <w:ins w:id="650" w:author="Scott McDonald" w:date="2017-07-25T07:55:00Z">
              <w:r w:rsidR="00FB31E5">
                <w:t>/or</w:t>
              </w:r>
            </w:ins>
            <w:r>
              <w:t xml:space="preserve"> trash rack facility on major discharges into the retention basin.</w:t>
            </w:r>
            <w:r w:rsidR="004452B1">
              <w:t xml:space="preserve"> </w:t>
            </w:r>
            <w:r>
              <w:t xml:space="preserve"> This prolongs the life of the basin and prevents the accumulation of litter.</w:t>
            </w:r>
          </w:p>
        </w:tc>
        <w:tc>
          <w:tcPr>
            <w:tcW w:w="1941" w:type="dxa"/>
            <w:tcPrChange w:id="651" w:author="Monica Borg" w:date="2018-01-23T12:02:00Z">
              <w:tcPr>
                <w:tcW w:w="1941" w:type="dxa"/>
                <w:vAlign w:val="center"/>
              </w:tcPr>
            </w:tcPrChange>
          </w:tcPr>
          <w:p w14:paraId="4FD50D0B" w14:textId="77777777" w:rsidR="00B56878" w:rsidRDefault="00B56878">
            <w:pPr>
              <w:pStyle w:val="Keywords"/>
              <w:spacing w:before="360"/>
              <w:pPrChange w:id="652" w:author="Monica Borg" w:date="2018-01-23T12:02:00Z">
                <w:pPr>
                  <w:pStyle w:val="Keywords"/>
                  <w:jc w:val="center"/>
                </w:pPr>
              </w:pPrChange>
            </w:pPr>
            <w:r>
              <w:t>Trash Racks</w:t>
            </w:r>
          </w:p>
        </w:tc>
      </w:tr>
      <w:tr w:rsidR="00B56878" w14:paraId="4194A27D" w14:textId="77777777" w:rsidTr="004D2B00">
        <w:tblPrEx>
          <w:tblW w:w="10488" w:type="dxa"/>
          <w:tblLayout w:type="fixed"/>
          <w:tblCellMar>
            <w:left w:w="142" w:type="dxa"/>
            <w:right w:w="142" w:type="dxa"/>
          </w:tblCellMar>
          <w:tblLook w:val="0000" w:firstRow="0" w:lastRow="0" w:firstColumn="0" w:lastColumn="0" w:noHBand="0" w:noVBand="0"/>
          <w:tblPrExChange w:id="653" w:author="Monica Borg" w:date="2018-01-23T12:02:00Z">
            <w:tblPrEx>
              <w:tblW w:w="10488" w:type="dxa"/>
              <w:tblLayout w:type="fixed"/>
              <w:tblCellMar>
                <w:left w:w="142" w:type="dxa"/>
                <w:right w:w="142" w:type="dxa"/>
              </w:tblCellMar>
              <w:tblLook w:val="0000" w:firstRow="0" w:lastRow="0" w:firstColumn="0" w:lastColumn="0" w:noHBand="0" w:noVBand="0"/>
            </w:tblPrEx>
          </w:tblPrExChange>
        </w:tblPrEx>
        <w:trPr>
          <w:cantSplit/>
          <w:trPrChange w:id="654" w:author="Monica Borg" w:date="2018-01-23T12:02:00Z">
            <w:trPr>
              <w:cantSplit/>
            </w:trPr>
          </w:trPrChange>
        </w:trPr>
        <w:tc>
          <w:tcPr>
            <w:tcW w:w="8547" w:type="dxa"/>
            <w:tcPrChange w:id="655" w:author="Monica Borg" w:date="2018-01-23T12:02:00Z">
              <w:tcPr>
                <w:tcW w:w="8547" w:type="dxa"/>
              </w:tcPr>
            </w:tcPrChange>
          </w:tcPr>
          <w:p w14:paraId="40FD68FE" w14:textId="77777777" w:rsidR="00B56878" w:rsidRDefault="00B56878">
            <w:pPr>
              <w:pStyle w:val="Pointed"/>
              <w:ind w:left="1134" w:hanging="1134"/>
              <w:jc w:val="both"/>
              <w:pPrChange w:id="656" w:author="Monica Borg" w:date="2018-01-23T12:02:00Z">
                <w:pPr>
                  <w:pStyle w:val="Pointed"/>
                </w:pPr>
              </w:pPrChange>
            </w:pPr>
            <w:r>
              <w:t xml:space="preserve">Basins should be surrounded by buffer zones, typically comprising grassed foreshores of not less than 20 metres between the nearest development and the basin. </w:t>
            </w:r>
            <w:r w:rsidR="004452B1">
              <w:t xml:space="preserve"> </w:t>
            </w:r>
            <w:r>
              <w:t>This allows for some infiltration of drainage from developments, permits the drainage authority scope to develop aesthetic surrounds and reduces the likelihood of ove</w:t>
            </w:r>
            <w:r w:rsidR="004452B1">
              <w:t>r the fence dumping of rubbish.</w:t>
            </w:r>
          </w:p>
        </w:tc>
        <w:tc>
          <w:tcPr>
            <w:tcW w:w="1941" w:type="dxa"/>
            <w:tcPrChange w:id="657" w:author="Monica Borg" w:date="2018-01-23T12:02:00Z">
              <w:tcPr>
                <w:tcW w:w="1941" w:type="dxa"/>
                <w:vAlign w:val="center"/>
              </w:tcPr>
            </w:tcPrChange>
          </w:tcPr>
          <w:p w14:paraId="54B1BC60" w14:textId="77777777" w:rsidR="00B56878" w:rsidRDefault="00B56878">
            <w:pPr>
              <w:pStyle w:val="Keywords"/>
              <w:spacing w:before="360"/>
              <w:pPrChange w:id="658" w:author="Monica Borg" w:date="2018-01-23T12:02:00Z">
                <w:pPr>
                  <w:pStyle w:val="Keywords"/>
                  <w:jc w:val="center"/>
                </w:pPr>
              </w:pPrChange>
            </w:pPr>
            <w:r>
              <w:t>Buffer Zones</w:t>
            </w:r>
          </w:p>
        </w:tc>
      </w:tr>
      <w:tr w:rsidR="00B56878" w14:paraId="5A43A500" w14:textId="77777777" w:rsidTr="004D2B00">
        <w:tblPrEx>
          <w:tblW w:w="10488" w:type="dxa"/>
          <w:tblLayout w:type="fixed"/>
          <w:tblCellMar>
            <w:left w:w="142" w:type="dxa"/>
            <w:right w:w="142" w:type="dxa"/>
          </w:tblCellMar>
          <w:tblLook w:val="0000" w:firstRow="0" w:lastRow="0" w:firstColumn="0" w:lastColumn="0" w:noHBand="0" w:noVBand="0"/>
          <w:tblPrExChange w:id="659" w:author="Monica Borg" w:date="2018-01-23T12:02:00Z">
            <w:tblPrEx>
              <w:tblW w:w="10488" w:type="dxa"/>
              <w:tblLayout w:type="fixed"/>
              <w:tblCellMar>
                <w:left w:w="142" w:type="dxa"/>
                <w:right w:w="142" w:type="dxa"/>
              </w:tblCellMar>
              <w:tblLook w:val="0000" w:firstRow="0" w:lastRow="0" w:firstColumn="0" w:lastColumn="0" w:noHBand="0" w:noVBand="0"/>
            </w:tblPrEx>
          </w:tblPrExChange>
        </w:tblPrEx>
        <w:trPr>
          <w:cantSplit/>
          <w:trPrChange w:id="660" w:author="Monica Borg" w:date="2018-01-23T12:02:00Z">
            <w:trPr>
              <w:cantSplit/>
            </w:trPr>
          </w:trPrChange>
        </w:trPr>
        <w:tc>
          <w:tcPr>
            <w:tcW w:w="8547" w:type="dxa"/>
            <w:tcPrChange w:id="661" w:author="Monica Borg" w:date="2018-01-23T12:02:00Z">
              <w:tcPr>
                <w:tcW w:w="8547" w:type="dxa"/>
              </w:tcPr>
            </w:tcPrChange>
          </w:tcPr>
          <w:p w14:paraId="7E2A79A9" w14:textId="77777777" w:rsidR="00B56878" w:rsidRDefault="00B56878">
            <w:pPr>
              <w:pStyle w:val="Pointed"/>
              <w:ind w:left="1134" w:hanging="1134"/>
              <w:jc w:val="both"/>
              <w:pPrChange w:id="662" w:author="Monica Borg" w:date="2018-01-23T12:02:00Z">
                <w:pPr>
                  <w:pStyle w:val="Pointed"/>
                </w:pPr>
              </w:pPrChange>
            </w:pPr>
            <w:r>
              <w:t xml:space="preserve">The settling velocity of particles should service as the basis for design. </w:t>
            </w:r>
            <w:r w:rsidR="004452B1">
              <w:t xml:space="preserve"> </w:t>
            </w:r>
            <w:r>
              <w:t xml:space="preserve">This, of course, can only be found by conducting standard settling tests or from a knowledge of local soil characteristics. </w:t>
            </w:r>
            <w:r w:rsidR="004452B1">
              <w:t xml:space="preserve"> </w:t>
            </w:r>
            <w:r>
              <w:t>The surface area of the required basin can then be determined from design settling velocities (Randall et al 1982).</w:t>
            </w:r>
          </w:p>
        </w:tc>
        <w:tc>
          <w:tcPr>
            <w:tcW w:w="1941" w:type="dxa"/>
            <w:tcPrChange w:id="663" w:author="Monica Borg" w:date="2018-01-23T12:02:00Z">
              <w:tcPr>
                <w:tcW w:w="1941" w:type="dxa"/>
                <w:vAlign w:val="center"/>
              </w:tcPr>
            </w:tcPrChange>
          </w:tcPr>
          <w:p w14:paraId="3E8A49F2" w14:textId="77777777" w:rsidR="00B56878" w:rsidRDefault="00B56878">
            <w:pPr>
              <w:pStyle w:val="Keywords"/>
              <w:spacing w:before="360"/>
              <w:pPrChange w:id="664" w:author="Monica Borg" w:date="2018-01-23T12:02:00Z">
                <w:pPr>
                  <w:pStyle w:val="Keywords"/>
                  <w:jc w:val="center"/>
                </w:pPr>
              </w:pPrChange>
            </w:pPr>
            <w:r>
              <w:t>Particle Settling</w:t>
            </w:r>
          </w:p>
        </w:tc>
      </w:tr>
      <w:tr w:rsidR="00B56878" w14:paraId="23EF9EC4" w14:textId="77777777" w:rsidTr="004D2B00">
        <w:tblPrEx>
          <w:tblW w:w="10488" w:type="dxa"/>
          <w:tblLayout w:type="fixed"/>
          <w:tblCellMar>
            <w:left w:w="142" w:type="dxa"/>
            <w:right w:w="142" w:type="dxa"/>
          </w:tblCellMar>
          <w:tblLook w:val="0000" w:firstRow="0" w:lastRow="0" w:firstColumn="0" w:lastColumn="0" w:noHBand="0" w:noVBand="0"/>
          <w:tblPrExChange w:id="665" w:author="Monica Borg" w:date="2018-01-23T12:02:00Z">
            <w:tblPrEx>
              <w:tblW w:w="10488" w:type="dxa"/>
              <w:tblLayout w:type="fixed"/>
              <w:tblCellMar>
                <w:left w:w="142" w:type="dxa"/>
                <w:right w:w="142" w:type="dxa"/>
              </w:tblCellMar>
              <w:tblLook w:val="0000" w:firstRow="0" w:lastRow="0" w:firstColumn="0" w:lastColumn="0" w:noHBand="0" w:noVBand="0"/>
            </w:tblPrEx>
          </w:tblPrExChange>
        </w:tblPrEx>
        <w:trPr>
          <w:cantSplit/>
          <w:trPrChange w:id="666" w:author="Monica Borg" w:date="2018-01-23T12:02:00Z">
            <w:trPr>
              <w:cantSplit/>
            </w:trPr>
          </w:trPrChange>
        </w:trPr>
        <w:tc>
          <w:tcPr>
            <w:tcW w:w="8547" w:type="dxa"/>
            <w:tcPrChange w:id="667" w:author="Monica Borg" w:date="2018-01-23T12:02:00Z">
              <w:tcPr>
                <w:tcW w:w="8547" w:type="dxa"/>
              </w:tcPr>
            </w:tcPrChange>
          </w:tcPr>
          <w:p w14:paraId="701DD3E7" w14:textId="77777777" w:rsidR="00B56878" w:rsidRDefault="00B56878" w:rsidP="004D2B00">
            <w:pPr>
              <w:pStyle w:val="Pointed"/>
              <w:ind w:left="1134" w:hanging="1134"/>
            </w:pPr>
            <w:r>
              <w:t>Wet retention basins are regarded as impoundments and normal dam safety requirements should be met.</w:t>
            </w:r>
            <w:r w:rsidR="004452B1">
              <w:t xml:space="preserve"> </w:t>
            </w:r>
            <w:r>
              <w:t xml:space="preserve"> A dam must be referred to the Department of Natural Resources and </w:t>
            </w:r>
            <w:del w:id="668" w:author="Scott McDonald" w:date="2017-07-25T07:55:00Z">
              <w:r w:rsidR="00DD4EC9" w:rsidDel="00FB31E5">
                <w:delText xml:space="preserve">Water </w:delText>
              </w:r>
            </w:del>
            <w:ins w:id="669" w:author="Scott McDonald" w:date="2017-07-25T07:55:00Z">
              <w:r w:rsidR="00FB31E5">
                <w:t xml:space="preserve">Mines (DNRM) </w:t>
              </w:r>
            </w:ins>
            <w:r>
              <w:t>if it is:</w:t>
            </w:r>
          </w:p>
          <w:p w14:paraId="43573C21" w14:textId="77777777" w:rsidR="00B56878" w:rsidRDefault="00B56878">
            <w:pPr>
              <w:pStyle w:val="MainText"/>
              <w:numPr>
                <w:ilvl w:val="0"/>
                <w:numId w:val="9"/>
              </w:numPr>
              <w:spacing w:before="120"/>
              <w:ind w:left="1559" w:hanging="431"/>
              <w:pPrChange w:id="670" w:author="Monica Borg" w:date="2018-01-23T12:03:00Z">
                <w:pPr>
                  <w:pStyle w:val="MainText"/>
                  <w:numPr>
                    <w:numId w:val="9"/>
                  </w:numPr>
                  <w:ind w:left="1560" w:hanging="432"/>
                </w:pPr>
              </w:pPrChange>
            </w:pPr>
            <w:r>
              <w:t>10 metres or more in height and has a storage capacity of more than 10 mega</w:t>
            </w:r>
            <w:ins w:id="671" w:author="Scott McDonald" w:date="2017-07-25T07:56:00Z">
              <w:r w:rsidR="00FB31E5">
                <w:t xml:space="preserve"> </w:t>
              </w:r>
            </w:ins>
            <w:r>
              <w:t>litres; or</w:t>
            </w:r>
          </w:p>
          <w:p w14:paraId="04AA9788" w14:textId="77777777" w:rsidR="00B56878" w:rsidRDefault="00B56878">
            <w:pPr>
              <w:pStyle w:val="MainText"/>
              <w:numPr>
                <w:ilvl w:val="0"/>
                <w:numId w:val="9"/>
              </w:numPr>
              <w:spacing w:before="120"/>
              <w:ind w:left="1559" w:hanging="431"/>
              <w:pPrChange w:id="672" w:author="Monica Borg" w:date="2018-01-23T12:03:00Z">
                <w:pPr>
                  <w:pStyle w:val="MainText"/>
                  <w:numPr>
                    <w:numId w:val="9"/>
                  </w:numPr>
                  <w:ind w:left="1560" w:hanging="432"/>
                </w:pPr>
              </w:pPrChange>
            </w:pPr>
            <w:r>
              <w:t>5 metres or more in height and has a storage capacity of 50 mega</w:t>
            </w:r>
            <w:ins w:id="673" w:author="Scott McDonald" w:date="2017-07-25T07:56:00Z">
              <w:r w:rsidR="00FB31E5">
                <w:t xml:space="preserve"> </w:t>
              </w:r>
            </w:ins>
            <w:r>
              <w:t>litres or more.</w:t>
            </w:r>
          </w:p>
        </w:tc>
        <w:tc>
          <w:tcPr>
            <w:tcW w:w="1941" w:type="dxa"/>
            <w:tcPrChange w:id="674" w:author="Monica Borg" w:date="2018-01-23T12:02:00Z">
              <w:tcPr>
                <w:tcW w:w="1941" w:type="dxa"/>
                <w:vAlign w:val="center"/>
              </w:tcPr>
            </w:tcPrChange>
          </w:tcPr>
          <w:p w14:paraId="1F83F235" w14:textId="77777777" w:rsidR="00B56878" w:rsidRDefault="00B56878">
            <w:pPr>
              <w:pStyle w:val="Keywords"/>
              <w:spacing w:before="360"/>
              <w:pPrChange w:id="675" w:author="Monica Borg" w:date="2018-01-23T12:02:00Z">
                <w:pPr>
                  <w:pStyle w:val="Keywords"/>
                  <w:jc w:val="center"/>
                </w:pPr>
              </w:pPrChange>
            </w:pPr>
            <w:r>
              <w:t>Basin Classification</w:t>
            </w:r>
          </w:p>
        </w:tc>
      </w:tr>
      <w:tr w:rsidR="00B56878" w14:paraId="5B4928A5" w14:textId="77777777">
        <w:trPr>
          <w:cantSplit/>
        </w:trPr>
        <w:tc>
          <w:tcPr>
            <w:tcW w:w="8547" w:type="dxa"/>
          </w:tcPr>
          <w:p w14:paraId="3AAA91EE" w14:textId="77777777" w:rsidR="00B56878" w:rsidRDefault="00B56878" w:rsidP="004D2B00">
            <w:pPr>
              <w:pStyle w:val="Pointed"/>
              <w:ind w:left="1134" w:hanging="1134"/>
            </w:pPr>
            <w:r>
              <w:t xml:space="preserve">If the wet retention basin is within the above categories it must be referred to the </w:t>
            </w:r>
            <w:del w:id="676" w:author="Scott McDonald" w:date="2017-07-25T07:56:00Z">
              <w:r w:rsidDel="00FB31E5">
                <w:delText xml:space="preserve">Department of Natural Resources and </w:delText>
              </w:r>
              <w:r w:rsidR="00DD4EC9" w:rsidDel="00FB31E5">
                <w:delText>Water</w:delText>
              </w:r>
            </w:del>
            <w:ins w:id="677" w:author="Scott McDonald" w:date="2017-07-25T07:56:00Z">
              <w:r w:rsidR="00FB31E5">
                <w:t>DNRM</w:t>
              </w:r>
            </w:ins>
            <w:r>
              <w:t>.</w:t>
            </w:r>
            <w:ins w:id="678" w:author="User" w:date="2017-10-18T11:00:00Z">
              <w:r w:rsidR="005D355D" w:rsidRPr="005D355D">
                <w:rPr>
                  <w:highlight w:val="yellow"/>
                  <w:rPrChange w:id="679" w:author="User" w:date="2017-10-18T11:01:00Z">
                    <w:rPr/>
                  </w:rPrChange>
                </w:rPr>
                <w:t>relocate figure to top of page</w:t>
              </w:r>
            </w:ins>
          </w:p>
        </w:tc>
        <w:tc>
          <w:tcPr>
            <w:tcW w:w="1941" w:type="dxa"/>
          </w:tcPr>
          <w:p w14:paraId="3CAD314D" w14:textId="77777777" w:rsidR="00B56878" w:rsidRDefault="00B56878">
            <w:pPr>
              <w:pStyle w:val="Keywords"/>
            </w:pPr>
          </w:p>
        </w:tc>
      </w:tr>
    </w:tbl>
    <w:p w14:paraId="20A91B55" w14:textId="77777777" w:rsidR="00FB31E5" w:rsidRPr="0099309B" w:rsidRDefault="00FB31E5" w:rsidP="00FB31E5">
      <w:pPr>
        <w:pStyle w:val="Caption"/>
        <w:jc w:val="left"/>
        <w:rPr>
          <w:moveTo w:id="680" w:author="Scott McDonald" w:date="2017-07-25T07:57:00Z"/>
          <w:b/>
          <w:sz w:val="20"/>
        </w:rPr>
      </w:pPr>
      <w:moveToRangeStart w:id="681" w:author="Scott McDonald" w:date="2017-07-25T07:57:00Z" w:name="move488732773"/>
      <w:moveTo w:id="682" w:author="Scott McDonald" w:date="2017-07-25T07:57:00Z">
        <w:r w:rsidRPr="0099309B">
          <w:rPr>
            <w:b/>
            <w:sz w:val="20"/>
          </w:rPr>
          <w:t xml:space="preserve">Figure D07. </w:t>
        </w:r>
        <w:r w:rsidRPr="0099309B">
          <w:rPr>
            <w:b/>
            <w:sz w:val="20"/>
          </w:rPr>
          <w:fldChar w:fldCharType="begin"/>
        </w:r>
        <w:r w:rsidRPr="0099309B">
          <w:rPr>
            <w:b/>
            <w:sz w:val="20"/>
          </w:rPr>
          <w:instrText xml:space="preserve"> STYLEREF 2 \s </w:instrText>
        </w:r>
        <w:r w:rsidRPr="0099309B">
          <w:rPr>
            <w:b/>
            <w:sz w:val="20"/>
          </w:rPr>
          <w:fldChar w:fldCharType="separate"/>
        </w:r>
        <w:r w:rsidRPr="0099309B">
          <w:rPr>
            <w:b/>
            <w:noProof/>
            <w:sz w:val="20"/>
          </w:rPr>
          <w:t>1</w:t>
        </w:r>
        <w:del w:id="683" w:author="Scott McDonald" w:date="2017-07-25T07:57:00Z">
          <w:r w:rsidRPr="0099309B" w:rsidDel="00FB31E5">
            <w:rPr>
              <w:b/>
              <w:noProof/>
              <w:sz w:val="20"/>
            </w:rPr>
            <w:delText>9</w:delText>
          </w:r>
        </w:del>
      </w:moveTo>
      <w:ins w:id="684" w:author="Scott McDonald" w:date="2017-07-25T07:57:00Z">
        <w:r w:rsidRPr="0099309B">
          <w:rPr>
            <w:b/>
            <w:noProof/>
            <w:sz w:val="20"/>
          </w:rPr>
          <w:t>8</w:t>
        </w:r>
      </w:ins>
      <w:moveTo w:id="685" w:author="Scott McDonald" w:date="2017-07-25T07:57:00Z">
        <w:r w:rsidRPr="0099309B">
          <w:rPr>
            <w:b/>
            <w:noProof/>
            <w:sz w:val="20"/>
          </w:rPr>
          <w:fldChar w:fldCharType="end"/>
        </w:r>
        <w:r w:rsidRPr="0099309B">
          <w:rPr>
            <w:b/>
            <w:sz w:val="20"/>
          </w:rPr>
          <w:t>.</w:t>
        </w:r>
        <w:r w:rsidRPr="0099309B">
          <w:rPr>
            <w:b/>
            <w:sz w:val="20"/>
          </w:rPr>
          <w:fldChar w:fldCharType="begin"/>
        </w:r>
        <w:r w:rsidRPr="0099309B">
          <w:rPr>
            <w:b/>
            <w:sz w:val="20"/>
          </w:rPr>
          <w:instrText xml:space="preserve"> SEQ Figure_D07. \* ARABIC \s 2 </w:instrText>
        </w:r>
        <w:r w:rsidRPr="0099309B">
          <w:rPr>
            <w:b/>
            <w:sz w:val="20"/>
          </w:rPr>
          <w:fldChar w:fldCharType="separate"/>
        </w:r>
        <w:r w:rsidRPr="0099309B">
          <w:rPr>
            <w:b/>
            <w:noProof/>
            <w:sz w:val="20"/>
          </w:rPr>
          <w:t>1</w:t>
        </w:r>
        <w:r w:rsidRPr="0099309B">
          <w:rPr>
            <w:b/>
            <w:noProof/>
            <w:sz w:val="20"/>
          </w:rPr>
          <w:fldChar w:fldCharType="end"/>
        </w:r>
        <w:r w:rsidRPr="0099309B">
          <w:rPr>
            <w:b/>
            <w:sz w:val="20"/>
          </w:rPr>
          <w:t xml:space="preserve"> - Configuration and Design of Wet Retention Basins</w:t>
        </w:r>
      </w:moveTo>
    </w:p>
    <w:p w14:paraId="128A5A1B" w14:textId="77777777" w:rsidR="00FB31E5" w:rsidRDefault="00FB31E5" w:rsidP="00FB31E5">
      <w:pPr>
        <w:keepNext/>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rPr>
          <w:moveTo w:id="686" w:author="Scott McDonald" w:date="2017-07-25T07:57:00Z"/>
        </w:rPr>
      </w:pPr>
      <w:moveTo w:id="687" w:author="Scott McDonald" w:date="2017-07-25T07:57:00Z">
        <w:r>
          <w:rPr>
            <w:noProof/>
            <w:lang w:eastAsia="en-AU"/>
          </w:rPr>
          <w:lastRenderedPageBreak/>
          <w:drawing>
            <wp:inline distT="0" distB="0" distL="0" distR="0" wp14:anchorId="7ED041A0" wp14:editId="1672942F">
              <wp:extent cx="5389880" cy="3333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l="23024" t="3192" r="37491"/>
                      <a:stretch>
                        <a:fillRect/>
                      </a:stretch>
                    </pic:blipFill>
                    <pic:spPr bwMode="auto">
                      <a:xfrm>
                        <a:off x="0" y="0"/>
                        <a:ext cx="5389880" cy="3333750"/>
                      </a:xfrm>
                      <a:prstGeom prst="rect">
                        <a:avLst/>
                      </a:prstGeom>
                      <a:noFill/>
                      <a:ln>
                        <a:noFill/>
                      </a:ln>
                    </pic:spPr>
                  </pic:pic>
                </a:graphicData>
              </a:graphic>
            </wp:inline>
          </w:drawing>
        </w:r>
      </w:moveTo>
    </w:p>
    <w:moveToRangeEnd w:id="681"/>
    <w:p w14:paraId="60AF898F" w14:textId="77777777" w:rsidR="004452B1" w:rsidRDefault="004452B1"/>
    <w:tbl>
      <w:tblPr>
        <w:tblW w:w="10488" w:type="dxa"/>
        <w:tblLayout w:type="fixed"/>
        <w:tblCellMar>
          <w:left w:w="142" w:type="dxa"/>
          <w:right w:w="142" w:type="dxa"/>
        </w:tblCellMar>
        <w:tblLook w:val="0000" w:firstRow="0" w:lastRow="0" w:firstColumn="0" w:lastColumn="0" w:noHBand="0" w:noVBand="0"/>
      </w:tblPr>
      <w:tblGrid>
        <w:gridCol w:w="8547"/>
        <w:gridCol w:w="1941"/>
        <w:tblGridChange w:id="688">
          <w:tblGrid>
            <w:gridCol w:w="8547"/>
            <w:gridCol w:w="1941"/>
          </w:tblGrid>
        </w:tblGridChange>
      </w:tblGrid>
      <w:tr w:rsidR="00B56878" w14:paraId="41DBFBB9" w14:textId="77777777">
        <w:trPr>
          <w:cantSplit/>
        </w:trPr>
        <w:tc>
          <w:tcPr>
            <w:tcW w:w="8547" w:type="dxa"/>
          </w:tcPr>
          <w:p w14:paraId="493D254A" w14:textId="77777777" w:rsidR="00B56878" w:rsidRDefault="00B56878" w:rsidP="004D2B00">
            <w:pPr>
              <w:pStyle w:val="Heading2"/>
              <w:tabs>
                <w:tab w:val="clear" w:pos="1080"/>
                <w:tab w:val="left" w:pos="1134"/>
              </w:tabs>
            </w:pPr>
            <w:bookmarkStart w:id="689" w:name="_Toc312571875"/>
            <w:bookmarkStart w:id="690" w:name="_Toc381081557"/>
            <w:bookmarkStart w:id="691" w:name="_Toc486749422"/>
            <w:bookmarkStart w:id="692" w:name="_Toc488733837"/>
            <w:r>
              <w:t>TRASH RACKS</w:t>
            </w:r>
            <w:bookmarkEnd w:id="689"/>
            <w:bookmarkEnd w:id="690"/>
            <w:bookmarkEnd w:id="691"/>
            <w:bookmarkEnd w:id="692"/>
          </w:p>
        </w:tc>
        <w:tc>
          <w:tcPr>
            <w:tcW w:w="1941" w:type="dxa"/>
          </w:tcPr>
          <w:p w14:paraId="49CC68C4" w14:textId="77777777" w:rsidR="00B56878" w:rsidRDefault="00B56878">
            <w:pPr>
              <w:pStyle w:val="Keywords"/>
            </w:pPr>
          </w:p>
        </w:tc>
      </w:tr>
      <w:tr w:rsidR="00B56878" w14:paraId="76309A6A" w14:textId="77777777" w:rsidTr="004D2B00">
        <w:tblPrEx>
          <w:tblW w:w="10488" w:type="dxa"/>
          <w:tblLayout w:type="fixed"/>
          <w:tblCellMar>
            <w:left w:w="142" w:type="dxa"/>
            <w:right w:w="142" w:type="dxa"/>
          </w:tblCellMar>
          <w:tblLook w:val="0000" w:firstRow="0" w:lastRow="0" w:firstColumn="0" w:lastColumn="0" w:noHBand="0" w:noVBand="0"/>
          <w:tblPrExChange w:id="693" w:author="Monica Borg" w:date="2018-01-23T12:03:00Z">
            <w:tblPrEx>
              <w:tblW w:w="10488" w:type="dxa"/>
              <w:tblLayout w:type="fixed"/>
              <w:tblCellMar>
                <w:left w:w="142" w:type="dxa"/>
                <w:right w:w="142" w:type="dxa"/>
              </w:tblCellMar>
              <w:tblLook w:val="0000" w:firstRow="0" w:lastRow="0" w:firstColumn="0" w:lastColumn="0" w:noHBand="0" w:noVBand="0"/>
            </w:tblPrEx>
          </w:tblPrExChange>
        </w:tblPrEx>
        <w:trPr>
          <w:cantSplit/>
          <w:trPrChange w:id="694" w:author="Monica Borg" w:date="2018-01-23T12:03:00Z">
            <w:trPr>
              <w:cantSplit/>
            </w:trPr>
          </w:trPrChange>
        </w:trPr>
        <w:tc>
          <w:tcPr>
            <w:tcW w:w="8547" w:type="dxa"/>
            <w:tcPrChange w:id="695" w:author="Monica Borg" w:date="2018-01-23T12:03:00Z">
              <w:tcPr>
                <w:tcW w:w="8547" w:type="dxa"/>
              </w:tcPr>
            </w:tcPrChange>
          </w:tcPr>
          <w:p w14:paraId="2F54BDDA" w14:textId="77777777" w:rsidR="00B56878" w:rsidRDefault="00B56878">
            <w:pPr>
              <w:pStyle w:val="Pointed"/>
              <w:ind w:left="1134" w:hanging="1134"/>
              <w:jc w:val="both"/>
              <w:pPrChange w:id="696" w:author="Monica Borg" w:date="2018-01-23T12:03:00Z">
                <w:pPr>
                  <w:pStyle w:val="Pointed"/>
                </w:pPr>
              </w:pPrChange>
            </w:pPr>
            <w:r>
              <w:t xml:space="preserve">Trash racks are usually permanent structures which intercept trash and other debris to protect the aesthetic and environmental quality of water. Where appropriate, construct them upstream of all permanent retarding basins and/or wetlands which have a capacity greater than 5,000 cubic metres, and elsewhere as required by </w:t>
            </w:r>
            <w:r w:rsidR="007E7467">
              <w:t>Local Government</w:t>
            </w:r>
            <w:r>
              <w:t>.</w:t>
            </w:r>
          </w:p>
        </w:tc>
        <w:tc>
          <w:tcPr>
            <w:tcW w:w="1941" w:type="dxa"/>
            <w:tcPrChange w:id="697" w:author="Monica Borg" w:date="2018-01-23T12:03:00Z">
              <w:tcPr>
                <w:tcW w:w="1941" w:type="dxa"/>
                <w:vAlign w:val="center"/>
              </w:tcPr>
            </w:tcPrChange>
          </w:tcPr>
          <w:p w14:paraId="61041F46" w14:textId="77777777" w:rsidR="00B56878" w:rsidRDefault="00B56878">
            <w:pPr>
              <w:pStyle w:val="Keywords"/>
              <w:spacing w:before="360"/>
              <w:pPrChange w:id="698" w:author="Monica Borg" w:date="2018-01-23T12:03:00Z">
                <w:pPr>
                  <w:pStyle w:val="Keywords"/>
                  <w:jc w:val="center"/>
                </w:pPr>
              </w:pPrChange>
            </w:pPr>
            <w:r>
              <w:t>Environmental Quality</w:t>
            </w:r>
          </w:p>
        </w:tc>
      </w:tr>
      <w:tr w:rsidR="00B56878" w14:paraId="38E13952" w14:textId="77777777" w:rsidTr="004D2B00">
        <w:tblPrEx>
          <w:tblW w:w="10488" w:type="dxa"/>
          <w:tblLayout w:type="fixed"/>
          <w:tblCellMar>
            <w:left w:w="142" w:type="dxa"/>
            <w:right w:w="142" w:type="dxa"/>
          </w:tblCellMar>
          <w:tblLook w:val="0000" w:firstRow="0" w:lastRow="0" w:firstColumn="0" w:lastColumn="0" w:noHBand="0" w:noVBand="0"/>
          <w:tblPrExChange w:id="699" w:author="Monica Borg" w:date="2018-01-23T12:03:00Z">
            <w:tblPrEx>
              <w:tblW w:w="10488" w:type="dxa"/>
              <w:tblLayout w:type="fixed"/>
              <w:tblCellMar>
                <w:left w:w="142" w:type="dxa"/>
                <w:right w:w="142" w:type="dxa"/>
              </w:tblCellMar>
              <w:tblLook w:val="0000" w:firstRow="0" w:lastRow="0" w:firstColumn="0" w:lastColumn="0" w:noHBand="0" w:noVBand="0"/>
            </w:tblPrEx>
          </w:tblPrExChange>
        </w:tblPrEx>
        <w:trPr>
          <w:cantSplit/>
          <w:trPrChange w:id="700" w:author="Monica Borg" w:date="2018-01-23T12:03:00Z">
            <w:trPr>
              <w:cantSplit/>
            </w:trPr>
          </w:trPrChange>
        </w:trPr>
        <w:tc>
          <w:tcPr>
            <w:tcW w:w="8547" w:type="dxa"/>
            <w:tcPrChange w:id="701" w:author="Monica Borg" w:date="2018-01-23T12:03:00Z">
              <w:tcPr>
                <w:tcW w:w="8547" w:type="dxa"/>
              </w:tcPr>
            </w:tcPrChange>
          </w:tcPr>
          <w:p w14:paraId="41A0DA7B" w14:textId="77777777" w:rsidR="00B56878" w:rsidDel="00085BD8" w:rsidRDefault="00B56878">
            <w:pPr>
              <w:pStyle w:val="Pointed"/>
              <w:ind w:left="1134" w:hanging="1134"/>
              <w:jc w:val="both"/>
              <w:rPr>
                <w:del w:id="702" w:author="Scott McDonald" w:date="2017-07-25T08:01:00Z"/>
              </w:rPr>
              <w:pPrChange w:id="703" w:author="Monica Borg" w:date="2018-01-23T12:03:00Z">
                <w:pPr>
                  <w:pStyle w:val="Pointed"/>
                </w:pPr>
              </w:pPrChange>
            </w:pPr>
            <w:r>
              <w:t xml:space="preserve">Generally, their design </w:t>
            </w:r>
            <w:ins w:id="704" w:author="Scott McDonald" w:date="2017-07-25T08:00:00Z">
              <w:r w:rsidR="00085BD8" w:rsidRPr="00C200AA">
                <w:t>should be in accordance with</w:t>
              </w:r>
              <w:r w:rsidR="00085BD8" w:rsidRPr="005114EA">
                <w:t xml:space="preserve"> QUDM</w:t>
              </w:r>
              <w:r w:rsidR="00085BD8">
                <w:t>.</w:t>
              </w:r>
            </w:ins>
            <w:del w:id="705" w:author="Scott McDonald" w:date="2017-07-25T08:00:00Z">
              <w:r w:rsidDel="00085BD8">
                <w:delText>criteria should ensure:-</w:delText>
              </w:r>
            </w:del>
            <w:r>
              <w:t xml:space="preserve"> </w:t>
            </w:r>
          </w:p>
          <w:p w14:paraId="52EA71D5" w14:textId="77777777" w:rsidR="0064797A" w:rsidDel="00085BD8" w:rsidRDefault="0064797A">
            <w:pPr>
              <w:pStyle w:val="Pointed"/>
              <w:ind w:left="1134" w:hanging="1134"/>
              <w:jc w:val="both"/>
              <w:outlineLvl w:val="9"/>
              <w:rPr>
                <w:del w:id="706" w:author="Scott McDonald" w:date="2017-07-25T08:01:00Z"/>
              </w:rPr>
              <w:pPrChange w:id="707" w:author="Monica Borg" w:date="2018-01-23T12:03:00Z">
                <w:pPr>
                  <w:pStyle w:val="MainText"/>
                  <w:numPr>
                    <w:numId w:val="24"/>
                  </w:numPr>
                  <w:ind w:left="999" w:hanging="432"/>
                </w:pPr>
              </w:pPrChange>
            </w:pPr>
            <w:del w:id="708" w:author="Scott McDonald" w:date="2017-07-25T08:01:00Z">
              <w:r w:rsidDel="00085BD8">
                <w:delText>vertical bar screens with bar spacing of 65 mm clear;</w:delText>
              </w:r>
            </w:del>
          </w:p>
          <w:p w14:paraId="071DC75B" w14:textId="77777777" w:rsidR="0064797A" w:rsidDel="00085BD8" w:rsidRDefault="0064797A">
            <w:pPr>
              <w:pStyle w:val="Pointed"/>
              <w:ind w:left="1134" w:hanging="1134"/>
              <w:jc w:val="both"/>
              <w:outlineLvl w:val="9"/>
              <w:rPr>
                <w:del w:id="709" w:author="Scott McDonald" w:date="2017-07-25T08:01:00Z"/>
              </w:rPr>
              <w:pPrChange w:id="710" w:author="Monica Borg" w:date="2018-01-23T12:03:00Z">
                <w:pPr>
                  <w:pStyle w:val="MainText"/>
                  <w:numPr>
                    <w:numId w:val="24"/>
                  </w:numPr>
                  <w:ind w:left="999" w:hanging="432"/>
                </w:pPr>
              </w:pPrChange>
            </w:pPr>
            <w:del w:id="711" w:author="Scott McDonald" w:date="2017-07-25T08:01:00Z">
              <w:r w:rsidDel="00085BD8">
                <w:delText>the length of the rack is consistent with the channel dimension and cause minimal damage when overtopped;</w:delText>
              </w:r>
            </w:del>
          </w:p>
          <w:p w14:paraId="1C75B2C5" w14:textId="77777777" w:rsidR="0064797A" w:rsidDel="00085BD8" w:rsidRDefault="0064797A">
            <w:pPr>
              <w:pStyle w:val="Pointed"/>
              <w:ind w:left="1134" w:hanging="1134"/>
              <w:jc w:val="both"/>
              <w:outlineLvl w:val="9"/>
              <w:rPr>
                <w:del w:id="712" w:author="Scott McDonald" w:date="2017-07-25T08:01:00Z"/>
              </w:rPr>
              <w:pPrChange w:id="713" w:author="Monica Borg" w:date="2018-01-23T12:03:00Z">
                <w:pPr>
                  <w:pStyle w:val="MainText"/>
                  <w:numPr>
                    <w:numId w:val="24"/>
                  </w:numPr>
                  <w:ind w:left="999" w:hanging="432"/>
                </w:pPr>
              </w:pPrChange>
            </w:pPr>
            <w:del w:id="714" w:author="Scott McDonald" w:date="2017-07-25T08:01:00Z">
              <w:r w:rsidDel="00085BD8">
                <w:delText>they are as large as practicable while considering all other design criteria - a maximum height of 1.2 metres is suggested;</w:delText>
              </w:r>
            </w:del>
          </w:p>
          <w:p w14:paraId="6A57F8B2" w14:textId="77777777" w:rsidR="0064797A" w:rsidDel="00085BD8" w:rsidRDefault="0064797A">
            <w:pPr>
              <w:pStyle w:val="Pointed"/>
              <w:ind w:left="1134" w:hanging="1134"/>
              <w:jc w:val="both"/>
              <w:outlineLvl w:val="9"/>
              <w:rPr>
                <w:del w:id="715" w:author="Scott McDonald" w:date="2017-07-25T08:01:00Z"/>
              </w:rPr>
              <w:pPrChange w:id="716" w:author="Monica Borg" w:date="2018-01-23T12:03:00Z">
                <w:pPr>
                  <w:pStyle w:val="MainText"/>
                  <w:numPr>
                    <w:numId w:val="24"/>
                  </w:numPr>
                  <w:ind w:left="999" w:hanging="432"/>
                </w:pPr>
              </w:pPrChange>
            </w:pPr>
            <w:del w:id="717" w:author="Scott McDonald" w:date="2017-07-25T08:01:00Z">
              <w:r w:rsidDel="00085BD8">
                <w:delText>a structure which remains stable in at least the 20 year ARI event, and is unlikely to cause flooding on adjacent lands as a result of the rack becoming completely blocked in the 100 year ARI event (analysis should include investigation of backwater effects and any consequent flooding);</w:delText>
              </w:r>
            </w:del>
          </w:p>
          <w:p w14:paraId="4BECA94B" w14:textId="77777777" w:rsidR="0064797A" w:rsidDel="00085BD8" w:rsidRDefault="0064797A">
            <w:pPr>
              <w:pStyle w:val="Pointed"/>
              <w:ind w:left="1134" w:hanging="1134"/>
              <w:jc w:val="both"/>
              <w:outlineLvl w:val="9"/>
              <w:rPr>
                <w:del w:id="718" w:author="Scott McDonald" w:date="2017-07-25T08:01:00Z"/>
              </w:rPr>
              <w:pPrChange w:id="719" w:author="Monica Borg" w:date="2018-01-23T12:03:00Z">
                <w:pPr>
                  <w:pStyle w:val="MainText"/>
                  <w:numPr>
                    <w:numId w:val="24"/>
                  </w:numPr>
                  <w:ind w:left="999" w:hanging="432"/>
                </w:pPr>
              </w:pPrChange>
            </w:pPr>
            <w:del w:id="720" w:author="Scott McDonald" w:date="2017-07-25T08:01:00Z">
              <w:r w:rsidDel="00085BD8">
                <w:delText>the structure drains by gravity to a dry condition; and</w:delText>
              </w:r>
            </w:del>
          </w:p>
          <w:p w14:paraId="512779E9" w14:textId="77777777" w:rsidR="0064797A" w:rsidRPr="0064797A" w:rsidRDefault="0064797A">
            <w:pPr>
              <w:pStyle w:val="Pointed"/>
              <w:ind w:left="1134" w:hanging="1134"/>
              <w:jc w:val="both"/>
              <w:outlineLvl w:val="9"/>
              <w:pPrChange w:id="721" w:author="Monica Borg" w:date="2018-01-23T12:03:00Z">
                <w:pPr>
                  <w:pStyle w:val="MainText"/>
                  <w:numPr>
                    <w:numId w:val="24"/>
                  </w:numPr>
                  <w:ind w:left="999" w:hanging="432"/>
                </w:pPr>
              </w:pPrChange>
            </w:pPr>
            <w:del w:id="722" w:author="Scott McDonald" w:date="2017-07-25T08:01:00Z">
              <w:r w:rsidDel="00085BD8">
                <w:delText>adequate access for maintenance and which permits the use of mechanical equipment.</w:delText>
              </w:r>
            </w:del>
          </w:p>
        </w:tc>
        <w:tc>
          <w:tcPr>
            <w:tcW w:w="1941" w:type="dxa"/>
            <w:tcPrChange w:id="723" w:author="Monica Borg" w:date="2018-01-23T12:03:00Z">
              <w:tcPr>
                <w:tcW w:w="1941" w:type="dxa"/>
                <w:vAlign w:val="center"/>
              </w:tcPr>
            </w:tcPrChange>
          </w:tcPr>
          <w:p w14:paraId="727CCD69" w14:textId="77777777" w:rsidR="00B56878" w:rsidRDefault="00B56878">
            <w:pPr>
              <w:pStyle w:val="Keywords"/>
              <w:spacing w:before="360"/>
              <w:pPrChange w:id="724" w:author="Monica Borg" w:date="2018-01-23T12:03:00Z">
                <w:pPr>
                  <w:pStyle w:val="Keywords"/>
                  <w:jc w:val="center"/>
                </w:pPr>
              </w:pPrChange>
            </w:pPr>
            <w:r>
              <w:t>Design Criteria</w:t>
            </w:r>
          </w:p>
        </w:tc>
      </w:tr>
      <w:tr w:rsidR="00B56878" w14:paraId="37686916" w14:textId="77777777" w:rsidTr="004D2B00">
        <w:tblPrEx>
          <w:tblW w:w="10488" w:type="dxa"/>
          <w:tblLayout w:type="fixed"/>
          <w:tblCellMar>
            <w:left w:w="142" w:type="dxa"/>
            <w:right w:w="142" w:type="dxa"/>
          </w:tblCellMar>
          <w:tblLook w:val="0000" w:firstRow="0" w:lastRow="0" w:firstColumn="0" w:lastColumn="0" w:noHBand="0" w:noVBand="0"/>
          <w:tblPrExChange w:id="725" w:author="Monica Borg" w:date="2018-01-23T12:03:00Z">
            <w:tblPrEx>
              <w:tblW w:w="10488" w:type="dxa"/>
              <w:tblLayout w:type="fixed"/>
              <w:tblCellMar>
                <w:left w:w="142" w:type="dxa"/>
                <w:right w:w="142" w:type="dxa"/>
              </w:tblCellMar>
              <w:tblLook w:val="0000" w:firstRow="0" w:lastRow="0" w:firstColumn="0" w:lastColumn="0" w:noHBand="0" w:noVBand="0"/>
            </w:tblPrEx>
          </w:tblPrExChange>
        </w:tblPrEx>
        <w:trPr>
          <w:cantSplit/>
          <w:trPrChange w:id="726" w:author="Monica Borg" w:date="2018-01-23T12:03:00Z">
            <w:trPr>
              <w:cantSplit/>
            </w:trPr>
          </w:trPrChange>
        </w:trPr>
        <w:tc>
          <w:tcPr>
            <w:tcW w:w="8547" w:type="dxa"/>
            <w:tcPrChange w:id="727" w:author="Monica Borg" w:date="2018-01-23T12:03:00Z">
              <w:tcPr>
                <w:tcW w:w="8547" w:type="dxa"/>
              </w:tcPr>
            </w:tcPrChange>
          </w:tcPr>
          <w:p w14:paraId="3360C227" w14:textId="77777777" w:rsidR="00B56878" w:rsidRDefault="00B56878">
            <w:pPr>
              <w:pStyle w:val="Pointed"/>
              <w:ind w:left="1134" w:hanging="1134"/>
              <w:jc w:val="both"/>
              <w:pPrChange w:id="728" w:author="Monica Borg" w:date="2018-01-23T12:03:00Z">
                <w:pPr>
                  <w:pStyle w:val="Pointed"/>
                </w:pPr>
              </w:pPrChange>
            </w:pPr>
            <w:r>
              <w:t>Where associated with outlet structures for small sediment basins or constructed wetlands, they can be relatively simple in design.</w:t>
            </w:r>
          </w:p>
        </w:tc>
        <w:tc>
          <w:tcPr>
            <w:tcW w:w="1941" w:type="dxa"/>
            <w:tcPrChange w:id="729" w:author="Monica Borg" w:date="2018-01-23T12:03:00Z">
              <w:tcPr>
                <w:tcW w:w="1941" w:type="dxa"/>
                <w:vAlign w:val="center"/>
              </w:tcPr>
            </w:tcPrChange>
          </w:tcPr>
          <w:p w14:paraId="220510F6" w14:textId="77777777" w:rsidR="00B56878" w:rsidRDefault="00B56878">
            <w:pPr>
              <w:pStyle w:val="Keywords"/>
              <w:spacing w:before="360"/>
              <w:pPrChange w:id="730" w:author="Monica Borg" w:date="2018-01-23T12:03:00Z">
                <w:pPr>
                  <w:pStyle w:val="Keywords"/>
                  <w:jc w:val="center"/>
                </w:pPr>
              </w:pPrChange>
            </w:pPr>
            <w:r>
              <w:t>Associated Structures</w:t>
            </w:r>
          </w:p>
        </w:tc>
      </w:tr>
      <w:tr w:rsidR="00B56878" w14:paraId="53B2561F" w14:textId="77777777" w:rsidTr="004D2B00">
        <w:tblPrEx>
          <w:tblW w:w="10488" w:type="dxa"/>
          <w:tblLayout w:type="fixed"/>
          <w:tblCellMar>
            <w:left w:w="142" w:type="dxa"/>
            <w:right w:w="142" w:type="dxa"/>
          </w:tblCellMar>
          <w:tblLook w:val="0000" w:firstRow="0" w:lastRow="0" w:firstColumn="0" w:lastColumn="0" w:noHBand="0" w:noVBand="0"/>
          <w:tblPrExChange w:id="731" w:author="Monica Borg" w:date="2018-01-23T12:03:00Z">
            <w:tblPrEx>
              <w:tblW w:w="10488" w:type="dxa"/>
              <w:tblLayout w:type="fixed"/>
              <w:tblCellMar>
                <w:left w:w="142" w:type="dxa"/>
                <w:right w:w="142" w:type="dxa"/>
              </w:tblCellMar>
              <w:tblLook w:val="0000" w:firstRow="0" w:lastRow="0" w:firstColumn="0" w:lastColumn="0" w:noHBand="0" w:noVBand="0"/>
            </w:tblPrEx>
          </w:tblPrExChange>
        </w:tblPrEx>
        <w:trPr>
          <w:cantSplit/>
          <w:trPrChange w:id="732" w:author="Monica Borg" w:date="2018-01-23T12:03:00Z">
            <w:trPr>
              <w:cantSplit/>
            </w:trPr>
          </w:trPrChange>
        </w:trPr>
        <w:tc>
          <w:tcPr>
            <w:tcW w:w="8547" w:type="dxa"/>
            <w:tcPrChange w:id="733" w:author="Monica Borg" w:date="2018-01-23T12:03:00Z">
              <w:tcPr>
                <w:tcW w:w="8547" w:type="dxa"/>
              </w:tcPr>
            </w:tcPrChange>
          </w:tcPr>
          <w:p w14:paraId="3B9441EA" w14:textId="77777777" w:rsidR="00B56878" w:rsidRDefault="00B56878">
            <w:pPr>
              <w:pStyle w:val="Pointed"/>
              <w:ind w:left="1134" w:hanging="1134"/>
              <w:jc w:val="both"/>
              <w:pPrChange w:id="734" w:author="Monica Borg" w:date="2018-01-23T12:03:00Z">
                <w:pPr>
                  <w:pStyle w:val="Pointed"/>
                </w:pPr>
              </w:pPrChange>
            </w:pPr>
            <w:r>
              <w:t>Trash racks may be incorporated in the design of gross pollutant traps.</w:t>
            </w:r>
          </w:p>
        </w:tc>
        <w:tc>
          <w:tcPr>
            <w:tcW w:w="1941" w:type="dxa"/>
            <w:tcPrChange w:id="735" w:author="Monica Borg" w:date="2018-01-23T12:03:00Z">
              <w:tcPr>
                <w:tcW w:w="1941" w:type="dxa"/>
                <w:vAlign w:val="center"/>
              </w:tcPr>
            </w:tcPrChange>
          </w:tcPr>
          <w:p w14:paraId="41B18E71" w14:textId="77777777" w:rsidR="00B56878" w:rsidRDefault="00B56878">
            <w:pPr>
              <w:pStyle w:val="Keywords"/>
              <w:spacing w:before="360"/>
              <w:pPrChange w:id="736" w:author="Monica Borg" w:date="2018-01-23T12:03:00Z">
                <w:pPr>
                  <w:pStyle w:val="Keywords"/>
                  <w:jc w:val="center"/>
                </w:pPr>
              </w:pPrChange>
            </w:pPr>
            <w:r>
              <w:t>Gross Pollutant Trap</w:t>
            </w:r>
          </w:p>
        </w:tc>
      </w:tr>
      <w:tr w:rsidR="00B56878" w14:paraId="36D68E55" w14:textId="77777777" w:rsidTr="004D2B00">
        <w:tblPrEx>
          <w:tblW w:w="10488" w:type="dxa"/>
          <w:tblLayout w:type="fixed"/>
          <w:tblCellMar>
            <w:left w:w="142" w:type="dxa"/>
            <w:right w:w="142" w:type="dxa"/>
          </w:tblCellMar>
          <w:tblLook w:val="0000" w:firstRow="0" w:lastRow="0" w:firstColumn="0" w:lastColumn="0" w:noHBand="0" w:noVBand="0"/>
          <w:tblPrExChange w:id="737" w:author="Monica Borg" w:date="2018-01-23T12:03:00Z">
            <w:tblPrEx>
              <w:tblW w:w="10488" w:type="dxa"/>
              <w:tblLayout w:type="fixed"/>
              <w:tblCellMar>
                <w:left w:w="142" w:type="dxa"/>
                <w:right w:w="142" w:type="dxa"/>
              </w:tblCellMar>
              <w:tblLook w:val="0000" w:firstRow="0" w:lastRow="0" w:firstColumn="0" w:lastColumn="0" w:noHBand="0" w:noVBand="0"/>
            </w:tblPrEx>
          </w:tblPrExChange>
        </w:tblPrEx>
        <w:trPr>
          <w:cantSplit/>
          <w:trPrChange w:id="738" w:author="Monica Borg" w:date="2018-01-23T12:03:00Z">
            <w:trPr>
              <w:cantSplit/>
            </w:trPr>
          </w:trPrChange>
        </w:trPr>
        <w:tc>
          <w:tcPr>
            <w:tcW w:w="8547" w:type="dxa"/>
            <w:tcPrChange w:id="739" w:author="Monica Borg" w:date="2018-01-23T12:03:00Z">
              <w:tcPr>
                <w:tcW w:w="8547" w:type="dxa"/>
              </w:tcPr>
            </w:tcPrChange>
          </w:tcPr>
          <w:p w14:paraId="7B9ED1A1" w14:textId="77777777" w:rsidR="00B56878" w:rsidRDefault="00B56878">
            <w:pPr>
              <w:pStyle w:val="Pointed"/>
              <w:ind w:left="1134" w:hanging="1134"/>
              <w:jc w:val="both"/>
              <w:pPrChange w:id="740" w:author="Monica Borg" w:date="2018-01-23T12:03:00Z">
                <w:pPr>
                  <w:pStyle w:val="Pointed"/>
                </w:pPr>
              </w:pPrChange>
            </w:pPr>
            <w:r>
              <w:t>Trash racks shall be checked periodically and all debris and silt removed.</w:t>
            </w:r>
          </w:p>
        </w:tc>
        <w:tc>
          <w:tcPr>
            <w:tcW w:w="1941" w:type="dxa"/>
            <w:tcPrChange w:id="741" w:author="Monica Borg" w:date="2018-01-23T12:03:00Z">
              <w:tcPr>
                <w:tcW w:w="1941" w:type="dxa"/>
                <w:vAlign w:val="center"/>
              </w:tcPr>
            </w:tcPrChange>
          </w:tcPr>
          <w:p w14:paraId="16DCFCAF" w14:textId="77777777" w:rsidR="00B56878" w:rsidRDefault="00B56878">
            <w:pPr>
              <w:pStyle w:val="Keywords"/>
              <w:spacing w:before="360"/>
              <w:pPrChange w:id="742" w:author="Monica Borg" w:date="2018-01-23T12:03:00Z">
                <w:pPr>
                  <w:pStyle w:val="Keywords"/>
                  <w:jc w:val="center"/>
                </w:pPr>
              </w:pPrChange>
            </w:pPr>
            <w:r>
              <w:t>Maintenance</w:t>
            </w:r>
          </w:p>
        </w:tc>
      </w:tr>
    </w:tbl>
    <w:p w14:paraId="601F14AA" w14:textId="77777777" w:rsidR="00523F15" w:rsidRDefault="00523F15" w:rsidP="00523F15"/>
    <w:p w14:paraId="2368AA08" w14:textId="77777777" w:rsidR="0064797A" w:rsidRPr="0064797A" w:rsidDel="00FB31E5" w:rsidRDefault="0064797A" w:rsidP="0064797A">
      <w:pPr>
        <w:pStyle w:val="Caption"/>
        <w:jc w:val="left"/>
        <w:rPr>
          <w:moveFrom w:id="743" w:author="Scott McDonald" w:date="2017-07-25T07:57:00Z"/>
        </w:rPr>
      </w:pPr>
      <w:bookmarkStart w:id="744" w:name="_Ref461442735"/>
      <w:moveFromRangeStart w:id="745" w:author="Scott McDonald" w:date="2017-07-25T07:57:00Z" w:name="move488732773"/>
      <w:moveFrom w:id="746" w:author="Scott McDonald" w:date="2017-07-25T07:57:00Z">
        <w:r w:rsidRPr="0064797A" w:rsidDel="00FB31E5">
          <w:t xml:space="preserve">Figure D07. </w:t>
        </w:r>
        <w:r w:rsidR="008131E1" w:rsidDel="00FB31E5">
          <w:fldChar w:fldCharType="begin"/>
        </w:r>
        <w:r w:rsidR="008131E1" w:rsidDel="00FB31E5">
          <w:instrText xml:space="preserve"> STYLEREF 2 \s </w:instrText>
        </w:r>
        <w:r w:rsidR="008131E1" w:rsidDel="00FB31E5">
          <w:fldChar w:fldCharType="separate"/>
        </w:r>
        <w:r w:rsidDel="00FB31E5">
          <w:rPr>
            <w:noProof/>
          </w:rPr>
          <w:t>19</w:t>
        </w:r>
        <w:r w:rsidR="008131E1" w:rsidDel="00FB31E5">
          <w:rPr>
            <w:noProof/>
          </w:rPr>
          <w:fldChar w:fldCharType="end"/>
        </w:r>
        <w:r w:rsidDel="00FB31E5">
          <w:t>.</w:t>
        </w:r>
        <w:r w:rsidR="005524F6" w:rsidDel="00FB31E5">
          <w:fldChar w:fldCharType="begin"/>
        </w:r>
        <w:r w:rsidR="005524F6" w:rsidDel="00FB31E5">
          <w:instrText xml:space="preserve"> SEQ Figure_D07. \* ARABIC \s 2 </w:instrText>
        </w:r>
        <w:r w:rsidR="005524F6" w:rsidDel="00FB31E5">
          <w:fldChar w:fldCharType="separate"/>
        </w:r>
        <w:r w:rsidDel="00FB31E5">
          <w:rPr>
            <w:noProof/>
          </w:rPr>
          <w:t>1</w:t>
        </w:r>
        <w:r w:rsidR="005524F6" w:rsidDel="00FB31E5">
          <w:rPr>
            <w:noProof/>
          </w:rPr>
          <w:fldChar w:fldCharType="end"/>
        </w:r>
        <w:r w:rsidRPr="0064797A" w:rsidDel="00FB31E5">
          <w:t xml:space="preserve"> - Configuration and Design of Wet Retention Basins</w:t>
        </w:r>
        <w:bookmarkEnd w:id="744"/>
      </w:moveFrom>
    </w:p>
    <w:p w14:paraId="014FBA72" w14:textId="77777777" w:rsidR="00B56878" w:rsidDel="00FB31E5" w:rsidRDefault="005022BD" w:rsidP="00DF4729">
      <w:pPr>
        <w:keepNext/>
        <w:tabs>
          <w:tab w:val="left" w:pos="567"/>
          <w:tab w:val="left" w:pos="1134"/>
          <w:tab w:val="left" w:pos="1702"/>
          <w:tab w:val="left" w:pos="2269"/>
          <w:tab w:val="left" w:pos="2835"/>
          <w:tab w:val="left" w:pos="3402"/>
          <w:tab w:val="left" w:pos="3969"/>
          <w:tab w:val="left" w:pos="4537"/>
          <w:tab w:val="left" w:pos="5104"/>
          <w:tab w:val="left" w:pos="5670"/>
          <w:tab w:val="left" w:pos="6237"/>
          <w:tab w:val="left" w:pos="6804"/>
          <w:tab w:val="left" w:pos="7372"/>
          <w:tab w:val="left" w:pos="7939"/>
          <w:tab w:val="left" w:pos="8505"/>
        </w:tabs>
        <w:jc w:val="center"/>
        <w:rPr>
          <w:moveFrom w:id="747" w:author="Scott McDonald" w:date="2017-07-25T07:57:00Z"/>
        </w:rPr>
      </w:pPr>
      <w:moveFrom w:id="748" w:author="Scott McDonald" w:date="2017-07-25T07:57:00Z">
        <w:r w:rsidDel="00FB31E5">
          <w:rPr>
            <w:noProof/>
            <w:lang w:eastAsia="en-AU"/>
          </w:rPr>
          <w:drawing>
            <wp:inline distT="0" distB="0" distL="0" distR="0" wp14:anchorId="44AB88B2" wp14:editId="03A7E24B">
              <wp:extent cx="5389880" cy="3333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l="23024" t="3192" r="37491"/>
                      <a:stretch>
                        <a:fillRect/>
                      </a:stretch>
                    </pic:blipFill>
                    <pic:spPr bwMode="auto">
                      <a:xfrm>
                        <a:off x="0" y="0"/>
                        <a:ext cx="5389880" cy="3333750"/>
                      </a:xfrm>
                      <a:prstGeom prst="rect">
                        <a:avLst/>
                      </a:prstGeom>
                      <a:noFill/>
                      <a:ln>
                        <a:noFill/>
                      </a:ln>
                    </pic:spPr>
                  </pic:pic>
                </a:graphicData>
              </a:graphic>
            </wp:inline>
          </w:drawing>
        </w:r>
      </w:moveFrom>
    </w:p>
    <w:moveFromRangeEnd w:id="745"/>
    <w:p w14:paraId="6AB04A1B" w14:textId="77777777" w:rsidR="0064797A" w:rsidRDefault="0064797A"/>
    <w:tbl>
      <w:tblPr>
        <w:tblW w:w="10488" w:type="dxa"/>
        <w:tblLayout w:type="fixed"/>
        <w:tblCellMar>
          <w:left w:w="142" w:type="dxa"/>
          <w:right w:w="142" w:type="dxa"/>
        </w:tblCellMar>
        <w:tblLook w:val="0000" w:firstRow="0" w:lastRow="0" w:firstColumn="0" w:lastColumn="0" w:noHBand="0" w:noVBand="0"/>
      </w:tblPr>
      <w:tblGrid>
        <w:gridCol w:w="8547"/>
        <w:gridCol w:w="1941"/>
        <w:tblGridChange w:id="749">
          <w:tblGrid>
            <w:gridCol w:w="8547"/>
            <w:gridCol w:w="1941"/>
          </w:tblGrid>
        </w:tblGridChange>
      </w:tblGrid>
      <w:tr w:rsidR="00B56878" w14:paraId="6B7EC0D8" w14:textId="77777777" w:rsidTr="0064797A">
        <w:trPr>
          <w:cantSplit/>
        </w:trPr>
        <w:tc>
          <w:tcPr>
            <w:tcW w:w="8547" w:type="dxa"/>
          </w:tcPr>
          <w:p w14:paraId="0817CB79" w14:textId="77777777" w:rsidR="00B56878" w:rsidRDefault="00B56878" w:rsidP="004D2B00">
            <w:pPr>
              <w:pStyle w:val="Heading2"/>
              <w:tabs>
                <w:tab w:val="clear" w:pos="1080"/>
                <w:tab w:val="left" w:pos="1134"/>
              </w:tabs>
            </w:pPr>
            <w:bookmarkStart w:id="750" w:name="_Toc312571876"/>
            <w:bookmarkStart w:id="751" w:name="_Toc381081558"/>
            <w:bookmarkStart w:id="752" w:name="_Toc486749423"/>
            <w:bookmarkStart w:id="753" w:name="_Toc488733838"/>
            <w:r>
              <w:lastRenderedPageBreak/>
              <w:t>GROSS POLLUTANT TRAPS</w:t>
            </w:r>
            <w:bookmarkEnd w:id="750"/>
            <w:bookmarkEnd w:id="751"/>
            <w:bookmarkEnd w:id="752"/>
            <w:bookmarkEnd w:id="753"/>
          </w:p>
        </w:tc>
        <w:tc>
          <w:tcPr>
            <w:tcW w:w="1941" w:type="dxa"/>
          </w:tcPr>
          <w:p w14:paraId="13E5A1D9" w14:textId="77777777" w:rsidR="00B56878" w:rsidRDefault="00B56878">
            <w:pPr>
              <w:pStyle w:val="Keywords"/>
            </w:pPr>
          </w:p>
        </w:tc>
      </w:tr>
      <w:tr w:rsidR="00B56878" w14:paraId="0D51BD73" w14:textId="77777777" w:rsidTr="004D2B00">
        <w:tblPrEx>
          <w:tblW w:w="10488" w:type="dxa"/>
          <w:tblLayout w:type="fixed"/>
          <w:tblCellMar>
            <w:left w:w="142" w:type="dxa"/>
            <w:right w:w="142" w:type="dxa"/>
          </w:tblCellMar>
          <w:tblLook w:val="0000" w:firstRow="0" w:lastRow="0" w:firstColumn="0" w:lastColumn="0" w:noHBand="0" w:noVBand="0"/>
          <w:tblPrExChange w:id="754" w:author="Monica Borg" w:date="2018-01-23T12:04:00Z">
            <w:tblPrEx>
              <w:tblW w:w="10488" w:type="dxa"/>
              <w:tblLayout w:type="fixed"/>
              <w:tblCellMar>
                <w:left w:w="142" w:type="dxa"/>
                <w:right w:w="142" w:type="dxa"/>
              </w:tblCellMar>
              <w:tblLook w:val="0000" w:firstRow="0" w:lastRow="0" w:firstColumn="0" w:lastColumn="0" w:noHBand="0" w:noVBand="0"/>
            </w:tblPrEx>
          </w:tblPrExChange>
        </w:tblPrEx>
        <w:trPr>
          <w:cantSplit/>
          <w:trPrChange w:id="755" w:author="Monica Borg" w:date="2018-01-23T12:04:00Z">
            <w:trPr>
              <w:cantSplit/>
            </w:trPr>
          </w:trPrChange>
        </w:trPr>
        <w:tc>
          <w:tcPr>
            <w:tcW w:w="8547" w:type="dxa"/>
            <w:tcPrChange w:id="756" w:author="Monica Borg" w:date="2018-01-23T12:04:00Z">
              <w:tcPr>
                <w:tcW w:w="8547" w:type="dxa"/>
              </w:tcPr>
            </w:tcPrChange>
          </w:tcPr>
          <w:p w14:paraId="78B91574" w14:textId="77777777" w:rsidR="00B56878" w:rsidRDefault="00B56878">
            <w:pPr>
              <w:pStyle w:val="Pointed"/>
              <w:ind w:left="1134" w:hanging="1134"/>
              <w:jc w:val="both"/>
              <w:pPrChange w:id="757" w:author="Monica Borg" w:date="2018-01-23T12:03:00Z">
                <w:pPr>
                  <w:pStyle w:val="Pointed"/>
                </w:pPr>
              </w:pPrChange>
            </w:pPr>
            <w:r>
              <w:t>Gross pollutant traps (GPTs) are permanent structures used to trap coarse sediments, trash, litter, and other floating materials.</w:t>
            </w:r>
            <w:r w:rsidR="0064797A">
              <w:t xml:space="preserve"> </w:t>
            </w:r>
            <w:r>
              <w:t xml:space="preserve"> Usually, they are located upstream of constructed wetlands and receiving waters. </w:t>
            </w:r>
            <w:r w:rsidR="0064797A">
              <w:t xml:space="preserve"> </w:t>
            </w:r>
            <w:r>
              <w:t>They consist of an energy dissipater at the upper end, concrete sediment trap and trash rack at the lower end.  Sometimes a "mini" wetland is incorporated at the downstream end.</w:t>
            </w:r>
          </w:p>
        </w:tc>
        <w:tc>
          <w:tcPr>
            <w:tcW w:w="1941" w:type="dxa"/>
            <w:tcPrChange w:id="758" w:author="Monica Borg" w:date="2018-01-23T12:04:00Z">
              <w:tcPr>
                <w:tcW w:w="1941" w:type="dxa"/>
                <w:vAlign w:val="center"/>
              </w:tcPr>
            </w:tcPrChange>
          </w:tcPr>
          <w:p w14:paraId="6F78EE10" w14:textId="77777777" w:rsidR="00B56878" w:rsidRDefault="00B56878">
            <w:pPr>
              <w:pStyle w:val="Keywords"/>
              <w:spacing w:before="360"/>
              <w:pPrChange w:id="759" w:author="Monica Borg" w:date="2018-01-23T12:04:00Z">
                <w:pPr>
                  <w:pStyle w:val="Keywords"/>
                  <w:jc w:val="center"/>
                </w:pPr>
              </w:pPrChange>
            </w:pPr>
            <w:r>
              <w:t>Description</w:t>
            </w:r>
          </w:p>
        </w:tc>
      </w:tr>
      <w:tr w:rsidR="00B56878" w14:paraId="409C3ED7" w14:textId="77777777" w:rsidTr="004D2B00">
        <w:tblPrEx>
          <w:tblW w:w="10488" w:type="dxa"/>
          <w:tblLayout w:type="fixed"/>
          <w:tblCellMar>
            <w:left w:w="142" w:type="dxa"/>
            <w:right w:w="142" w:type="dxa"/>
          </w:tblCellMar>
          <w:tblLook w:val="0000" w:firstRow="0" w:lastRow="0" w:firstColumn="0" w:lastColumn="0" w:noHBand="0" w:noVBand="0"/>
          <w:tblPrExChange w:id="760" w:author="Monica Borg" w:date="2018-01-23T12:04:00Z">
            <w:tblPrEx>
              <w:tblW w:w="10488" w:type="dxa"/>
              <w:tblLayout w:type="fixed"/>
              <w:tblCellMar>
                <w:left w:w="142" w:type="dxa"/>
                <w:right w:w="142" w:type="dxa"/>
              </w:tblCellMar>
              <w:tblLook w:val="0000" w:firstRow="0" w:lastRow="0" w:firstColumn="0" w:lastColumn="0" w:noHBand="0" w:noVBand="0"/>
            </w:tblPrEx>
          </w:tblPrExChange>
        </w:tblPrEx>
        <w:trPr>
          <w:cantSplit/>
          <w:trPrChange w:id="761" w:author="Monica Borg" w:date="2018-01-23T12:04:00Z">
            <w:trPr>
              <w:cantSplit/>
            </w:trPr>
          </w:trPrChange>
        </w:trPr>
        <w:tc>
          <w:tcPr>
            <w:tcW w:w="8547" w:type="dxa"/>
            <w:tcPrChange w:id="762" w:author="Monica Borg" w:date="2018-01-23T12:04:00Z">
              <w:tcPr>
                <w:tcW w:w="8547" w:type="dxa"/>
              </w:tcPr>
            </w:tcPrChange>
          </w:tcPr>
          <w:p w14:paraId="13DD8BF8" w14:textId="77777777" w:rsidR="00B56878" w:rsidRDefault="00B56878">
            <w:pPr>
              <w:pStyle w:val="Pointed"/>
              <w:ind w:left="1134" w:hanging="1134"/>
              <w:jc w:val="both"/>
              <w:pPrChange w:id="763" w:author="Monica Borg" w:date="2018-01-23T12:03:00Z">
                <w:pPr>
                  <w:pStyle w:val="Pointed"/>
                </w:pPr>
              </w:pPrChange>
            </w:pPr>
            <w:r>
              <w:t xml:space="preserve">These traps have restricted application and each should be justified on individual merits. </w:t>
            </w:r>
            <w:r w:rsidR="0064797A">
              <w:t xml:space="preserve"> </w:t>
            </w:r>
            <w:r>
              <w:t xml:space="preserve">They have high construction costs and are generally unable to trap silt and clay sized particles other than in relatively small storm events (eg, one year ARI, critical duration storm event). </w:t>
            </w:r>
            <w:r w:rsidR="0064797A">
              <w:t xml:space="preserve"> </w:t>
            </w:r>
            <w:r>
              <w:t>Nevertheless, in some specialised situations their use might be justified, especially where a significant proportion of the bed load consists of particles coarser than 0.04mm (sandy soils) and/or where their construction/maintenance cost can be justified when compared with more conventional sediment retention basins.</w:t>
            </w:r>
          </w:p>
        </w:tc>
        <w:tc>
          <w:tcPr>
            <w:tcW w:w="1941" w:type="dxa"/>
            <w:tcPrChange w:id="764" w:author="Monica Borg" w:date="2018-01-23T12:04:00Z">
              <w:tcPr>
                <w:tcW w:w="1941" w:type="dxa"/>
                <w:vAlign w:val="center"/>
              </w:tcPr>
            </w:tcPrChange>
          </w:tcPr>
          <w:p w14:paraId="354F5C7F" w14:textId="77777777" w:rsidR="00B56878" w:rsidRDefault="00B56878">
            <w:pPr>
              <w:pStyle w:val="Keywords"/>
              <w:spacing w:before="360"/>
              <w:pPrChange w:id="765" w:author="Monica Borg" w:date="2018-01-23T12:04:00Z">
                <w:pPr>
                  <w:pStyle w:val="Keywords"/>
                  <w:jc w:val="center"/>
                </w:pPr>
              </w:pPrChange>
            </w:pPr>
            <w:r>
              <w:t>Applications</w:t>
            </w:r>
          </w:p>
        </w:tc>
      </w:tr>
      <w:tr w:rsidR="00B56878" w14:paraId="508F095A" w14:textId="77777777" w:rsidTr="004D2B00">
        <w:tblPrEx>
          <w:tblW w:w="10488" w:type="dxa"/>
          <w:tblLayout w:type="fixed"/>
          <w:tblCellMar>
            <w:left w:w="142" w:type="dxa"/>
            <w:right w:w="142" w:type="dxa"/>
          </w:tblCellMar>
          <w:tblLook w:val="0000" w:firstRow="0" w:lastRow="0" w:firstColumn="0" w:lastColumn="0" w:noHBand="0" w:noVBand="0"/>
          <w:tblPrExChange w:id="766" w:author="Monica Borg" w:date="2018-01-23T12:04:00Z">
            <w:tblPrEx>
              <w:tblW w:w="10488" w:type="dxa"/>
              <w:tblLayout w:type="fixed"/>
              <w:tblCellMar>
                <w:left w:w="142" w:type="dxa"/>
                <w:right w:w="142" w:type="dxa"/>
              </w:tblCellMar>
              <w:tblLook w:val="0000" w:firstRow="0" w:lastRow="0" w:firstColumn="0" w:lastColumn="0" w:noHBand="0" w:noVBand="0"/>
            </w:tblPrEx>
          </w:tblPrExChange>
        </w:tblPrEx>
        <w:trPr>
          <w:cantSplit/>
          <w:trPrChange w:id="767" w:author="Monica Borg" w:date="2018-01-23T12:04:00Z">
            <w:trPr>
              <w:cantSplit/>
            </w:trPr>
          </w:trPrChange>
        </w:trPr>
        <w:tc>
          <w:tcPr>
            <w:tcW w:w="8547" w:type="dxa"/>
            <w:tcPrChange w:id="768" w:author="Monica Borg" w:date="2018-01-23T12:04:00Z">
              <w:tcPr>
                <w:tcW w:w="8547" w:type="dxa"/>
              </w:tcPr>
            </w:tcPrChange>
          </w:tcPr>
          <w:p w14:paraId="45239B9E" w14:textId="77777777" w:rsidR="00B56878" w:rsidRDefault="00B56878" w:rsidP="004D2B00">
            <w:pPr>
              <w:pStyle w:val="Pointed"/>
              <w:tabs>
                <w:tab w:val="clear" w:pos="1276"/>
              </w:tabs>
              <w:ind w:left="1134" w:hanging="1134"/>
            </w:pPr>
            <w:r>
              <w:t>GPTs can be defined as major or minor:</w:t>
            </w:r>
          </w:p>
          <w:p w14:paraId="0215CA41" w14:textId="77777777" w:rsidR="00B56878" w:rsidRDefault="00B56878" w:rsidP="004D2B00">
            <w:pPr>
              <w:pStyle w:val="MainText"/>
              <w:numPr>
                <w:ilvl w:val="0"/>
                <w:numId w:val="11"/>
              </w:numPr>
              <w:ind w:left="1560"/>
            </w:pPr>
            <w:r>
              <w:t>major gross pollutant traps can be located on major floodways and waterways to intercept medium to high flows; and</w:t>
            </w:r>
          </w:p>
          <w:p w14:paraId="18FCC887" w14:textId="77777777" w:rsidR="00B56878" w:rsidRDefault="00B56878" w:rsidP="004D2B00">
            <w:pPr>
              <w:pStyle w:val="MainText"/>
              <w:numPr>
                <w:ilvl w:val="0"/>
                <w:numId w:val="11"/>
              </w:numPr>
              <w:ind w:left="1560"/>
            </w:pPr>
            <w:r>
              <w:t>minor, enclosed gross pollutant traps can be located at heads of major floodways and/or where stormwater discharges into floodways or water bodies.</w:t>
            </w:r>
          </w:p>
        </w:tc>
        <w:tc>
          <w:tcPr>
            <w:tcW w:w="1941" w:type="dxa"/>
            <w:tcPrChange w:id="769" w:author="Monica Borg" w:date="2018-01-23T12:04:00Z">
              <w:tcPr>
                <w:tcW w:w="1941" w:type="dxa"/>
                <w:vAlign w:val="center"/>
              </w:tcPr>
            </w:tcPrChange>
          </w:tcPr>
          <w:p w14:paraId="34A59D44" w14:textId="77777777" w:rsidR="00B56878" w:rsidRDefault="00B56878">
            <w:pPr>
              <w:pStyle w:val="Keywords"/>
              <w:spacing w:before="360"/>
              <w:pPrChange w:id="770" w:author="Monica Borg" w:date="2018-01-23T12:04:00Z">
                <w:pPr>
                  <w:pStyle w:val="Keywords"/>
                  <w:jc w:val="center"/>
                </w:pPr>
              </w:pPrChange>
            </w:pPr>
            <w:r>
              <w:t>Definition</w:t>
            </w:r>
          </w:p>
        </w:tc>
      </w:tr>
      <w:tr w:rsidR="00B56878" w14:paraId="0F4399BE" w14:textId="77777777" w:rsidTr="004D2B00">
        <w:tblPrEx>
          <w:tblW w:w="10488" w:type="dxa"/>
          <w:tblLayout w:type="fixed"/>
          <w:tblCellMar>
            <w:left w:w="142" w:type="dxa"/>
            <w:right w:w="142" w:type="dxa"/>
          </w:tblCellMar>
          <w:tblLook w:val="0000" w:firstRow="0" w:lastRow="0" w:firstColumn="0" w:lastColumn="0" w:noHBand="0" w:noVBand="0"/>
          <w:tblPrExChange w:id="771" w:author="Monica Borg" w:date="2018-01-23T12:04:00Z">
            <w:tblPrEx>
              <w:tblW w:w="10488" w:type="dxa"/>
              <w:tblLayout w:type="fixed"/>
              <w:tblCellMar>
                <w:left w:w="142" w:type="dxa"/>
                <w:right w:w="142" w:type="dxa"/>
              </w:tblCellMar>
              <w:tblLook w:val="0000" w:firstRow="0" w:lastRow="0" w:firstColumn="0" w:lastColumn="0" w:noHBand="0" w:noVBand="0"/>
            </w:tblPrEx>
          </w:tblPrExChange>
        </w:tblPrEx>
        <w:trPr>
          <w:cantSplit/>
          <w:trPrChange w:id="772" w:author="Monica Borg" w:date="2018-01-23T12:04:00Z">
            <w:trPr>
              <w:cantSplit/>
            </w:trPr>
          </w:trPrChange>
        </w:trPr>
        <w:tc>
          <w:tcPr>
            <w:tcW w:w="8547" w:type="dxa"/>
            <w:tcPrChange w:id="773" w:author="Monica Borg" w:date="2018-01-23T12:04:00Z">
              <w:tcPr>
                <w:tcW w:w="8547" w:type="dxa"/>
              </w:tcPr>
            </w:tcPrChange>
          </w:tcPr>
          <w:p w14:paraId="1A669EC2" w14:textId="77777777" w:rsidR="00B56878" w:rsidRDefault="00B56878">
            <w:pPr>
              <w:pStyle w:val="Pointed"/>
              <w:tabs>
                <w:tab w:val="clear" w:pos="1276"/>
              </w:tabs>
              <w:ind w:left="1134" w:hanging="1134"/>
              <w:jc w:val="both"/>
              <w:pPrChange w:id="774" w:author="Monica Borg" w:date="2018-01-23T12:04:00Z">
                <w:pPr>
                  <w:pStyle w:val="Pointed"/>
                </w:pPr>
              </w:pPrChange>
            </w:pPr>
            <w:r>
              <w:t>Design traps to intercept at least 75 per cent of sediment with a grain size of 0.04mm or greater under average annual runoff conditions.</w:t>
            </w:r>
            <w:r w:rsidR="0064797A">
              <w:t xml:space="preserve"> </w:t>
            </w:r>
            <w:r>
              <w:t xml:space="preserve"> Further, ensure peak flow velocities are less than 0.3 metres per second in the 1 year ARI storm event, and taking into account any likely backwater effect from a blocked trash rack.</w:t>
            </w:r>
          </w:p>
        </w:tc>
        <w:tc>
          <w:tcPr>
            <w:tcW w:w="1941" w:type="dxa"/>
            <w:tcPrChange w:id="775" w:author="Monica Borg" w:date="2018-01-23T12:04:00Z">
              <w:tcPr>
                <w:tcW w:w="1941" w:type="dxa"/>
                <w:vAlign w:val="center"/>
              </w:tcPr>
            </w:tcPrChange>
          </w:tcPr>
          <w:p w14:paraId="6DE542E1" w14:textId="77777777" w:rsidR="00B56878" w:rsidRDefault="00B56878">
            <w:pPr>
              <w:pStyle w:val="Keywords"/>
              <w:spacing w:before="360"/>
              <w:pPrChange w:id="776" w:author="Monica Borg" w:date="2018-01-23T12:04:00Z">
                <w:pPr>
                  <w:pStyle w:val="Keywords"/>
                  <w:jc w:val="center"/>
                </w:pPr>
              </w:pPrChange>
            </w:pPr>
            <w:r>
              <w:t>Sediment Interception</w:t>
            </w:r>
          </w:p>
        </w:tc>
      </w:tr>
      <w:tr w:rsidR="00B56878" w14:paraId="51DDCBD0" w14:textId="77777777" w:rsidTr="004D2B00">
        <w:tblPrEx>
          <w:tblW w:w="10488" w:type="dxa"/>
          <w:tblLayout w:type="fixed"/>
          <w:tblCellMar>
            <w:left w:w="142" w:type="dxa"/>
            <w:right w:w="142" w:type="dxa"/>
          </w:tblCellMar>
          <w:tblLook w:val="0000" w:firstRow="0" w:lastRow="0" w:firstColumn="0" w:lastColumn="0" w:noHBand="0" w:noVBand="0"/>
          <w:tblPrExChange w:id="777" w:author="Monica Borg" w:date="2018-01-23T12:04:00Z">
            <w:tblPrEx>
              <w:tblW w:w="10488" w:type="dxa"/>
              <w:tblLayout w:type="fixed"/>
              <w:tblCellMar>
                <w:left w:w="142" w:type="dxa"/>
                <w:right w:w="142" w:type="dxa"/>
              </w:tblCellMar>
              <w:tblLook w:val="0000" w:firstRow="0" w:lastRow="0" w:firstColumn="0" w:lastColumn="0" w:noHBand="0" w:noVBand="0"/>
            </w:tblPrEx>
          </w:tblPrExChange>
        </w:tblPrEx>
        <w:trPr>
          <w:cantSplit/>
          <w:trPrChange w:id="778" w:author="Monica Borg" w:date="2018-01-23T12:04:00Z">
            <w:trPr>
              <w:cantSplit/>
            </w:trPr>
          </w:trPrChange>
        </w:trPr>
        <w:tc>
          <w:tcPr>
            <w:tcW w:w="8547" w:type="dxa"/>
            <w:tcPrChange w:id="779" w:author="Monica Borg" w:date="2018-01-23T12:04:00Z">
              <w:tcPr>
                <w:tcW w:w="8547" w:type="dxa"/>
              </w:tcPr>
            </w:tcPrChange>
          </w:tcPr>
          <w:p w14:paraId="2F6DC5FF" w14:textId="77777777" w:rsidR="00B56878" w:rsidRDefault="00B56878">
            <w:pPr>
              <w:pStyle w:val="Pointed"/>
              <w:tabs>
                <w:tab w:val="clear" w:pos="1276"/>
              </w:tabs>
              <w:ind w:left="1134" w:hanging="1134"/>
              <w:jc w:val="both"/>
              <w:pPrChange w:id="780" w:author="Monica Borg" w:date="2018-01-23T12:04:00Z">
                <w:pPr>
                  <w:pStyle w:val="Pointed"/>
                </w:pPr>
              </w:pPrChange>
            </w:pPr>
            <w:r>
              <w:t>The structure should have sufficient capacity and stability to discharge the inlet flow with the trash rack fully blocked without flooding adjacent properties.</w:t>
            </w:r>
          </w:p>
        </w:tc>
        <w:tc>
          <w:tcPr>
            <w:tcW w:w="1941" w:type="dxa"/>
            <w:tcPrChange w:id="781" w:author="Monica Borg" w:date="2018-01-23T12:04:00Z">
              <w:tcPr>
                <w:tcW w:w="1941" w:type="dxa"/>
                <w:vAlign w:val="center"/>
              </w:tcPr>
            </w:tcPrChange>
          </w:tcPr>
          <w:p w14:paraId="2151956A" w14:textId="77777777" w:rsidR="00B56878" w:rsidRDefault="00B56878">
            <w:pPr>
              <w:pStyle w:val="Keywords"/>
              <w:spacing w:before="360"/>
              <w:pPrChange w:id="782" w:author="Monica Borg" w:date="2018-01-23T12:04:00Z">
                <w:pPr>
                  <w:pStyle w:val="Keywords"/>
                  <w:jc w:val="center"/>
                </w:pPr>
              </w:pPrChange>
            </w:pPr>
            <w:r>
              <w:t>Capacity</w:t>
            </w:r>
          </w:p>
        </w:tc>
      </w:tr>
      <w:tr w:rsidR="00B56878" w14:paraId="5D09C6E4" w14:textId="77777777" w:rsidTr="004D2B00">
        <w:tblPrEx>
          <w:tblW w:w="10488" w:type="dxa"/>
          <w:tblLayout w:type="fixed"/>
          <w:tblCellMar>
            <w:left w:w="142" w:type="dxa"/>
            <w:right w:w="142" w:type="dxa"/>
          </w:tblCellMar>
          <w:tblLook w:val="0000" w:firstRow="0" w:lastRow="0" w:firstColumn="0" w:lastColumn="0" w:noHBand="0" w:noVBand="0"/>
          <w:tblPrExChange w:id="783" w:author="Monica Borg" w:date="2018-01-23T12:04:00Z">
            <w:tblPrEx>
              <w:tblW w:w="10488" w:type="dxa"/>
              <w:tblLayout w:type="fixed"/>
              <w:tblCellMar>
                <w:left w:w="142" w:type="dxa"/>
                <w:right w:w="142" w:type="dxa"/>
              </w:tblCellMar>
              <w:tblLook w:val="0000" w:firstRow="0" w:lastRow="0" w:firstColumn="0" w:lastColumn="0" w:noHBand="0" w:noVBand="0"/>
            </w:tblPrEx>
          </w:tblPrExChange>
        </w:tblPrEx>
        <w:trPr>
          <w:cantSplit/>
          <w:trPrChange w:id="784" w:author="Monica Borg" w:date="2018-01-23T12:04:00Z">
            <w:trPr>
              <w:cantSplit/>
            </w:trPr>
          </w:trPrChange>
        </w:trPr>
        <w:tc>
          <w:tcPr>
            <w:tcW w:w="8547" w:type="dxa"/>
            <w:tcPrChange w:id="785" w:author="Monica Borg" w:date="2018-01-23T12:04:00Z">
              <w:tcPr>
                <w:tcW w:w="8547" w:type="dxa"/>
              </w:tcPr>
            </w:tcPrChange>
          </w:tcPr>
          <w:p w14:paraId="44E0CF44" w14:textId="77777777" w:rsidR="00B56878" w:rsidRDefault="00B56878">
            <w:pPr>
              <w:pStyle w:val="Pointed"/>
              <w:tabs>
                <w:tab w:val="clear" w:pos="1276"/>
              </w:tabs>
              <w:ind w:left="1134" w:hanging="1134"/>
              <w:jc w:val="both"/>
              <w:pPrChange w:id="786" w:author="Monica Borg" w:date="2018-01-23T12:04:00Z">
                <w:pPr>
                  <w:pStyle w:val="Pointed"/>
                </w:pPr>
              </w:pPrChange>
            </w:pPr>
            <w:r>
              <w:t>Ensure GPTs are capable of gravity drainage to a dry condition for periodic cleaning and maintenance if at all possible.</w:t>
            </w:r>
          </w:p>
        </w:tc>
        <w:tc>
          <w:tcPr>
            <w:tcW w:w="1941" w:type="dxa"/>
            <w:tcPrChange w:id="787" w:author="Monica Borg" w:date="2018-01-23T12:04:00Z">
              <w:tcPr>
                <w:tcW w:w="1941" w:type="dxa"/>
                <w:vAlign w:val="center"/>
              </w:tcPr>
            </w:tcPrChange>
          </w:tcPr>
          <w:p w14:paraId="7F7C4256" w14:textId="77777777" w:rsidR="00B56878" w:rsidRDefault="00B56878">
            <w:pPr>
              <w:pStyle w:val="Keywords"/>
              <w:spacing w:before="360"/>
              <w:pPrChange w:id="788" w:author="Monica Borg" w:date="2018-01-23T12:04:00Z">
                <w:pPr>
                  <w:pStyle w:val="Keywords"/>
                  <w:jc w:val="center"/>
                </w:pPr>
              </w:pPrChange>
            </w:pPr>
            <w:r>
              <w:t>Maintenance Requirement</w:t>
            </w:r>
          </w:p>
        </w:tc>
      </w:tr>
    </w:tbl>
    <w:p w14:paraId="5B1FF729" w14:textId="77777777" w:rsidR="0064797A" w:rsidRDefault="0064797A"/>
    <w:tbl>
      <w:tblPr>
        <w:tblW w:w="10488" w:type="dxa"/>
        <w:tblLayout w:type="fixed"/>
        <w:tblCellMar>
          <w:left w:w="142" w:type="dxa"/>
          <w:right w:w="142" w:type="dxa"/>
        </w:tblCellMar>
        <w:tblLook w:val="0000" w:firstRow="0" w:lastRow="0" w:firstColumn="0" w:lastColumn="0" w:noHBand="0" w:noVBand="0"/>
      </w:tblPr>
      <w:tblGrid>
        <w:gridCol w:w="8547"/>
        <w:gridCol w:w="1941"/>
        <w:tblGridChange w:id="789">
          <w:tblGrid>
            <w:gridCol w:w="8547"/>
            <w:gridCol w:w="1941"/>
          </w:tblGrid>
        </w:tblGridChange>
      </w:tblGrid>
      <w:tr w:rsidR="00B56878" w14:paraId="60365D2E" w14:textId="77777777" w:rsidTr="0064797A">
        <w:trPr>
          <w:cantSplit/>
        </w:trPr>
        <w:tc>
          <w:tcPr>
            <w:tcW w:w="8547" w:type="dxa"/>
          </w:tcPr>
          <w:p w14:paraId="7459D408" w14:textId="77777777" w:rsidR="00B56878" w:rsidRDefault="00B56878" w:rsidP="004D2B00">
            <w:pPr>
              <w:pStyle w:val="Heading2"/>
              <w:tabs>
                <w:tab w:val="clear" w:pos="1080"/>
                <w:tab w:val="left" w:pos="1134"/>
              </w:tabs>
            </w:pPr>
            <w:bookmarkStart w:id="790" w:name="_Toc312571877"/>
            <w:bookmarkStart w:id="791" w:name="_Toc381081559"/>
            <w:bookmarkStart w:id="792" w:name="_Toc486749424"/>
            <w:bookmarkStart w:id="793" w:name="_Toc488733839"/>
            <w:r>
              <w:lastRenderedPageBreak/>
              <w:t>WETLANDS</w:t>
            </w:r>
            <w:bookmarkEnd w:id="790"/>
            <w:bookmarkEnd w:id="791"/>
            <w:bookmarkEnd w:id="792"/>
            <w:bookmarkEnd w:id="793"/>
          </w:p>
        </w:tc>
        <w:tc>
          <w:tcPr>
            <w:tcW w:w="1941" w:type="dxa"/>
            <w:vAlign w:val="center"/>
          </w:tcPr>
          <w:p w14:paraId="35282594" w14:textId="77777777" w:rsidR="00B56878" w:rsidRDefault="00B56878" w:rsidP="0064797A">
            <w:pPr>
              <w:pStyle w:val="Keywords"/>
              <w:jc w:val="center"/>
            </w:pPr>
          </w:p>
        </w:tc>
      </w:tr>
      <w:tr w:rsidR="00B56878" w14:paraId="51638AA3" w14:textId="77777777" w:rsidTr="004D2B00">
        <w:tblPrEx>
          <w:tblW w:w="10488" w:type="dxa"/>
          <w:tblLayout w:type="fixed"/>
          <w:tblCellMar>
            <w:left w:w="142" w:type="dxa"/>
            <w:right w:w="142" w:type="dxa"/>
          </w:tblCellMar>
          <w:tblLook w:val="0000" w:firstRow="0" w:lastRow="0" w:firstColumn="0" w:lastColumn="0" w:noHBand="0" w:noVBand="0"/>
          <w:tblPrExChange w:id="794"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795" w:author="Monica Borg" w:date="2018-01-23T12:05:00Z">
            <w:trPr>
              <w:cantSplit/>
            </w:trPr>
          </w:trPrChange>
        </w:trPr>
        <w:tc>
          <w:tcPr>
            <w:tcW w:w="8547" w:type="dxa"/>
            <w:tcPrChange w:id="796" w:author="Monica Borg" w:date="2018-01-23T12:05:00Z">
              <w:tcPr>
                <w:tcW w:w="8547" w:type="dxa"/>
              </w:tcPr>
            </w:tcPrChange>
          </w:tcPr>
          <w:p w14:paraId="20A19351" w14:textId="77777777" w:rsidR="00B56878" w:rsidRDefault="00B56878">
            <w:pPr>
              <w:pStyle w:val="Pointed"/>
              <w:ind w:left="1134" w:hanging="1134"/>
              <w:jc w:val="both"/>
              <w:rPr>
                <w:ins w:id="797" w:author="Scott McDonald" w:date="2017-07-25T08:03:00Z"/>
              </w:rPr>
              <w:pPrChange w:id="798" w:author="Monica Borg" w:date="2018-01-23T12:04:00Z">
                <w:pPr>
                  <w:pStyle w:val="Pointed"/>
                  <w:ind w:left="1134" w:hanging="1134"/>
                </w:pPr>
              </w:pPrChange>
            </w:pPr>
            <w:r>
              <w:t xml:space="preserve">Wetlands used for improvement of urban run-off quality can be either natural or artificial. They necessarily have to be shallow. </w:t>
            </w:r>
            <w:ins w:id="799" w:author="Scott McDonald" w:date="2017-07-25T08:02:00Z">
              <w:r w:rsidR="00085BD8">
                <w:t xml:space="preserve">Design of Constructed Stormwater Wetlands shall be </w:t>
              </w:r>
              <w:r w:rsidR="00085BD8" w:rsidRPr="00837857">
                <w:t>in accordance with WSUD</w:t>
              </w:r>
            </w:ins>
            <w:del w:id="800" w:author="Scott McDonald" w:date="2017-07-25T08:02:00Z">
              <w:r w:rsidDel="00085BD8">
                <w:delText>Growth of emergent aquatic plants (reeds, etc) should be encouraged by using sideslopes of very low gradient (1 in 8 or less). A large percentage (greater than 25 per cent) of any permanent water should be less than 1 metre deep. The remainder of any open water should have a depth of not greater than 2 metres which will allow submerged plant growth</w:delText>
              </w:r>
            </w:del>
            <w:r>
              <w:t>.</w:t>
            </w:r>
            <w:r w:rsidR="0064797A">
              <w:t xml:space="preserve"> </w:t>
            </w:r>
            <w:r>
              <w:t xml:space="preserve"> </w:t>
            </w:r>
            <w:r w:rsidR="0064797A">
              <w:fldChar w:fldCharType="begin"/>
            </w:r>
            <w:r w:rsidR="0064797A">
              <w:instrText xml:space="preserve"> REF _Ref461442976 \h  \* MERGEFORMAT </w:instrText>
            </w:r>
            <w:r w:rsidR="0064797A">
              <w:fldChar w:fldCharType="separate"/>
            </w:r>
            <w:r w:rsidR="0064797A" w:rsidRPr="0064797A">
              <w:t xml:space="preserve">Figure D07. </w:t>
            </w:r>
            <w:r w:rsidR="0064797A" w:rsidRPr="0064797A">
              <w:rPr>
                <w:noProof/>
              </w:rPr>
              <w:t>21</w:t>
            </w:r>
            <w:r w:rsidR="0064797A" w:rsidRPr="0064797A">
              <w:t>.</w:t>
            </w:r>
            <w:r w:rsidR="0064797A" w:rsidRPr="0064797A">
              <w:rPr>
                <w:noProof/>
              </w:rPr>
              <w:t>1</w:t>
            </w:r>
            <w:r w:rsidR="0064797A" w:rsidRPr="0064797A">
              <w:t xml:space="preserve"> - Sediment Trap/Constructed Wetland</w:t>
            </w:r>
            <w:r w:rsidR="0064797A">
              <w:fldChar w:fldCharType="end"/>
            </w:r>
            <w:r w:rsidR="0064797A">
              <w:t xml:space="preserve"> </w:t>
            </w:r>
            <w:r>
              <w:t>shows a typical wetland arrangement.</w:t>
            </w:r>
          </w:p>
          <w:p w14:paraId="719D4996" w14:textId="77777777" w:rsidR="00085BD8" w:rsidRDefault="00085BD8">
            <w:pPr>
              <w:pStyle w:val="Pointed"/>
              <w:numPr>
                <w:ilvl w:val="0"/>
                <w:numId w:val="0"/>
              </w:numPr>
              <w:ind w:left="1276"/>
              <w:rPr>
                <w:ins w:id="801" w:author="Scott McDonald" w:date="2017-07-25T08:02:00Z"/>
              </w:rPr>
              <w:pPrChange w:id="802" w:author="Scott McDonald" w:date="2017-07-25T08:03:00Z">
                <w:pPr>
                  <w:pStyle w:val="Pointed"/>
                </w:pPr>
              </w:pPrChange>
            </w:pPr>
          </w:p>
          <w:p w14:paraId="3A1D046A" w14:textId="77777777" w:rsidR="00085BD8" w:rsidRPr="0099309B" w:rsidRDefault="00085BD8" w:rsidP="00085BD8">
            <w:pPr>
              <w:pStyle w:val="Caption"/>
              <w:jc w:val="left"/>
              <w:rPr>
                <w:moveTo w:id="803" w:author="Scott McDonald" w:date="2017-07-25T08:03:00Z"/>
                <w:b/>
                <w:sz w:val="20"/>
              </w:rPr>
            </w:pPr>
            <w:moveToRangeStart w:id="804" w:author="Scott McDonald" w:date="2017-07-25T08:03:00Z" w:name="move488733110"/>
            <w:moveTo w:id="805" w:author="Scott McDonald" w:date="2017-07-25T08:03:00Z">
              <w:r w:rsidRPr="0099309B">
                <w:rPr>
                  <w:b/>
                  <w:sz w:val="20"/>
                </w:rPr>
                <w:t xml:space="preserve">Figure D07. </w:t>
              </w:r>
              <w:r w:rsidRPr="0099309B">
                <w:rPr>
                  <w:b/>
                  <w:sz w:val="20"/>
                </w:rPr>
                <w:fldChar w:fldCharType="begin"/>
              </w:r>
              <w:r w:rsidRPr="0099309B">
                <w:rPr>
                  <w:b/>
                  <w:sz w:val="20"/>
                </w:rPr>
                <w:instrText xml:space="preserve"> STYLEREF 2 \s </w:instrText>
              </w:r>
              <w:r w:rsidRPr="0099309B">
                <w:rPr>
                  <w:b/>
                  <w:sz w:val="20"/>
                </w:rPr>
                <w:fldChar w:fldCharType="separate"/>
              </w:r>
              <w:r w:rsidRPr="0099309B">
                <w:rPr>
                  <w:b/>
                  <w:noProof/>
                  <w:sz w:val="20"/>
                </w:rPr>
                <w:t>21</w:t>
              </w:r>
              <w:r w:rsidRPr="0099309B">
                <w:rPr>
                  <w:b/>
                  <w:noProof/>
                  <w:sz w:val="20"/>
                </w:rPr>
                <w:fldChar w:fldCharType="end"/>
              </w:r>
              <w:r w:rsidRPr="0099309B">
                <w:rPr>
                  <w:b/>
                  <w:sz w:val="20"/>
                </w:rPr>
                <w:t>.</w:t>
              </w:r>
              <w:r w:rsidRPr="0099309B">
                <w:rPr>
                  <w:b/>
                  <w:sz w:val="20"/>
                </w:rPr>
                <w:fldChar w:fldCharType="begin"/>
              </w:r>
              <w:r w:rsidRPr="0099309B">
                <w:rPr>
                  <w:b/>
                  <w:sz w:val="20"/>
                </w:rPr>
                <w:instrText xml:space="preserve"> SEQ Figure_D07. \* ARABIC \s 2 </w:instrText>
              </w:r>
              <w:r w:rsidRPr="0099309B">
                <w:rPr>
                  <w:b/>
                  <w:sz w:val="20"/>
                </w:rPr>
                <w:fldChar w:fldCharType="separate"/>
              </w:r>
              <w:r w:rsidRPr="0099309B">
                <w:rPr>
                  <w:b/>
                  <w:noProof/>
                  <w:sz w:val="20"/>
                </w:rPr>
                <w:t>1</w:t>
              </w:r>
              <w:r w:rsidRPr="0099309B">
                <w:rPr>
                  <w:b/>
                  <w:noProof/>
                  <w:sz w:val="20"/>
                </w:rPr>
                <w:fldChar w:fldCharType="end"/>
              </w:r>
              <w:r w:rsidRPr="0099309B">
                <w:rPr>
                  <w:b/>
                  <w:sz w:val="20"/>
                </w:rPr>
                <w:t xml:space="preserve"> - Sediment Trap/Constructed Wetland</w:t>
              </w:r>
            </w:moveTo>
          </w:p>
          <w:p w14:paraId="063F3958" w14:textId="77777777" w:rsidR="00085BD8" w:rsidRDefault="00085BD8" w:rsidP="00085BD8">
            <w:pPr>
              <w:jc w:val="center"/>
              <w:rPr>
                <w:moveTo w:id="806" w:author="Scott McDonald" w:date="2017-07-25T08:03:00Z"/>
              </w:rPr>
            </w:pPr>
            <w:moveTo w:id="807" w:author="Scott McDonald" w:date="2017-07-25T08:03:00Z">
              <w:r>
                <w:rPr>
                  <w:noProof/>
                  <w:lang w:eastAsia="en-AU"/>
                </w:rPr>
                <w:drawing>
                  <wp:inline distT="0" distB="0" distL="0" distR="0" wp14:anchorId="5AA1119D" wp14:editId="37607F69">
                    <wp:extent cx="5381625" cy="41040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l="20219" t="3967" r="22449" b="2774"/>
                            <a:stretch>
                              <a:fillRect/>
                            </a:stretch>
                          </pic:blipFill>
                          <pic:spPr bwMode="auto">
                            <a:xfrm>
                              <a:off x="0" y="0"/>
                              <a:ext cx="5381625" cy="4104005"/>
                            </a:xfrm>
                            <a:prstGeom prst="rect">
                              <a:avLst/>
                            </a:prstGeom>
                            <a:noFill/>
                            <a:ln>
                              <a:noFill/>
                            </a:ln>
                          </pic:spPr>
                        </pic:pic>
                      </a:graphicData>
                    </a:graphic>
                  </wp:inline>
                </w:drawing>
              </w:r>
            </w:moveTo>
          </w:p>
          <w:p w14:paraId="4287887C" w14:textId="3C572E2B" w:rsidR="00085BD8" w:rsidDel="004D2B00" w:rsidRDefault="00085BD8" w:rsidP="00085BD8">
            <w:pPr>
              <w:rPr>
                <w:del w:id="808" w:author="Monica Borg" w:date="2018-01-23T12:05:00Z"/>
                <w:moveTo w:id="809" w:author="Scott McDonald" w:date="2017-07-25T08:03:00Z"/>
              </w:rPr>
            </w:pPr>
          </w:p>
          <w:moveToRangeEnd w:id="804"/>
          <w:p w14:paraId="648BDAA1" w14:textId="77777777" w:rsidR="00085BD8" w:rsidRDefault="00085BD8">
            <w:pPr>
              <w:pStyle w:val="Pointed"/>
              <w:numPr>
                <w:ilvl w:val="0"/>
                <w:numId w:val="0"/>
              </w:numPr>
              <w:spacing w:before="0"/>
              <w:pPrChange w:id="810" w:author="Monica Borg" w:date="2018-01-23T12:05:00Z">
                <w:pPr>
                  <w:pStyle w:val="Pointed"/>
                </w:pPr>
              </w:pPrChange>
            </w:pPr>
          </w:p>
        </w:tc>
        <w:tc>
          <w:tcPr>
            <w:tcW w:w="1941" w:type="dxa"/>
            <w:tcPrChange w:id="811" w:author="Monica Borg" w:date="2018-01-23T12:05:00Z">
              <w:tcPr>
                <w:tcW w:w="1941" w:type="dxa"/>
                <w:vAlign w:val="center"/>
              </w:tcPr>
            </w:tcPrChange>
          </w:tcPr>
          <w:p w14:paraId="644F4DAB" w14:textId="77777777" w:rsidR="00B56878" w:rsidRDefault="00B56878">
            <w:pPr>
              <w:pStyle w:val="Keywords"/>
              <w:spacing w:before="360"/>
              <w:pPrChange w:id="812" w:author="Monica Borg" w:date="2018-01-23T12:05:00Z">
                <w:pPr>
                  <w:pStyle w:val="Keywords"/>
                  <w:jc w:val="center"/>
                </w:pPr>
              </w:pPrChange>
            </w:pPr>
            <w:r>
              <w:t>Depth and Batters</w:t>
            </w:r>
          </w:p>
        </w:tc>
      </w:tr>
      <w:tr w:rsidR="00B56878" w14:paraId="79E3AA8D" w14:textId="77777777" w:rsidTr="004D2B00">
        <w:tblPrEx>
          <w:tblW w:w="10488" w:type="dxa"/>
          <w:tblLayout w:type="fixed"/>
          <w:tblCellMar>
            <w:left w:w="142" w:type="dxa"/>
            <w:right w:w="142" w:type="dxa"/>
          </w:tblCellMar>
          <w:tblLook w:val="0000" w:firstRow="0" w:lastRow="0" w:firstColumn="0" w:lastColumn="0" w:noHBand="0" w:noVBand="0"/>
          <w:tblPrExChange w:id="813"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14" w:author="Monica Borg" w:date="2018-01-23T12:05:00Z">
            <w:trPr>
              <w:cantSplit/>
            </w:trPr>
          </w:trPrChange>
        </w:trPr>
        <w:tc>
          <w:tcPr>
            <w:tcW w:w="8547" w:type="dxa"/>
            <w:tcPrChange w:id="815" w:author="Monica Borg" w:date="2018-01-23T12:05:00Z">
              <w:tcPr>
                <w:tcW w:w="8547" w:type="dxa"/>
              </w:tcPr>
            </w:tcPrChange>
          </w:tcPr>
          <w:p w14:paraId="72CA702B" w14:textId="77777777" w:rsidR="00B56878" w:rsidRDefault="00B56878">
            <w:pPr>
              <w:pStyle w:val="Pointed"/>
              <w:ind w:left="1134" w:hanging="1134"/>
              <w:jc w:val="both"/>
              <w:pPrChange w:id="816" w:author="Monica Borg" w:date="2018-01-23T12:05:00Z">
                <w:pPr>
                  <w:pStyle w:val="Pointed"/>
                </w:pPr>
              </w:pPrChange>
            </w:pPr>
            <w:r>
              <w:t xml:space="preserve">Where wetlands are natural, the </w:t>
            </w:r>
            <w:del w:id="817" w:author="Scott McDonald" w:date="2017-07-25T08:04:00Z">
              <w:r w:rsidDel="00085BD8">
                <w:delText>Department of Environment and Heritage</w:delText>
              </w:r>
            </w:del>
            <w:ins w:id="818" w:author="Scott McDonald" w:date="2017-07-25T08:04:00Z">
              <w:r w:rsidR="00085BD8">
                <w:t>DEHP</w:t>
              </w:r>
            </w:ins>
            <w:r>
              <w:t xml:space="preserve"> should be consulted. </w:t>
            </w:r>
            <w:del w:id="819" w:author="Scott McDonald" w:date="2017-07-25T08:04:00Z">
              <w:r w:rsidDel="00085BD8">
                <w:delText xml:space="preserve">Reference should also be made to the </w:delText>
              </w:r>
              <w:commentRangeStart w:id="820"/>
              <w:r w:rsidDel="00085BD8">
                <w:delText>Brisbane City Council Integrated Environmental Management System Manual</w:delText>
              </w:r>
            </w:del>
            <w:commentRangeEnd w:id="820"/>
            <w:r w:rsidR="00085BD8">
              <w:rPr>
                <w:rStyle w:val="CommentReference"/>
                <w:spacing w:val="-7"/>
              </w:rPr>
              <w:commentReference w:id="820"/>
            </w:r>
            <w:del w:id="821" w:author="Scott McDonald" w:date="2017-07-25T08:04:00Z">
              <w:r w:rsidDel="00085BD8">
                <w:delText>.</w:delText>
              </w:r>
            </w:del>
          </w:p>
        </w:tc>
        <w:tc>
          <w:tcPr>
            <w:tcW w:w="1941" w:type="dxa"/>
            <w:tcPrChange w:id="822" w:author="Monica Borg" w:date="2018-01-23T12:05:00Z">
              <w:tcPr>
                <w:tcW w:w="1941" w:type="dxa"/>
                <w:vAlign w:val="center"/>
              </w:tcPr>
            </w:tcPrChange>
          </w:tcPr>
          <w:p w14:paraId="5B3E2378" w14:textId="77777777" w:rsidR="00B56878" w:rsidRDefault="00B56878">
            <w:pPr>
              <w:pStyle w:val="Keywords"/>
              <w:spacing w:before="360"/>
              <w:pPrChange w:id="823" w:author="Monica Borg" w:date="2018-01-23T12:05:00Z">
                <w:pPr>
                  <w:pStyle w:val="Keywords"/>
                  <w:jc w:val="center"/>
                </w:pPr>
              </w:pPrChange>
            </w:pPr>
            <w:r>
              <w:t>Natural Wetlands</w:t>
            </w:r>
          </w:p>
        </w:tc>
      </w:tr>
      <w:tr w:rsidR="00B56878" w14:paraId="1EA8A348" w14:textId="77777777" w:rsidTr="004D2B00">
        <w:tblPrEx>
          <w:tblW w:w="10488" w:type="dxa"/>
          <w:tblLayout w:type="fixed"/>
          <w:tblCellMar>
            <w:left w:w="142" w:type="dxa"/>
            <w:right w:w="142" w:type="dxa"/>
          </w:tblCellMar>
          <w:tblLook w:val="0000" w:firstRow="0" w:lastRow="0" w:firstColumn="0" w:lastColumn="0" w:noHBand="0" w:noVBand="0"/>
          <w:tblPrExChange w:id="824"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25" w:author="Monica Borg" w:date="2018-01-23T12:05:00Z">
            <w:trPr>
              <w:cantSplit/>
            </w:trPr>
          </w:trPrChange>
        </w:trPr>
        <w:tc>
          <w:tcPr>
            <w:tcW w:w="8547" w:type="dxa"/>
            <w:tcPrChange w:id="826" w:author="Monica Borg" w:date="2018-01-23T12:05:00Z">
              <w:tcPr>
                <w:tcW w:w="8547" w:type="dxa"/>
              </w:tcPr>
            </w:tcPrChange>
          </w:tcPr>
          <w:p w14:paraId="2E12DC02" w14:textId="77777777" w:rsidR="00B56878" w:rsidRDefault="00B56878">
            <w:pPr>
              <w:pStyle w:val="Pointed"/>
              <w:ind w:left="1134" w:hanging="1134"/>
              <w:jc w:val="both"/>
              <w:pPrChange w:id="827" w:author="Monica Borg" w:date="2018-01-23T12:05:00Z">
                <w:pPr>
                  <w:pStyle w:val="Pointed"/>
                </w:pPr>
              </w:pPrChange>
            </w:pPr>
            <w:r>
              <w:t xml:space="preserve">Wetlands, like retention basins, operate more effectively when higher contact time between the pollutants and the biota of the wetland is provided. </w:t>
            </w:r>
            <w:r w:rsidR="0064797A">
              <w:t xml:space="preserve"> </w:t>
            </w:r>
            <w:r>
              <w:t>Thus, like retention basins, wetlands will be more efficient when used in conjunction with upstream flow retardation basins that will maintain run-off closer to pre-development levels.</w:t>
            </w:r>
          </w:p>
        </w:tc>
        <w:tc>
          <w:tcPr>
            <w:tcW w:w="1941" w:type="dxa"/>
            <w:tcPrChange w:id="828" w:author="Monica Borg" w:date="2018-01-23T12:05:00Z">
              <w:tcPr>
                <w:tcW w:w="1941" w:type="dxa"/>
                <w:vAlign w:val="center"/>
              </w:tcPr>
            </w:tcPrChange>
          </w:tcPr>
          <w:p w14:paraId="248F0B13" w14:textId="77777777" w:rsidR="00B56878" w:rsidRDefault="00B56878">
            <w:pPr>
              <w:pStyle w:val="Keywords"/>
              <w:spacing w:before="360"/>
              <w:pPrChange w:id="829" w:author="Monica Borg" w:date="2018-01-23T12:05:00Z">
                <w:pPr>
                  <w:pStyle w:val="Keywords"/>
                  <w:jc w:val="center"/>
                </w:pPr>
              </w:pPrChange>
            </w:pPr>
            <w:r>
              <w:t>Efficiency</w:t>
            </w:r>
          </w:p>
        </w:tc>
      </w:tr>
      <w:tr w:rsidR="00B56878" w14:paraId="2566AD2E" w14:textId="77777777" w:rsidTr="004D2B00">
        <w:tblPrEx>
          <w:tblW w:w="10488" w:type="dxa"/>
          <w:tblLayout w:type="fixed"/>
          <w:tblCellMar>
            <w:left w:w="142" w:type="dxa"/>
            <w:right w:w="142" w:type="dxa"/>
          </w:tblCellMar>
          <w:tblLook w:val="0000" w:firstRow="0" w:lastRow="0" w:firstColumn="0" w:lastColumn="0" w:noHBand="0" w:noVBand="0"/>
          <w:tblPrExChange w:id="830"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31" w:author="Monica Borg" w:date="2018-01-23T12:05:00Z">
            <w:trPr>
              <w:cantSplit/>
            </w:trPr>
          </w:trPrChange>
        </w:trPr>
        <w:tc>
          <w:tcPr>
            <w:tcW w:w="8547" w:type="dxa"/>
            <w:tcPrChange w:id="832" w:author="Monica Borg" w:date="2018-01-23T12:05:00Z">
              <w:tcPr>
                <w:tcW w:w="8547" w:type="dxa"/>
              </w:tcPr>
            </w:tcPrChange>
          </w:tcPr>
          <w:p w14:paraId="468CD0A8" w14:textId="77777777" w:rsidR="00B56878" w:rsidRDefault="00B56878">
            <w:pPr>
              <w:pStyle w:val="Pointed"/>
              <w:ind w:left="1134" w:hanging="1134"/>
              <w:jc w:val="both"/>
              <w:pPrChange w:id="833" w:author="Monica Borg" w:date="2018-01-23T12:05:00Z">
                <w:pPr>
                  <w:pStyle w:val="Pointed"/>
                </w:pPr>
              </w:pPrChange>
            </w:pPr>
            <w:r>
              <w:t>A structure should be included to allow manipulation of water levels in the wetland.  This will enable control of microphyte, insect populations and facilitate dredging.</w:t>
            </w:r>
          </w:p>
        </w:tc>
        <w:tc>
          <w:tcPr>
            <w:tcW w:w="1941" w:type="dxa"/>
            <w:tcPrChange w:id="834" w:author="Monica Borg" w:date="2018-01-23T12:05:00Z">
              <w:tcPr>
                <w:tcW w:w="1941" w:type="dxa"/>
                <w:vAlign w:val="center"/>
              </w:tcPr>
            </w:tcPrChange>
          </w:tcPr>
          <w:p w14:paraId="232D8C28" w14:textId="77777777" w:rsidR="00B56878" w:rsidRDefault="00B56878">
            <w:pPr>
              <w:pStyle w:val="Keywords"/>
              <w:spacing w:before="360"/>
              <w:pPrChange w:id="835" w:author="Monica Borg" w:date="2018-01-23T12:05:00Z">
                <w:pPr>
                  <w:pStyle w:val="Keywords"/>
                  <w:jc w:val="center"/>
                </w:pPr>
              </w:pPrChange>
            </w:pPr>
            <w:r>
              <w:t>Water Levels</w:t>
            </w:r>
          </w:p>
        </w:tc>
      </w:tr>
      <w:tr w:rsidR="00B56878" w14:paraId="2FC7E611" w14:textId="77777777" w:rsidTr="004D2B00">
        <w:tblPrEx>
          <w:tblW w:w="10488" w:type="dxa"/>
          <w:tblLayout w:type="fixed"/>
          <w:tblCellMar>
            <w:left w:w="142" w:type="dxa"/>
            <w:right w:w="142" w:type="dxa"/>
          </w:tblCellMar>
          <w:tblLook w:val="0000" w:firstRow="0" w:lastRow="0" w:firstColumn="0" w:lastColumn="0" w:noHBand="0" w:noVBand="0"/>
          <w:tblPrExChange w:id="836"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37" w:author="Monica Borg" w:date="2018-01-23T12:05:00Z">
            <w:trPr>
              <w:cantSplit/>
            </w:trPr>
          </w:trPrChange>
        </w:trPr>
        <w:tc>
          <w:tcPr>
            <w:tcW w:w="8547" w:type="dxa"/>
            <w:tcPrChange w:id="838" w:author="Monica Borg" w:date="2018-01-23T12:05:00Z">
              <w:tcPr>
                <w:tcW w:w="8547" w:type="dxa"/>
              </w:tcPr>
            </w:tcPrChange>
          </w:tcPr>
          <w:p w14:paraId="6F0E7E99" w14:textId="77777777" w:rsidR="00B56878" w:rsidRDefault="00B56878">
            <w:pPr>
              <w:pStyle w:val="Pointed"/>
              <w:ind w:left="1134" w:hanging="1134"/>
              <w:jc w:val="both"/>
              <w:pPrChange w:id="839" w:author="Monica Borg" w:date="2018-01-23T12:05:00Z">
                <w:pPr>
                  <w:pStyle w:val="Pointed"/>
                </w:pPr>
              </w:pPrChange>
            </w:pPr>
            <w:r>
              <w:t>Where possible, small islands or shoals should be constructed in the upstream areas of the wetland to reduce water velocities, prevent short circuiting and promote aquatic plant growth.</w:t>
            </w:r>
          </w:p>
        </w:tc>
        <w:tc>
          <w:tcPr>
            <w:tcW w:w="1941" w:type="dxa"/>
            <w:tcPrChange w:id="840" w:author="Monica Borg" w:date="2018-01-23T12:05:00Z">
              <w:tcPr>
                <w:tcW w:w="1941" w:type="dxa"/>
                <w:vAlign w:val="center"/>
              </w:tcPr>
            </w:tcPrChange>
          </w:tcPr>
          <w:p w14:paraId="1A1B98F6" w14:textId="77777777" w:rsidR="00B56878" w:rsidRDefault="00B56878">
            <w:pPr>
              <w:pStyle w:val="Keywords"/>
              <w:spacing w:before="360"/>
              <w:pPrChange w:id="841" w:author="Monica Borg" w:date="2018-01-23T12:05:00Z">
                <w:pPr>
                  <w:pStyle w:val="Keywords"/>
                  <w:jc w:val="center"/>
                </w:pPr>
              </w:pPrChange>
            </w:pPr>
            <w:r>
              <w:t>Short Circuiting</w:t>
            </w:r>
          </w:p>
        </w:tc>
      </w:tr>
      <w:tr w:rsidR="00B56878" w14:paraId="0A4716E7" w14:textId="77777777" w:rsidTr="004D2B00">
        <w:tblPrEx>
          <w:tblW w:w="10488" w:type="dxa"/>
          <w:tblLayout w:type="fixed"/>
          <w:tblCellMar>
            <w:left w:w="142" w:type="dxa"/>
            <w:right w:w="142" w:type="dxa"/>
          </w:tblCellMar>
          <w:tblLook w:val="0000" w:firstRow="0" w:lastRow="0" w:firstColumn="0" w:lastColumn="0" w:noHBand="0" w:noVBand="0"/>
          <w:tblPrExChange w:id="842"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43" w:author="Monica Borg" w:date="2018-01-23T12:05:00Z">
            <w:trPr>
              <w:cantSplit/>
            </w:trPr>
          </w:trPrChange>
        </w:trPr>
        <w:tc>
          <w:tcPr>
            <w:tcW w:w="8547" w:type="dxa"/>
            <w:tcPrChange w:id="844" w:author="Monica Borg" w:date="2018-01-23T12:05:00Z">
              <w:tcPr>
                <w:tcW w:w="8547" w:type="dxa"/>
              </w:tcPr>
            </w:tcPrChange>
          </w:tcPr>
          <w:p w14:paraId="22D1E5B5" w14:textId="77777777" w:rsidR="00B56878" w:rsidRDefault="00B56878" w:rsidP="004D2B00">
            <w:pPr>
              <w:pStyle w:val="Pointed"/>
              <w:ind w:left="1134" w:hanging="1134"/>
            </w:pPr>
            <w:r>
              <w:lastRenderedPageBreak/>
              <w:t xml:space="preserve">The performance and life of wetlands, like wet retention basins, will suffer if they are not protected from trash and large particles. </w:t>
            </w:r>
            <w:r w:rsidR="0064797A">
              <w:t xml:space="preserve"> </w:t>
            </w:r>
            <w:r>
              <w:t>It is therefore recommended that trash racks/gross sediment/pollution traps be installed upstream of the wetland.</w:t>
            </w:r>
          </w:p>
        </w:tc>
        <w:tc>
          <w:tcPr>
            <w:tcW w:w="1941" w:type="dxa"/>
            <w:tcPrChange w:id="845" w:author="Monica Borg" w:date="2018-01-23T12:05:00Z">
              <w:tcPr>
                <w:tcW w:w="1941" w:type="dxa"/>
                <w:vAlign w:val="center"/>
              </w:tcPr>
            </w:tcPrChange>
          </w:tcPr>
          <w:p w14:paraId="696607D3" w14:textId="77777777" w:rsidR="00B56878" w:rsidRDefault="00B56878">
            <w:pPr>
              <w:pStyle w:val="Keywords"/>
              <w:spacing w:before="360"/>
              <w:pPrChange w:id="846" w:author="Monica Borg" w:date="2018-01-23T12:05:00Z">
                <w:pPr>
                  <w:pStyle w:val="Keywords"/>
                  <w:jc w:val="center"/>
                </w:pPr>
              </w:pPrChange>
            </w:pPr>
            <w:r>
              <w:t>Wetland Protection</w:t>
            </w:r>
          </w:p>
        </w:tc>
      </w:tr>
      <w:tr w:rsidR="00B56878" w14:paraId="0C539173" w14:textId="77777777" w:rsidTr="004D2B00">
        <w:tblPrEx>
          <w:tblW w:w="10488" w:type="dxa"/>
          <w:tblLayout w:type="fixed"/>
          <w:tblCellMar>
            <w:left w:w="142" w:type="dxa"/>
            <w:right w:w="142" w:type="dxa"/>
          </w:tblCellMar>
          <w:tblLook w:val="0000" w:firstRow="0" w:lastRow="0" w:firstColumn="0" w:lastColumn="0" w:noHBand="0" w:noVBand="0"/>
          <w:tblPrExChange w:id="847"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48" w:author="Monica Borg" w:date="2018-01-23T12:05:00Z">
            <w:trPr>
              <w:cantSplit/>
            </w:trPr>
          </w:trPrChange>
        </w:trPr>
        <w:tc>
          <w:tcPr>
            <w:tcW w:w="8547" w:type="dxa"/>
            <w:tcPrChange w:id="849" w:author="Monica Borg" w:date="2018-01-23T12:05:00Z">
              <w:tcPr>
                <w:tcW w:w="8547" w:type="dxa"/>
              </w:tcPr>
            </w:tcPrChange>
          </w:tcPr>
          <w:p w14:paraId="644648F3" w14:textId="77777777" w:rsidR="00B56878" w:rsidRDefault="00B56878" w:rsidP="004D2B00">
            <w:pPr>
              <w:pStyle w:val="Pointed"/>
              <w:ind w:left="1134" w:hanging="1134"/>
            </w:pPr>
            <w:r>
              <w:t>Wetlands need to be surrounded by a buffer at least 20 metres wide in order to:-</w:t>
            </w:r>
          </w:p>
          <w:p w14:paraId="7769727B" w14:textId="77777777" w:rsidR="00B56878" w:rsidRDefault="00B56878" w:rsidP="004D2B00">
            <w:pPr>
              <w:pStyle w:val="MainText"/>
              <w:numPr>
                <w:ilvl w:val="0"/>
                <w:numId w:val="12"/>
              </w:numPr>
              <w:ind w:left="1560"/>
            </w:pPr>
            <w:r>
              <w:t xml:space="preserve">Restrict access to maintenance vehicles by the installation of an </w:t>
            </w:r>
            <w:del w:id="850" w:author="Scott McDonald" w:date="2017-07-25T08:05:00Z">
              <w:r w:rsidDel="00085BD8">
                <w:delText>all weather</w:delText>
              </w:r>
            </w:del>
            <w:ins w:id="851" w:author="Scott McDonald" w:date="2017-07-25T08:05:00Z">
              <w:r w:rsidR="00085BD8">
                <w:t>all-weather</w:t>
              </w:r>
            </w:ins>
            <w:r>
              <w:t xml:space="preserve"> track with a lockable device.</w:t>
            </w:r>
          </w:p>
          <w:p w14:paraId="2359E194" w14:textId="77777777" w:rsidR="00B56878" w:rsidRDefault="00B56878" w:rsidP="004D2B00">
            <w:pPr>
              <w:pStyle w:val="MainText"/>
              <w:numPr>
                <w:ilvl w:val="0"/>
                <w:numId w:val="12"/>
              </w:numPr>
              <w:ind w:left="1560"/>
            </w:pPr>
            <w:r>
              <w:t>Acts as an infiltration area for surface run-off.</w:t>
            </w:r>
          </w:p>
          <w:p w14:paraId="4A2FBF36" w14:textId="77777777" w:rsidR="00B56878" w:rsidRDefault="00B56878" w:rsidP="004D2B00">
            <w:pPr>
              <w:pStyle w:val="MainText"/>
              <w:numPr>
                <w:ilvl w:val="0"/>
                <w:numId w:val="12"/>
              </w:numPr>
              <w:ind w:left="1560"/>
            </w:pPr>
            <w:r>
              <w:t>Provide flood protection and secondary assimilation of pollutants.</w:t>
            </w:r>
          </w:p>
        </w:tc>
        <w:tc>
          <w:tcPr>
            <w:tcW w:w="1941" w:type="dxa"/>
            <w:tcPrChange w:id="852" w:author="Monica Borg" w:date="2018-01-23T12:05:00Z">
              <w:tcPr>
                <w:tcW w:w="1941" w:type="dxa"/>
                <w:vAlign w:val="center"/>
              </w:tcPr>
            </w:tcPrChange>
          </w:tcPr>
          <w:p w14:paraId="24C7494B" w14:textId="77777777" w:rsidR="00B56878" w:rsidRDefault="00B56878">
            <w:pPr>
              <w:pStyle w:val="Keywords"/>
              <w:spacing w:before="360"/>
              <w:pPrChange w:id="853" w:author="Monica Borg" w:date="2018-01-23T12:05:00Z">
                <w:pPr>
                  <w:pStyle w:val="Keywords"/>
                  <w:jc w:val="center"/>
                </w:pPr>
              </w:pPrChange>
            </w:pPr>
            <w:r>
              <w:t>Buffer Zones</w:t>
            </w:r>
          </w:p>
        </w:tc>
      </w:tr>
      <w:tr w:rsidR="00B56878" w14:paraId="3F8DFB50" w14:textId="77777777" w:rsidTr="004D2B00">
        <w:tblPrEx>
          <w:tblW w:w="10488" w:type="dxa"/>
          <w:tblLayout w:type="fixed"/>
          <w:tblCellMar>
            <w:left w:w="142" w:type="dxa"/>
            <w:right w:w="142" w:type="dxa"/>
          </w:tblCellMar>
          <w:tblLook w:val="0000" w:firstRow="0" w:lastRow="0" w:firstColumn="0" w:lastColumn="0" w:noHBand="0" w:noVBand="0"/>
          <w:tblPrExChange w:id="854"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55" w:author="Monica Borg" w:date="2018-01-23T12:05:00Z">
            <w:trPr>
              <w:cantSplit/>
            </w:trPr>
          </w:trPrChange>
        </w:trPr>
        <w:tc>
          <w:tcPr>
            <w:tcW w:w="8547" w:type="dxa"/>
            <w:tcPrChange w:id="856" w:author="Monica Borg" w:date="2018-01-23T12:05:00Z">
              <w:tcPr>
                <w:tcW w:w="8547" w:type="dxa"/>
              </w:tcPr>
            </w:tcPrChange>
          </w:tcPr>
          <w:p w14:paraId="7CFF9C06" w14:textId="77777777" w:rsidR="00B56878" w:rsidRDefault="00B56878">
            <w:pPr>
              <w:pStyle w:val="Pointed"/>
              <w:ind w:left="1134" w:hanging="1134"/>
              <w:jc w:val="both"/>
              <w:pPrChange w:id="857" w:author="Monica Borg" w:date="2018-01-23T12:06:00Z">
                <w:pPr>
                  <w:pStyle w:val="Pointed"/>
                </w:pPr>
              </w:pPrChange>
            </w:pPr>
            <w:r>
              <w:t>These areas are best planted with vegetation native to the area, but they can be used as grassed areas and an aesthetic feature.</w:t>
            </w:r>
          </w:p>
        </w:tc>
        <w:tc>
          <w:tcPr>
            <w:tcW w:w="1941" w:type="dxa"/>
            <w:tcPrChange w:id="858" w:author="Monica Borg" w:date="2018-01-23T12:05:00Z">
              <w:tcPr>
                <w:tcW w:w="1941" w:type="dxa"/>
                <w:vAlign w:val="center"/>
              </w:tcPr>
            </w:tcPrChange>
          </w:tcPr>
          <w:p w14:paraId="75119BAC" w14:textId="77777777" w:rsidR="00B56878" w:rsidRDefault="00B56878">
            <w:pPr>
              <w:pStyle w:val="Keywords"/>
              <w:spacing w:before="360"/>
              <w:pPrChange w:id="859" w:author="Monica Borg" w:date="2018-01-23T12:05:00Z">
                <w:pPr>
                  <w:pStyle w:val="Keywords"/>
                  <w:jc w:val="center"/>
                </w:pPr>
              </w:pPrChange>
            </w:pPr>
            <w:r>
              <w:t>Native Vegetation</w:t>
            </w:r>
          </w:p>
        </w:tc>
      </w:tr>
      <w:tr w:rsidR="00B56878" w:rsidDel="00085BD8" w14:paraId="1A4D4A8F" w14:textId="77777777" w:rsidTr="004D2B00">
        <w:tblPrEx>
          <w:tblW w:w="10488" w:type="dxa"/>
          <w:tblLayout w:type="fixed"/>
          <w:tblCellMar>
            <w:left w:w="142" w:type="dxa"/>
            <w:right w:w="142" w:type="dxa"/>
          </w:tblCellMar>
          <w:tblLook w:val="0000" w:firstRow="0" w:lastRow="0" w:firstColumn="0" w:lastColumn="0" w:noHBand="0" w:noVBand="0"/>
          <w:tblPrExChange w:id="860"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del w:id="861" w:author="Scott McDonald" w:date="2017-07-25T08:05:00Z"/>
          <w:trPrChange w:id="862" w:author="Monica Borg" w:date="2018-01-23T12:05:00Z">
            <w:trPr>
              <w:cantSplit/>
            </w:trPr>
          </w:trPrChange>
        </w:trPr>
        <w:tc>
          <w:tcPr>
            <w:tcW w:w="8547" w:type="dxa"/>
            <w:tcPrChange w:id="863" w:author="Monica Borg" w:date="2018-01-23T12:05:00Z">
              <w:tcPr>
                <w:tcW w:w="8547" w:type="dxa"/>
              </w:tcPr>
            </w:tcPrChange>
          </w:tcPr>
          <w:p w14:paraId="44EF0035" w14:textId="77777777" w:rsidR="00B56878" w:rsidDel="00085BD8" w:rsidRDefault="00B56878">
            <w:pPr>
              <w:pStyle w:val="Pointed"/>
              <w:ind w:left="1134" w:hanging="1134"/>
              <w:jc w:val="both"/>
              <w:rPr>
                <w:del w:id="864" w:author="Scott McDonald" w:date="2017-07-25T08:05:00Z"/>
              </w:rPr>
              <w:pPrChange w:id="865" w:author="Monica Borg" w:date="2018-01-23T12:06:00Z">
                <w:pPr>
                  <w:pStyle w:val="Pointed"/>
                </w:pPr>
              </w:pPrChange>
            </w:pPr>
            <w:del w:id="866" w:author="Scott McDonald" w:date="2017-07-25T08:05:00Z">
              <w:r w:rsidDel="00085BD8">
                <w:delText>Work in the ACT indicates rates of removal of phosphorous and particles in wetlands are higher than for wet retention basins.</w:delText>
              </w:r>
            </w:del>
          </w:p>
        </w:tc>
        <w:tc>
          <w:tcPr>
            <w:tcW w:w="1941" w:type="dxa"/>
            <w:tcPrChange w:id="867" w:author="Monica Borg" w:date="2018-01-23T12:05:00Z">
              <w:tcPr>
                <w:tcW w:w="1941" w:type="dxa"/>
                <w:vAlign w:val="center"/>
              </w:tcPr>
            </w:tcPrChange>
          </w:tcPr>
          <w:p w14:paraId="1FE7CA6C" w14:textId="77777777" w:rsidR="00B56878" w:rsidDel="00085BD8" w:rsidRDefault="00B56878">
            <w:pPr>
              <w:pStyle w:val="Keywords"/>
              <w:spacing w:before="360"/>
              <w:ind w:left="1134" w:hanging="1134"/>
              <w:jc w:val="both"/>
              <w:rPr>
                <w:del w:id="868" w:author="Scott McDonald" w:date="2017-07-25T08:05:00Z"/>
              </w:rPr>
              <w:pPrChange w:id="869" w:author="Monica Borg" w:date="2018-01-23T12:06:00Z">
                <w:pPr>
                  <w:pStyle w:val="Keywords"/>
                  <w:jc w:val="center"/>
                </w:pPr>
              </w:pPrChange>
            </w:pPr>
            <w:del w:id="870" w:author="Scott McDonald" w:date="2017-07-25T08:05:00Z">
              <w:r w:rsidDel="00085BD8">
                <w:delText>Results</w:delText>
              </w:r>
            </w:del>
          </w:p>
        </w:tc>
      </w:tr>
      <w:tr w:rsidR="00B56878" w14:paraId="62A032F8" w14:textId="77777777" w:rsidTr="004D2B00">
        <w:tblPrEx>
          <w:tblW w:w="10488" w:type="dxa"/>
          <w:tblLayout w:type="fixed"/>
          <w:tblCellMar>
            <w:left w:w="142" w:type="dxa"/>
            <w:right w:w="142" w:type="dxa"/>
          </w:tblCellMar>
          <w:tblLook w:val="0000" w:firstRow="0" w:lastRow="0" w:firstColumn="0" w:lastColumn="0" w:noHBand="0" w:noVBand="0"/>
          <w:tblPrExChange w:id="871"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72" w:author="Monica Borg" w:date="2018-01-23T12:05:00Z">
            <w:trPr>
              <w:cantSplit/>
            </w:trPr>
          </w:trPrChange>
        </w:trPr>
        <w:tc>
          <w:tcPr>
            <w:tcW w:w="8547" w:type="dxa"/>
            <w:tcPrChange w:id="873" w:author="Monica Borg" w:date="2018-01-23T12:05:00Z">
              <w:tcPr>
                <w:tcW w:w="8547" w:type="dxa"/>
              </w:tcPr>
            </w:tcPrChange>
          </w:tcPr>
          <w:p w14:paraId="223201B4" w14:textId="77777777" w:rsidR="00B56878" w:rsidRDefault="00B56878">
            <w:pPr>
              <w:pStyle w:val="Pointed"/>
              <w:ind w:left="1134" w:hanging="1134"/>
              <w:jc w:val="both"/>
              <w:pPrChange w:id="874" w:author="Monica Borg" w:date="2018-01-23T12:06:00Z">
                <w:pPr>
                  <w:pStyle w:val="Pointed"/>
                </w:pPr>
              </w:pPrChange>
            </w:pPr>
            <w:r>
              <w:t>In designing wetlands, it is recommended that, as an interim guide, the surface area of the wetlands be a minimum of 0.5 per cent of the catchment which it serves.</w:t>
            </w:r>
            <w:r w:rsidR="0064797A">
              <w:t xml:space="preserve"> </w:t>
            </w:r>
            <w:r>
              <w:t xml:space="preserve"> If wetlands are used in conjunction with wet retention basins, this percentage can be proportionately lowered by allowing for the surface area of the installed wet retention basin.</w:t>
            </w:r>
          </w:p>
        </w:tc>
        <w:tc>
          <w:tcPr>
            <w:tcW w:w="1941" w:type="dxa"/>
            <w:tcPrChange w:id="875" w:author="Monica Borg" w:date="2018-01-23T12:05:00Z">
              <w:tcPr>
                <w:tcW w:w="1941" w:type="dxa"/>
                <w:vAlign w:val="center"/>
              </w:tcPr>
            </w:tcPrChange>
          </w:tcPr>
          <w:p w14:paraId="7378213E" w14:textId="77777777" w:rsidR="00B56878" w:rsidRDefault="00B56878">
            <w:pPr>
              <w:pStyle w:val="Keywords"/>
              <w:spacing w:before="360"/>
              <w:pPrChange w:id="876" w:author="Monica Borg" w:date="2018-01-23T12:05:00Z">
                <w:pPr>
                  <w:pStyle w:val="Keywords"/>
                  <w:jc w:val="center"/>
                </w:pPr>
              </w:pPrChange>
            </w:pPr>
            <w:r>
              <w:t>Surface Area</w:t>
            </w:r>
          </w:p>
        </w:tc>
      </w:tr>
      <w:tr w:rsidR="00B56878" w14:paraId="1C9FFDDA" w14:textId="77777777" w:rsidTr="004D2B00">
        <w:tblPrEx>
          <w:tblW w:w="10488" w:type="dxa"/>
          <w:tblLayout w:type="fixed"/>
          <w:tblCellMar>
            <w:left w:w="142" w:type="dxa"/>
            <w:right w:w="142" w:type="dxa"/>
          </w:tblCellMar>
          <w:tblLook w:val="0000" w:firstRow="0" w:lastRow="0" w:firstColumn="0" w:lastColumn="0" w:noHBand="0" w:noVBand="0"/>
          <w:tblPrExChange w:id="877"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78" w:author="Monica Borg" w:date="2018-01-23T12:05:00Z">
            <w:trPr>
              <w:cantSplit/>
            </w:trPr>
          </w:trPrChange>
        </w:trPr>
        <w:tc>
          <w:tcPr>
            <w:tcW w:w="8547" w:type="dxa"/>
            <w:tcPrChange w:id="879" w:author="Monica Borg" w:date="2018-01-23T12:05:00Z">
              <w:tcPr>
                <w:tcW w:w="8547" w:type="dxa"/>
              </w:tcPr>
            </w:tcPrChange>
          </w:tcPr>
          <w:p w14:paraId="36D04037" w14:textId="77777777" w:rsidR="00B56878" w:rsidRDefault="00B56878">
            <w:pPr>
              <w:pStyle w:val="Pointed"/>
              <w:ind w:left="1134" w:hanging="1134"/>
              <w:jc w:val="both"/>
              <w:pPrChange w:id="880" w:author="Monica Borg" w:date="2018-01-23T12:06:00Z">
                <w:pPr>
                  <w:pStyle w:val="Pointed"/>
                </w:pPr>
              </w:pPrChange>
            </w:pPr>
            <w:r>
              <w:t xml:space="preserve">In open water zones, rooted emergent macrophytes appear to be more efficient than substrate microphytes (plants that are attached to the bottom of the water but which do not emerge). </w:t>
            </w:r>
            <w:r w:rsidR="0064797A">
              <w:t xml:space="preserve"> </w:t>
            </w:r>
            <w:r>
              <w:t xml:space="preserve">This is because the emergent aquatic plants act as an oxygen pump, taking oxygen from the atmosphere into their roots and eventually into the water and so making it available for bacteria and attached algae which grow on the roots on the emergent plants. </w:t>
            </w:r>
            <w:r w:rsidR="0064797A">
              <w:t xml:space="preserve"> </w:t>
            </w:r>
            <w:r>
              <w:t xml:space="preserve">In the crushed rock zones, emergent aquatic plants are the only types of macrophytes that will grow. </w:t>
            </w:r>
            <w:r w:rsidR="0064797A">
              <w:t xml:space="preserve"> </w:t>
            </w:r>
            <w:r>
              <w:t>These plants will also act as oxygen pumps, and facilitate biological uptake of nutrients and the breakdown of organic matter by bacteria which grow on their roots.</w:t>
            </w:r>
          </w:p>
        </w:tc>
        <w:tc>
          <w:tcPr>
            <w:tcW w:w="1941" w:type="dxa"/>
            <w:tcPrChange w:id="881" w:author="Monica Borg" w:date="2018-01-23T12:05:00Z">
              <w:tcPr>
                <w:tcW w:w="1941" w:type="dxa"/>
                <w:vAlign w:val="center"/>
              </w:tcPr>
            </w:tcPrChange>
          </w:tcPr>
          <w:p w14:paraId="6E3C5BF0" w14:textId="77777777" w:rsidR="00B56878" w:rsidRDefault="00B56878">
            <w:pPr>
              <w:pStyle w:val="Keywords"/>
              <w:spacing w:before="360"/>
              <w:pPrChange w:id="882" w:author="Monica Borg" w:date="2018-01-23T12:05:00Z">
                <w:pPr>
                  <w:pStyle w:val="Keywords"/>
                  <w:jc w:val="center"/>
                </w:pPr>
              </w:pPrChange>
            </w:pPr>
            <w:r>
              <w:t>Microphyte Types</w:t>
            </w:r>
          </w:p>
        </w:tc>
      </w:tr>
      <w:tr w:rsidR="00B56878" w14:paraId="55022E54" w14:textId="77777777" w:rsidTr="004D2B00">
        <w:tblPrEx>
          <w:tblW w:w="10488" w:type="dxa"/>
          <w:tblLayout w:type="fixed"/>
          <w:tblCellMar>
            <w:left w:w="142" w:type="dxa"/>
            <w:right w:w="142" w:type="dxa"/>
          </w:tblCellMar>
          <w:tblLook w:val="0000" w:firstRow="0" w:lastRow="0" w:firstColumn="0" w:lastColumn="0" w:noHBand="0" w:noVBand="0"/>
          <w:tblPrExChange w:id="883"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84" w:author="Monica Borg" w:date="2018-01-23T12:05:00Z">
            <w:trPr>
              <w:cantSplit/>
            </w:trPr>
          </w:trPrChange>
        </w:trPr>
        <w:tc>
          <w:tcPr>
            <w:tcW w:w="8547" w:type="dxa"/>
            <w:tcPrChange w:id="885" w:author="Monica Borg" w:date="2018-01-23T12:05:00Z">
              <w:tcPr>
                <w:tcW w:w="8547" w:type="dxa"/>
              </w:tcPr>
            </w:tcPrChange>
          </w:tcPr>
          <w:p w14:paraId="40DA4AD1" w14:textId="77777777" w:rsidR="00B56878" w:rsidRDefault="00B56878">
            <w:pPr>
              <w:pStyle w:val="Pointed"/>
              <w:ind w:left="1134" w:hanging="1134"/>
              <w:jc w:val="both"/>
              <w:pPrChange w:id="886" w:author="Monica Borg" w:date="2018-01-23T12:06:00Z">
                <w:pPr>
                  <w:pStyle w:val="Pointed"/>
                </w:pPr>
              </w:pPrChange>
            </w:pPr>
            <w:r>
              <w:t xml:space="preserve">A variety of plant species should be planted in artificial wetlands to achieve efficient colonisation and maximise pollutant removal. </w:t>
            </w:r>
            <w:r w:rsidR="0064797A">
              <w:t xml:space="preserve"> </w:t>
            </w:r>
            <w:r>
              <w:t>Establishment of plants should be through transplantation of seedlings during spring and early summer.</w:t>
            </w:r>
          </w:p>
        </w:tc>
        <w:tc>
          <w:tcPr>
            <w:tcW w:w="1941" w:type="dxa"/>
            <w:tcPrChange w:id="887" w:author="Monica Borg" w:date="2018-01-23T12:05:00Z">
              <w:tcPr>
                <w:tcW w:w="1941" w:type="dxa"/>
                <w:vAlign w:val="center"/>
              </w:tcPr>
            </w:tcPrChange>
          </w:tcPr>
          <w:p w14:paraId="11751DBA" w14:textId="77777777" w:rsidR="00B56878" w:rsidRDefault="00B56878">
            <w:pPr>
              <w:pStyle w:val="Keywords"/>
              <w:spacing w:before="360"/>
              <w:pPrChange w:id="888" w:author="Monica Borg" w:date="2018-01-23T12:05:00Z">
                <w:pPr>
                  <w:pStyle w:val="Keywords"/>
                  <w:jc w:val="center"/>
                </w:pPr>
              </w:pPrChange>
            </w:pPr>
            <w:r>
              <w:t>Revegetation</w:t>
            </w:r>
          </w:p>
        </w:tc>
      </w:tr>
      <w:tr w:rsidR="00B56878" w14:paraId="77C1994E" w14:textId="77777777" w:rsidTr="004D2B00">
        <w:tblPrEx>
          <w:tblW w:w="10488" w:type="dxa"/>
          <w:tblLayout w:type="fixed"/>
          <w:tblCellMar>
            <w:left w:w="142" w:type="dxa"/>
            <w:right w:w="142" w:type="dxa"/>
          </w:tblCellMar>
          <w:tblLook w:val="0000" w:firstRow="0" w:lastRow="0" w:firstColumn="0" w:lastColumn="0" w:noHBand="0" w:noVBand="0"/>
          <w:tblPrExChange w:id="889"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90" w:author="Monica Borg" w:date="2018-01-23T12:05:00Z">
            <w:trPr>
              <w:cantSplit/>
            </w:trPr>
          </w:trPrChange>
        </w:trPr>
        <w:tc>
          <w:tcPr>
            <w:tcW w:w="8547" w:type="dxa"/>
            <w:tcPrChange w:id="891" w:author="Monica Borg" w:date="2018-01-23T12:05:00Z">
              <w:tcPr>
                <w:tcW w:w="8547" w:type="dxa"/>
              </w:tcPr>
            </w:tcPrChange>
          </w:tcPr>
          <w:p w14:paraId="4FB82A7A" w14:textId="77777777" w:rsidR="00B56878" w:rsidRDefault="00B56878">
            <w:pPr>
              <w:pStyle w:val="Pointed"/>
              <w:ind w:left="1134" w:hanging="1134"/>
              <w:jc w:val="both"/>
              <w:pPrChange w:id="892" w:author="Monica Borg" w:date="2018-01-23T12:06:00Z">
                <w:pPr>
                  <w:pStyle w:val="Pointed"/>
                </w:pPr>
              </w:pPrChange>
            </w:pPr>
            <w:r>
              <w:t xml:space="preserve">Wetlands will serve other purposes than just improving a quality of urban run-off.  They will serve to attract a large range of biota and bird habitat.  In areas where they have been installed, they have become an aesthetic feature. </w:t>
            </w:r>
            <w:r w:rsidR="0064797A">
              <w:t xml:space="preserve"> </w:t>
            </w:r>
            <w:r>
              <w:t>Indeed, this may present problems as surrounding communities may resist efforts by the controlling authority to de-silt the wetland.</w:t>
            </w:r>
          </w:p>
        </w:tc>
        <w:tc>
          <w:tcPr>
            <w:tcW w:w="1941" w:type="dxa"/>
            <w:tcPrChange w:id="893" w:author="Monica Borg" w:date="2018-01-23T12:05:00Z">
              <w:tcPr>
                <w:tcW w:w="1941" w:type="dxa"/>
                <w:vAlign w:val="center"/>
              </w:tcPr>
            </w:tcPrChange>
          </w:tcPr>
          <w:p w14:paraId="67425B9E" w14:textId="77777777" w:rsidR="00B56878" w:rsidRDefault="00B56878">
            <w:pPr>
              <w:pStyle w:val="Keywords"/>
              <w:spacing w:before="360"/>
              <w:pPrChange w:id="894" w:author="Monica Borg" w:date="2018-01-23T12:05:00Z">
                <w:pPr>
                  <w:pStyle w:val="Keywords"/>
                  <w:jc w:val="center"/>
                </w:pPr>
              </w:pPrChange>
            </w:pPr>
            <w:r>
              <w:t>Aesthetic Feature</w:t>
            </w:r>
          </w:p>
        </w:tc>
      </w:tr>
      <w:tr w:rsidR="00B56878" w14:paraId="21D78AFA" w14:textId="77777777" w:rsidTr="004D2B00">
        <w:tblPrEx>
          <w:tblW w:w="10488" w:type="dxa"/>
          <w:tblLayout w:type="fixed"/>
          <w:tblCellMar>
            <w:left w:w="142" w:type="dxa"/>
            <w:right w:w="142" w:type="dxa"/>
          </w:tblCellMar>
          <w:tblLook w:val="0000" w:firstRow="0" w:lastRow="0" w:firstColumn="0" w:lastColumn="0" w:noHBand="0" w:noVBand="0"/>
          <w:tblPrExChange w:id="895"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896" w:author="Monica Borg" w:date="2018-01-23T12:05:00Z">
            <w:trPr>
              <w:cantSplit/>
            </w:trPr>
          </w:trPrChange>
        </w:trPr>
        <w:tc>
          <w:tcPr>
            <w:tcW w:w="8547" w:type="dxa"/>
            <w:tcPrChange w:id="897" w:author="Monica Borg" w:date="2018-01-23T12:05:00Z">
              <w:tcPr>
                <w:tcW w:w="8547" w:type="dxa"/>
              </w:tcPr>
            </w:tcPrChange>
          </w:tcPr>
          <w:p w14:paraId="59234E87" w14:textId="77777777" w:rsidR="00B56878" w:rsidRDefault="00B56878">
            <w:pPr>
              <w:pStyle w:val="Pointed"/>
              <w:ind w:left="1134" w:hanging="1134"/>
              <w:jc w:val="both"/>
              <w:pPrChange w:id="898" w:author="Monica Borg" w:date="2018-01-23T12:06:00Z">
                <w:pPr>
                  <w:pStyle w:val="Pointed"/>
                </w:pPr>
              </w:pPrChange>
            </w:pPr>
            <w:r>
              <w:t>To minimise mosquito problems, limit expanses of water with more than 50 per cent shading and ensure no sections of water become isolated from the main body.</w:t>
            </w:r>
          </w:p>
        </w:tc>
        <w:tc>
          <w:tcPr>
            <w:tcW w:w="1941" w:type="dxa"/>
            <w:tcPrChange w:id="899" w:author="Monica Borg" w:date="2018-01-23T12:05:00Z">
              <w:tcPr>
                <w:tcW w:w="1941" w:type="dxa"/>
                <w:vAlign w:val="center"/>
              </w:tcPr>
            </w:tcPrChange>
          </w:tcPr>
          <w:p w14:paraId="3A88815C" w14:textId="77777777" w:rsidR="00B56878" w:rsidRDefault="00B56878">
            <w:pPr>
              <w:pStyle w:val="Keywords"/>
              <w:spacing w:before="360"/>
              <w:pPrChange w:id="900" w:author="Monica Borg" w:date="2018-01-23T12:05:00Z">
                <w:pPr>
                  <w:pStyle w:val="Keywords"/>
                  <w:jc w:val="center"/>
                </w:pPr>
              </w:pPrChange>
            </w:pPr>
            <w:r>
              <w:t>Insect Problems</w:t>
            </w:r>
          </w:p>
        </w:tc>
      </w:tr>
      <w:tr w:rsidR="00B56878" w14:paraId="0E70E1E8" w14:textId="77777777" w:rsidTr="004D2B00">
        <w:tblPrEx>
          <w:tblW w:w="10488" w:type="dxa"/>
          <w:tblLayout w:type="fixed"/>
          <w:tblCellMar>
            <w:left w:w="142" w:type="dxa"/>
            <w:right w:w="142" w:type="dxa"/>
          </w:tblCellMar>
          <w:tblLook w:val="0000" w:firstRow="0" w:lastRow="0" w:firstColumn="0" w:lastColumn="0" w:noHBand="0" w:noVBand="0"/>
          <w:tblPrExChange w:id="901"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902" w:author="Monica Borg" w:date="2018-01-23T12:05:00Z">
            <w:trPr>
              <w:cantSplit/>
            </w:trPr>
          </w:trPrChange>
        </w:trPr>
        <w:tc>
          <w:tcPr>
            <w:tcW w:w="8547" w:type="dxa"/>
            <w:tcPrChange w:id="903" w:author="Monica Borg" w:date="2018-01-23T12:05:00Z">
              <w:tcPr>
                <w:tcW w:w="8547" w:type="dxa"/>
              </w:tcPr>
            </w:tcPrChange>
          </w:tcPr>
          <w:p w14:paraId="64FB6984" w14:textId="77777777" w:rsidR="00B56878" w:rsidRDefault="00B56878">
            <w:pPr>
              <w:pStyle w:val="Pointed"/>
              <w:ind w:left="1134" w:hanging="1134"/>
              <w:jc w:val="both"/>
              <w:pPrChange w:id="904" w:author="Monica Borg" w:date="2018-01-23T12:06:00Z">
                <w:pPr>
                  <w:pStyle w:val="Pointed"/>
                </w:pPr>
              </w:pPrChange>
            </w:pPr>
            <w:r>
              <w:t>Islands are highly beneficial as wildlife refuges, especially for birds.  Their design should consider the effects on changes in water tables.</w:t>
            </w:r>
          </w:p>
        </w:tc>
        <w:tc>
          <w:tcPr>
            <w:tcW w:w="1941" w:type="dxa"/>
            <w:tcPrChange w:id="905" w:author="Monica Borg" w:date="2018-01-23T12:05:00Z">
              <w:tcPr>
                <w:tcW w:w="1941" w:type="dxa"/>
                <w:vAlign w:val="center"/>
              </w:tcPr>
            </w:tcPrChange>
          </w:tcPr>
          <w:p w14:paraId="1C0BDED9" w14:textId="77777777" w:rsidR="00B56878" w:rsidRDefault="00B56878">
            <w:pPr>
              <w:pStyle w:val="Keywords"/>
              <w:spacing w:before="360"/>
              <w:pPrChange w:id="906" w:author="Monica Borg" w:date="2018-01-23T12:05:00Z">
                <w:pPr>
                  <w:pStyle w:val="Keywords"/>
                  <w:jc w:val="center"/>
                </w:pPr>
              </w:pPrChange>
            </w:pPr>
            <w:r>
              <w:t>Wildlife Refuge</w:t>
            </w:r>
          </w:p>
        </w:tc>
      </w:tr>
      <w:tr w:rsidR="00B56878" w14:paraId="597B54E0" w14:textId="77777777" w:rsidTr="004D2B00">
        <w:tblPrEx>
          <w:tblW w:w="10488" w:type="dxa"/>
          <w:tblLayout w:type="fixed"/>
          <w:tblCellMar>
            <w:left w:w="142" w:type="dxa"/>
            <w:right w:w="142" w:type="dxa"/>
          </w:tblCellMar>
          <w:tblLook w:val="0000" w:firstRow="0" w:lastRow="0" w:firstColumn="0" w:lastColumn="0" w:noHBand="0" w:noVBand="0"/>
          <w:tblPrExChange w:id="907" w:author="Monica Borg" w:date="2018-01-23T12:05:00Z">
            <w:tblPrEx>
              <w:tblW w:w="10488" w:type="dxa"/>
              <w:tblLayout w:type="fixed"/>
              <w:tblCellMar>
                <w:left w:w="142" w:type="dxa"/>
                <w:right w:w="142" w:type="dxa"/>
              </w:tblCellMar>
              <w:tblLook w:val="0000" w:firstRow="0" w:lastRow="0" w:firstColumn="0" w:lastColumn="0" w:noHBand="0" w:noVBand="0"/>
            </w:tblPrEx>
          </w:tblPrExChange>
        </w:tblPrEx>
        <w:trPr>
          <w:cantSplit/>
          <w:trPrChange w:id="908" w:author="Monica Borg" w:date="2018-01-23T12:05:00Z">
            <w:trPr>
              <w:cantSplit/>
            </w:trPr>
          </w:trPrChange>
        </w:trPr>
        <w:tc>
          <w:tcPr>
            <w:tcW w:w="8547" w:type="dxa"/>
            <w:tcPrChange w:id="909" w:author="Monica Borg" w:date="2018-01-23T12:05:00Z">
              <w:tcPr>
                <w:tcW w:w="8547" w:type="dxa"/>
              </w:tcPr>
            </w:tcPrChange>
          </w:tcPr>
          <w:p w14:paraId="1B97482A" w14:textId="77777777" w:rsidR="00B56878" w:rsidRDefault="00B56878">
            <w:pPr>
              <w:pStyle w:val="Pointed"/>
              <w:ind w:left="1134" w:hanging="1134"/>
              <w:jc w:val="both"/>
              <w:pPrChange w:id="910" w:author="Monica Borg" w:date="2018-01-23T12:06:00Z">
                <w:pPr>
                  <w:pStyle w:val="Pointed"/>
                </w:pPr>
              </w:pPrChange>
            </w:pPr>
            <w:r>
              <w:lastRenderedPageBreak/>
              <w:t xml:space="preserve">Stock ponds with selected native fish to improve the water quality (not for sport), especially species which will control mosquito larvae and select zooplankton in preference to phytoplankton. </w:t>
            </w:r>
            <w:r w:rsidR="0064797A">
              <w:t xml:space="preserve"> </w:t>
            </w:r>
            <w:r>
              <w:t>Avoid use of fish which are bottom feeders.</w:t>
            </w:r>
          </w:p>
        </w:tc>
        <w:tc>
          <w:tcPr>
            <w:tcW w:w="1941" w:type="dxa"/>
            <w:tcPrChange w:id="911" w:author="Monica Borg" w:date="2018-01-23T12:05:00Z">
              <w:tcPr>
                <w:tcW w:w="1941" w:type="dxa"/>
                <w:vAlign w:val="center"/>
              </w:tcPr>
            </w:tcPrChange>
          </w:tcPr>
          <w:p w14:paraId="15B846A8" w14:textId="77777777" w:rsidR="00B56878" w:rsidRDefault="00B56878">
            <w:pPr>
              <w:pStyle w:val="Keywords"/>
              <w:spacing w:before="360"/>
              <w:pPrChange w:id="912" w:author="Monica Borg" w:date="2018-01-23T12:05:00Z">
                <w:pPr>
                  <w:pStyle w:val="Keywords"/>
                  <w:jc w:val="center"/>
                </w:pPr>
              </w:pPrChange>
            </w:pPr>
            <w:r>
              <w:t>Native Fish</w:t>
            </w:r>
          </w:p>
        </w:tc>
      </w:tr>
    </w:tbl>
    <w:p w14:paraId="6B73F7E7" w14:textId="4D9E0A4D" w:rsidR="00085BD8" w:rsidDel="004D2B00" w:rsidRDefault="00085BD8">
      <w:pPr>
        <w:rPr>
          <w:ins w:id="913" w:author="Scott McDonald" w:date="2017-07-25T08:06:00Z"/>
          <w:del w:id="914" w:author="Monica Borg" w:date="2018-01-23T12:06:00Z"/>
        </w:rPr>
      </w:pPr>
    </w:p>
    <w:p w14:paraId="5AFA53A6" w14:textId="28D6A5A9" w:rsidR="00B56878" w:rsidDel="004D2B00" w:rsidRDefault="00B56878">
      <w:pPr>
        <w:rPr>
          <w:del w:id="915" w:author="Monica Borg" w:date="2018-01-23T12:06:00Z"/>
        </w:rPr>
      </w:pPr>
    </w:p>
    <w:p w14:paraId="5067F586" w14:textId="77777777" w:rsidR="0064797A" w:rsidRPr="0064797A" w:rsidDel="00085BD8" w:rsidRDefault="0064797A" w:rsidP="0064797A">
      <w:pPr>
        <w:pStyle w:val="Caption"/>
        <w:jc w:val="left"/>
        <w:rPr>
          <w:moveFrom w:id="916" w:author="Scott McDonald" w:date="2017-07-25T08:03:00Z"/>
        </w:rPr>
      </w:pPr>
      <w:bookmarkStart w:id="917" w:name="_Ref461442976"/>
      <w:moveFromRangeStart w:id="918" w:author="Scott McDonald" w:date="2017-07-25T08:03:00Z" w:name="move488733110"/>
      <w:moveFrom w:id="919" w:author="Scott McDonald" w:date="2017-07-25T08:03:00Z">
        <w:r w:rsidRPr="0064797A" w:rsidDel="00085BD8">
          <w:t xml:space="preserve">Figure D07. </w:t>
        </w:r>
        <w:r w:rsidR="005524F6" w:rsidDel="00085BD8">
          <w:fldChar w:fldCharType="begin"/>
        </w:r>
        <w:r w:rsidR="005524F6" w:rsidDel="00085BD8">
          <w:instrText xml:space="preserve"> STYLEREF 2 \s </w:instrText>
        </w:r>
        <w:r w:rsidR="005524F6" w:rsidDel="00085BD8">
          <w:fldChar w:fldCharType="separate"/>
        </w:r>
        <w:r w:rsidRPr="0064797A" w:rsidDel="00085BD8">
          <w:rPr>
            <w:noProof/>
          </w:rPr>
          <w:t>21</w:t>
        </w:r>
        <w:r w:rsidR="005524F6" w:rsidDel="00085BD8">
          <w:rPr>
            <w:noProof/>
          </w:rPr>
          <w:fldChar w:fldCharType="end"/>
        </w:r>
        <w:r w:rsidRPr="0064797A" w:rsidDel="00085BD8">
          <w:t>.</w:t>
        </w:r>
        <w:r w:rsidR="005524F6" w:rsidDel="00085BD8">
          <w:fldChar w:fldCharType="begin"/>
        </w:r>
        <w:r w:rsidR="005524F6" w:rsidDel="00085BD8">
          <w:instrText xml:space="preserve"> SEQ Figure_D07. \* ARABIC \s 2 </w:instrText>
        </w:r>
        <w:r w:rsidR="005524F6" w:rsidDel="00085BD8">
          <w:fldChar w:fldCharType="separate"/>
        </w:r>
        <w:r w:rsidRPr="0064797A" w:rsidDel="00085BD8">
          <w:rPr>
            <w:noProof/>
          </w:rPr>
          <w:t>1</w:t>
        </w:r>
        <w:r w:rsidR="005524F6" w:rsidDel="00085BD8">
          <w:rPr>
            <w:noProof/>
          </w:rPr>
          <w:fldChar w:fldCharType="end"/>
        </w:r>
        <w:r w:rsidRPr="0064797A" w:rsidDel="00085BD8">
          <w:t xml:space="preserve"> - Sediment Trap/Constructed Wetland</w:t>
        </w:r>
        <w:bookmarkEnd w:id="917"/>
      </w:moveFrom>
    </w:p>
    <w:p w14:paraId="3F42F6F0" w14:textId="77777777" w:rsidR="00B56878" w:rsidDel="00085BD8" w:rsidRDefault="005022BD" w:rsidP="0064797A">
      <w:pPr>
        <w:jc w:val="center"/>
        <w:rPr>
          <w:moveFrom w:id="920" w:author="Scott McDonald" w:date="2017-07-25T08:03:00Z"/>
        </w:rPr>
      </w:pPr>
      <w:moveFrom w:id="921" w:author="Scott McDonald" w:date="2017-07-25T08:03:00Z">
        <w:r w:rsidDel="00085BD8">
          <w:rPr>
            <w:noProof/>
            <w:lang w:eastAsia="en-AU"/>
          </w:rPr>
          <w:drawing>
            <wp:inline distT="0" distB="0" distL="0" distR="0" wp14:anchorId="21859B12" wp14:editId="1D9ACBF2">
              <wp:extent cx="5657215" cy="41040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l="20219" t="3967" r="22449" b="2774"/>
                      <a:stretch>
                        <a:fillRect/>
                      </a:stretch>
                    </pic:blipFill>
                    <pic:spPr bwMode="auto">
                      <a:xfrm>
                        <a:off x="0" y="0"/>
                        <a:ext cx="5657215" cy="4104005"/>
                      </a:xfrm>
                      <a:prstGeom prst="rect">
                        <a:avLst/>
                      </a:prstGeom>
                      <a:noFill/>
                      <a:ln>
                        <a:noFill/>
                      </a:ln>
                    </pic:spPr>
                  </pic:pic>
                </a:graphicData>
              </a:graphic>
            </wp:inline>
          </w:drawing>
        </w:r>
      </w:moveFrom>
    </w:p>
    <w:p w14:paraId="07082630" w14:textId="77777777" w:rsidR="00B56878" w:rsidDel="00085BD8" w:rsidRDefault="00B56878" w:rsidP="0064797A">
      <w:pPr>
        <w:rPr>
          <w:moveFrom w:id="922" w:author="Scott McDonald" w:date="2017-07-25T08:03:00Z"/>
        </w:rPr>
      </w:pPr>
    </w:p>
    <w:tbl>
      <w:tblPr>
        <w:tblW w:w="10488" w:type="dxa"/>
        <w:tblLayout w:type="fixed"/>
        <w:tblCellMar>
          <w:left w:w="142" w:type="dxa"/>
          <w:right w:w="142" w:type="dxa"/>
        </w:tblCellMar>
        <w:tblLook w:val="0000" w:firstRow="0" w:lastRow="0" w:firstColumn="0" w:lastColumn="0" w:noHBand="0" w:noVBand="0"/>
      </w:tblPr>
      <w:tblGrid>
        <w:gridCol w:w="8547"/>
        <w:gridCol w:w="1941"/>
      </w:tblGrid>
      <w:tr w:rsidR="00085BD8" w14:paraId="6FABA6CF" w14:textId="77777777" w:rsidTr="00644FF0">
        <w:trPr>
          <w:cantSplit/>
          <w:ins w:id="923" w:author="Scott McDonald" w:date="2017-07-25T08:07:00Z"/>
        </w:trPr>
        <w:tc>
          <w:tcPr>
            <w:tcW w:w="8547" w:type="dxa"/>
          </w:tcPr>
          <w:p w14:paraId="5EADC079" w14:textId="77777777" w:rsidR="00085BD8" w:rsidRDefault="00DD390E">
            <w:pPr>
              <w:pStyle w:val="Heading2"/>
              <w:tabs>
                <w:tab w:val="clear" w:pos="1080"/>
                <w:tab w:val="left" w:pos="1134"/>
              </w:tabs>
              <w:rPr>
                <w:ins w:id="924" w:author="Scott McDonald" w:date="2017-07-25T08:07:00Z"/>
              </w:rPr>
              <w:pPrChange w:id="925" w:author="Scott McDonald" w:date="2017-07-25T08:10:00Z">
                <w:pPr>
                  <w:pStyle w:val="Pointed"/>
                </w:pPr>
              </w:pPrChange>
            </w:pPr>
            <w:bookmarkStart w:id="926" w:name="_Toc488733840"/>
            <w:moveFromRangeEnd w:id="918"/>
            <w:ins w:id="927" w:author="Scott McDonald" w:date="2017-07-25T08:10:00Z">
              <w:r>
                <w:t>BIO-RETENTION SYSTEMS</w:t>
              </w:r>
            </w:ins>
            <w:bookmarkEnd w:id="926"/>
          </w:p>
        </w:tc>
        <w:tc>
          <w:tcPr>
            <w:tcW w:w="1941" w:type="dxa"/>
            <w:vAlign w:val="center"/>
          </w:tcPr>
          <w:p w14:paraId="4ABDD545" w14:textId="77777777" w:rsidR="00085BD8" w:rsidRDefault="00085BD8" w:rsidP="00644FF0">
            <w:pPr>
              <w:pStyle w:val="Keywords"/>
              <w:jc w:val="center"/>
              <w:rPr>
                <w:ins w:id="928" w:author="Scott McDonald" w:date="2017-07-25T08:07:00Z"/>
              </w:rPr>
            </w:pPr>
          </w:p>
        </w:tc>
      </w:tr>
      <w:tr w:rsidR="00DD390E" w14:paraId="48EA9D93" w14:textId="77777777" w:rsidTr="00644FF0">
        <w:trPr>
          <w:cantSplit/>
          <w:ins w:id="929" w:author="Scott McDonald" w:date="2017-07-25T08:11:00Z"/>
        </w:trPr>
        <w:tc>
          <w:tcPr>
            <w:tcW w:w="8547" w:type="dxa"/>
          </w:tcPr>
          <w:p w14:paraId="272B3EDF" w14:textId="77777777" w:rsidR="00DD390E" w:rsidRDefault="00DD390E">
            <w:pPr>
              <w:pStyle w:val="Pointed"/>
              <w:ind w:left="1134" w:hanging="1134"/>
              <w:jc w:val="both"/>
              <w:outlineLvl w:val="9"/>
              <w:rPr>
                <w:ins w:id="930" w:author="Scott McDonald" w:date="2017-07-25T08:11:00Z"/>
              </w:rPr>
              <w:pPrChange w:id="931" w:author="Monica Borg" w:date="2018-01-23T12:06:00Z">
                <w:pPr>
                  <w:pStyle w:val="Heading2"/>
                </w:pPr>
              </w:pPrChange>
            </w:pPr>
            <w:ins w:id="932" w:author="Scott McDonald" w:date="2017-07-25T08:11:00Z">
              <w:r>
                <w:t>Bio-retention systems are shallow depressions in the urban landscape designed to collect and treat stormwater by way of filtration through various media. Bio-retention systems shall be designed in accordance with Water by Design - Bio-retention Technical Design Guidelines (2014)</w:t>
              </w:r>
            </w:ins>
          </w:p>
        </w:tc>
        <w:tc>
          <w:tcPr>
            <w:tcW w:w="1941" w:type="dxa"/>
            <w:vAlign w:val="center"/>
          </w:tcPr>
          <w:p w14:paraId="4117CB9A" w14:textId="77777777" w:rsidR="00DD390E" w:rsidRDefault="00DD390E" w:rsidP="00644FF0">
            <w:pPr>
              <w:pStyle w:val="Keywords"/>
              <w:jc w:val="center"/>
              <w:rPr>
                <w:ins w:id="933" w:author="Scott McDonald" w:date="2017-07-25T08:11:00Z"/>
              </w:rPr>
            </w:pPr>
          </w:p>
        </w:tc>
      </w:tr>
    </w:tbl>
    <w:p w14:paraId="6BABE6F1" w14:textId="77777777" w:rsidR="00DD390E" w:rsidRDefault="00DD390E">
      <w:pPr>
        <w:rPr>
          <w:ins w:id="934" w:author="Scott McDonald" w:date="2017-07-25T08:11:00Z"/>
        </w:rPr>
      </w:pPr>
    </w:p>
    <w:tbl>
      <w:tblPr>
        <w:tblW w:w="10488" w:type="dxa"/>
        <w:tblLayout w:type="fixed"/>
        <w:tblCellMar>
          <w:left w:w="142" w:type="dxa"/>
          <w:right w:w="142" w:type="dxa"/>
        </w:tblCellMar>
        <w:tblLook w:val="0000" w:firstRow="0" w:lastRow="0" w:firstColumn="0" w:lastColumn="0" w:noHBand="0" w:noVBand="0"/>
      </w:tblPr>
      <w:tblGrid>
        <w:gridCol w:w="8547"/>
        <w:gridCol w:w="1941"/>
        <w:tblGridChange w:id="935">
          <w:tblGrid>
            <w:gridCol w:w="8547"/>
            <w:gridCol w:w="1941"/>
          </w:tblGrid>
        </w:tblGridChange>
      </w:tblGrid>
      <w:tr w:rsidR="00DD390E" w14:paraId="278B35A2" w14:textId="77777777" w:rsidTr="00644FF0">
        <w:trPr>
          <w:cantSplit/>
          <w:ins w:id="936" w:author="Scott McDonald" w:date="2017-07-25T08:11:00Z"/>
        </w:trPr>
        <w:tc>
          <w:tcPr>
            <w:tcW w:w="8547" w:type="dxa"/>
          </w:tcPr>
          <w:p w14:paraId="3CC7A3E3" w14:textId="77777777" w:rsidR="00DD390E" w:rsidRDefault="00DD390E">
            <w:pPr>
              <w:pStyle w:val="Heading2"/>
              <w:tabs>
                <w:tab w:val="clear" w:pos="1080"/>
                <w:tab w:val="left" w:pos="1134"/>
              </w:tabs>
              <w:rPr>
                <w:ins w:id="937" w:author="Scott McDonald" w:date="2017-07-25T08:11:00Z"/>
              </w:rPr>
              <w:pPrChange w:id="938" w:author="Scott McDonald" w:date="2017-07-25T08:12:00Z">
                <w:pPr>
                  <w:pStyle w:val="Pointed"/>
                  <w:ind w:left="1276" w:hanging="1276"/>
                </w:pPr>
              </w:pPrChange>
            </w:pPr>
            <w:bookmarkStart w:id="939" w:name="_Toc488733841"/>
            <w:ins w:id="940" w:author="Scott McDonald" w:date="2017-07-25T08:12:00Z">
              <w:r>
                <w:t>VEGETATED STORMWATER ASSETS</w:t>
              </w:r>
            </w:ins>
            <w:bookmarkEnd w:id="939"/>
          </w:p>
        </w:tc>
        <w:tc>
          <w:tcPr>
            <w:tcW w:w="1941" w:type="dxa"/>
            <w:vAlign w:val="center"/>
          </w:tcPr>
          <w:p w14:paraId="51E70A83" w14:textId="77777777" w:rsidR="00DD390E" w:rsidRDefault="00DD390E" w:rsidP="00644FF0">
            <w:pPr>
              <w:pStyle w:val="Keywords"/>
              <w:jc w:val="center"/>
              <w:rPr>
                <w:ins w:id="941" w:author="Scott McDonald" w:date="2017-07-25T08:11:00Z"/>
              </w:rPr>
            </w:pPr>
          </w:p>
        </w:tc>
      </w:tr>
      <w:tr w:rsidR="00DD390E" w14:paraId="5DD5F03E" w14:textId="77777777" w:rsidTr="00644FF0">
        <w:trPr>
          <w:cantSplit/>
          <w:ins w:id="942" w:author="Scott McDonald" w:date="2017-07-25T08:12:00Z"/>
        </w:trPr>
        <w:tc>
          <w:tcPr>
            <w:tcW w:w="8547" w:type="dxa"/>
          </w:tcPr>
          <w:p w14:paraId="22954CDD" w14:textId="77777777" w:rsidR="00DD390E" w:rsidRDefault="00DD390E">
            <w:pPr>
              <w:pStyle w:val="Pointed"/>
              <w:ind w:left="1134" w:hanging="1134"/>
              <w:jc w:val="both"/>
              <w:rPr>
                <w:ins w:id="943" w:author="Scott McDonald" w:date="2017-07-25T08:12:00Z"/>
              </w:rPr>
              <w:pPrChange w:id="944" w:author="Monica Borg" w:date="2018-01-23T12:06:00Z">
                <w:pPr>
                  <w:pStyle w:val="Pointed"/>
                  <w:ind w:left="1276" w:hanging="1276"/>
                </w:pPr>
              </w:pPrChange>
            </w:pPr>
            <w:ins w:id="945" w:author="Scott McDonald" w:date="2017-07-25T08:12:00Z">
              <w:r>
                <w:t>All proposed vegetated stormwater assets (swales, bio-retention systems, constructed wetlands and sediment basins etc</w:t>
              </w:r>
            </w:ins>
            <w:ins w:id="946" w:author="Scott McDonald" w:date="2017-07-25T08:13:00Z">
              <w:r>
                <w:t>.</w:t>
              </w:r>
            </w:ins>
            <w:ins w:id="947" w:author="Scott McDonald" w:date="2017-07-25T08:12:00Z">
              <w:r>
                <w:t>) are to be designed to allow for efficient and effective maintenance. Refer to Water by Design - Maintaining Vegetated Stormwater Assets (2012) for typical maintenance activities.</w:t>
              </w:r>
            </w:ins>
          </w:p>
        </w:tc>
        <w:tc>
          <w:tcPr>
            <w:tcW w:w="1941" w:type="dxa"/>
            <w:vAlign w:val="center"/>
          </w:tcPr>
          <w:p w14:paraId="54B278ED" w14:textId="77777777" w:rsidR="00DD390E" w:rsidRDefault="00DD390E" w:rsidP="00644FF0">
            <w:pPr>
              <w:pStyle w:val="Keywords"/>
              <w:jc w:val="center"/>
              <w:rPr>
                <w:ins w:id="948" w:author="Scott McDonald" w:date="2017-07-25T08:12:00Z"/>
              </w:rPr>
            </w:pPr>
          </w:p>
        </w:tc>
      </w:tr>
      <w:tr w:rsidR="00DD390E" w14:paraId="165EFAA3" w14:textId="77777777" w:rsidTr="004D2B00">
        <w:tblPrEx>
          <w:tblW w:w="10488" w:type="dxa"/>
          <w:tblLayout w:type="fixed"/>
          <w:tblCellMar>
            <w:left w:w="142" w:type="dxa"/>
            <w:right w:w="142" w:type="dxa"/>
          </w:tblCellMar>
          <w:tblLook w:val="0000" w:firstRow="0" w:lastRow="0" w:firstColumn="0" w:lastColumn="0" w:noHBand="0" w:noVBand="0"/>
          <w:tblPrExChange w:id="949" w:author="Monica Borg" w:date="2018-01-23T12:07:00Z">
            <w:tblPrEx>
              <w:tblW w:w="10488" w:type="dxa"/>
              <w:tblLayout w:type="fixed"/>
              <w:tblCellMar>
                <w:left w:w="142" w:type="dxa"/>
                <w:right w:w="142" w:type="dxa"/>
              </w:tblCellMar>
              <w:tblLook w:val="0000" w:firstRow="0" w:lastRow="0" w:firstColumn="0" w:lastColumn="0" w:noHBand="0" w:noVBand="0"/>
            </w:tblPrEx>
          </w:tblPrExChange>
        </w:tblPrEx>
        <w:trPr>
          <w:cantSplit/>
          <w:ins w:id="950" w:author="Scott McDonald" w:date="2017-07-25T08:12:00Z"/>
          <w:trPrChange w:id="951" w:author="Monica Borg" w:date="2018-01-23T12:07:00Z">
            <w:trPr>
              <w:cantSplit/>
            </w:trPr>
          </w:trPrChange>
        </w:trPr>
        <w:tc>
          <w:tcPr>
            <w:tcW w:w="8547" w:type="dxa"/>
            <w:tcPrChange w:id="952" w:author="Monica Borg" w:date="2018-01-23T12:07:00Z">
              <w:tcPr>
                <w:tcW w:w="8547" w:type="dxa"/>
              </w:tcPr>
            </w:tcPrChange>
          </w:tcPr>
          <w:p w14:paraId="736E53AF" w14:textId="77777777" w:rsidR="00DD390E" w:rsidRDefault="00DD390E">
            <w:pPr>
              <w:pStyle w:val="Pointed"/>
              <w:ind w:left="1134" w:hanging="1134"/>
              <w:jc w:val="both"/>
              <w:rPr>
                <w:ins w:id="953" w:author="Scott McDonald" w:date="2017-07-25T08:12:00Z"/>
              </w:rPr>
              <w:pPrChange w:id="954" w:author="Monica Borg" w:date="2018-01-23T12:06:00Z">
                <w:pPr>
                  <w:pStyle w:val="Pointed"/>
                  <w:tabs>
                    <w:tab w:val="clear" w:pos="1276"/>
                    <w:tab w:val="left" w:pos="1238"/>
                  </w:tabs>
                  <w:ind w:left="1238" w:hanging="1238"/>
                </w:pPr>
              </w:pPrChange>
            </w:pPr>
            <w:ins w:id="955" w:author="Scott McDonald" w:date="2017-07-25T08:12:00Z">
              <w:r>
                <w:t>An inspection and maintenance schedule shall be prepared and submitted for approval by Council. The Inspection and Maintenance Schedule should detail the following:</w:t>
              </w:r>
            </w:ins>
          </w:p>
          <w:p w14:paraId="6A8D669E" w14:textId="77777777" w:rsidR="00DD390E" w:rsidRDefault="00DD390E">
            <w:pPr>
              <w:pStyle w:val="MainText"/>
              <w:numPr>
                <w:ilvl w:val="0"/>
                <w:numId w:val="30"/>
              </w:numPr>
              <w:ind w:left="1560"/>
              <w:rPr>
                <w:ins w:id="956" w:author="Scott McDonald" w:date="2017-07-25T08:12:00Z"/>
              </w:rPr>
              <w:pPrChange w:id="957" w:author="Scott McDonald" w:date="2017-07-25T08:13:00Z">
                <w:pPr>
                  <w:pStyle w:val="Pointed"/>
                  <w:numPr>
                    <w:ilvl w:val="0"/>
                    <w:numId w:val="29"/>
                  </w:numPr>
                  <w:spacing w:before="0"/>
                  <w:ind w:left="1996"/>
                </w:pPr>
              </w:pPrChange>
            </w:pPr>
            <w:ins w:id="958" w:author="Scott McDonald" w:date="2017-07-25T08:12:00Z">
              <w:r>
                <w:t>Inspection Frequency</w:t>
              </w:r>
            </w:ins>
          </w:p>
          <w:p w14:paraId="4DA6B9F4" w14:textId="77777777" w:rsidR="00DD390E" w:rsidRDefault="00DD390E">
            <w:pPr>
              <w:pStyle w:val="MainText"/>
              <w:numPr>
                <w:ilvl w:val="0"/>
                <w:numId w:val="30"/>
              </w:numPr>
              <w:ind w:left="1560"/>
              <w:rPr>
                <w:ins w:id="959" w:author="Scott McDonald" w:date="2017-07-25T08:12:00Z"/>
              </w:rPr>
              <w:pPrChange w:id="960" w:author="Scott McDonald" w:date="2017-07-25T08:13:00Z">
                <w:pPr>
                  <w:pStyle w:val="Pointed"/>
                  <w:numPr>
                    <w:ilvl w:val="0"/>
                    <w:numId w:val="29"/>
                  </w:numPr>
                  <w:spacing w:before="0"/>
                  <w:ind w:left="1996"/>
                </w:pPr>
              </w:pPrChange>
            </w:pPr>
            <w:ins w:id="961" w:author="Scott McDonald" w:date="2017-07-25T08:12:00Z">
              <w:r>
                <w:t>What is to be inspected</w:t>
              </w:r>
            </w:ins>
          </w:p>
          <w:p w14:paraId="10389777" w14:textId="77777777" w:rsidR="00DD390E" w:rsidRDefault="00DD390E">
            <w:pPr>
              <w:pStyle w:val="MainText"/>
              <w:numPr>
                <w:ilvl w:val="0"/>
                <w:numId w:val="30"/>
              </w:numPr>
              <w:ind w:left="1560"/>
              <w:rPr>
                <w:ins w:id="962" w:author="Scott McDonald" w:date="2017-07-25T08:12:00Z"/>
              </w:rPr>
              <w:pPrChange w:id="963" w:author="Scott McDonald" w:date="2017-07-25T08:13:00Z">
                <w:pPr>
                  <w:pStyle w:val="Pointed"/>
                  <w:numPr>
                    <w:ilvl w:val="0"/>
                    <w:numId w:val="29"/>
                  </w:numPr>
                  <w:spacing w:before="0"/>
                  <w:ind w:left="1996"/>
                </w:pPr>
              </w:pPrChange>
            </w:pPr>
            <w:ins w:id="964" w:author="Scott McDonald" w:date="2017-07-25T08:12:00Z">
              <w:r>
                <w:t>Normal maintenance procedures (removal of sediment build up, clearing of trash racks etc)</w:t>
              </w:r>
            </w:ins>
          </w:p>
          <w:p w14:paraId="66177131" w14:textId="77777777" w:rsidR="00DD390E" w:rsidRDefault="00DD390E">
            <w:pPr>
              <w:pStyle w:val="MainText"/>
              <w:numPr>
                <w:ilvl w:val="0"/>
                <w:numId w:val="30"/>
              </w:numPr>
              <w:ind w:left="1560"/>
              <w:rPr>
                <w:ins w:id="965" w:author="Scott McDonald" w:date="2017-07-25T08:12:00Z"/>
              </w:rPr>
              <w:pPrChange w:id="966" w:author="Scott McDonald" w:date="2017-07-25T08:13:00Z">
                <w:pPr>
                  <w:pStyle w:val="Pointed"/>
                  <w:numPr>
                    <w:ilvl w:val="0"/>
                    <w:numId w:val="29"/>
                  </w:numPr>
                  <w:spacing w:before="0"/>
                  <w:ind w:left="1996"/>
                </w:pPr>
              </w:pPrChange>
            </w:pPr>
            <w:ins w:id="967" w:author="Scott McDonald" w:date="2017-07-25T08:12:00Z">
              <w:r>
                <w:t>Frequency of maintenance procedures</w:t>
              </w:r>
            </w:ins>
          </w:p>
          <w:p w14:paraId="2C5E5126" w14:textId="77777777" w:rsidR="00DD390E" w:rsidRDefault="00DD390E">
            <w:pPr>
              <w:pStyle w:val="Pointed"/>
              <w:numPr>
                <w:ilvl w:val="0"/>
                <w:numId w:val="0"/>
              </w:numPr>
              <w:ind w:left="1134"/>
              <w:jc w:val="both"/>
              <w:rPr>
                <w:ins w:id="968" w:author="Scott McDonald" w:date="2017-07-25T08:12:00Z"/>
              </w:rPr>
              <w:pPrChange w:id="969" w:author="Monica Borg" w:date="2018-01-23T12:06:00Z">
                <w:pPr>
                  <w:pStyle w:val="Pointed"/>
                  <w:ind w:left="1276" w:hanging="1276"/>
                </w:pPr>
              </w:pPrChange>
            </w:pPr>
            <w:ins w:id="970" w:author="Scott McDonald" w:date="2017-07-25T08:12:00Z">
              <w:r>
                <w:t>Consultation with Council shall be carried out to determine acceptable inspection and maintenance frequencies once Contractor maintenance periods have expired.</w:t>
              </w:r>
            </w:ins>
          </w:p>
        </w:tc>
        <w:tc>
          <w:tcPr>
            <w:tcW w:w="1941" w:type="dxa"/>
            <w:tcPrChange w:id="971" w:author="Monica Borg" w:date="2018-01-23T12:07:00Z">
              <w:tcPr>
                <w:tcW w:w="1941" w:type="dxa"/>
                <w:vAlign w:val="center"/>
              </w:tcPr>
            </w:tcPrChange>
          </w:tcPr>
          <w:p w14:paraId="395BEB4F" w14:textId="77777777" w:rsidR="00DD390E" w:rsidRDefault="00DD390E">
            <w:pPr>
              <w:pStyle w:val="Keywords"/>
              <w:spacing w:before="360"/>
              <w:rPr>
                <w:ins w:id="972" w:author="Scott McDonald" w:date="2017-07-25T08:12:00Z"/>
              </w:rPr>
              <w:pPrChange w:id="973" w:author="Monica Borg" w:date="2018-01-23T12:07:00Z">
                <w:pPr>
                  <w:pStyle w:val="Keywords"/>
                  <w:jc w:val="center"/>
                </w:pPr>
              </w:pPrChange>
            </w:pPr>
            <w:ins w:id="974" w:author="Scott McDonald" w:date="2017-07-25T08:12:00Z">
              <w:r>
                <w:t>Maintenance &amp; Inspection</w:t>
              </w:r>
            </w:ins>
          </w:p>
        </w:tc>
      </w:tr>
    </w:tbl>
    <w:p w14:paraId="54C1F6E3" w14:textId="77777777" w:rsidR="00B56878" w:rsidRDefault="00B56878" w:rsidP="0064797A"/>
    <w:sectPr w:rsidR="00B56878" w:rsidSect="00B0682C">
      <w:footerReference w:type="even" r:id="rId20"/>
      <w:footerReference w:type="default" r:id="rId21"/>
      <w:type w:val="oddPage"/>
      <w:pgSz w:w="11907" w:h="16840"/>
      <w:pgMar w:top="720" w:right="1080" w:bottom="720" w:left="1080" w:header="706" w:footer="706" w:gutter="0"/>
      <w:pgNumType w:start="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20" w:author="Scott McDonald" w:date="2017-07-25T08:04:00Z" w:initials="SM">
    <w:p w14:paraId="311EBA28" w14:textId="77777777" w:rsidR="00F06102" w:rsidRDefault="00F06102">
      <w:pPr>
        <w:pStyle w:val="CommentText"/>
      </w:pPr>
      <w:r>
        <w:rPr>
          <w:rStyle w:val="CommentReference"/>
        </w:rPr>
        <w:annotationRef/>
      </w:r>
      <w:r>
        <w:t>Manual not found, could be part of WSUD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1EBA2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D5E687" w14:textId="77777777" w:rsidR="00F06102" w:rsidRDefault="00F06102">
      <w:r>
        <w:separator/>
      </w:r>
    </w:p>
  </w:endnote>
  <w:endnote w:type="continuationSeparator" w:id="0">
    <w:p w14:paraId="754F7C44" w14:textId="77777777" w:rsidR="00F06102" w:rsidRDefault="00F06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Dutch">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AC175" w14:textId="77777777" w:rsidR="00114BF3" w:rsidRDefault="00114B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0C887" w14:textId="77777777" w:rsidR="00114BF3" w:rsidRDefault="00114B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F04E" w14:textId="77777777" w:rsidR="00F06102" w:rsidRDefault="00F06102">
    <w:pPr>
      <w:pStyle w:val="Footer"/>
    </w:pPr>
  </w:p>
  <w:p w14:paraId="3CB7B2FB" w14:textId="77777777" w:rsidR="00F06102" w:rsidRDefault="00F06102">
    <w:pPr>
      <w:pStyle w:val="Footer"/>
      <w:pBdr>
        <w:top w:val="single" w:sz="6" w:space="1" w:color="auto"/>
      </w:pBdr>
    </w:pPr>
  </w:p>
  <w:p w14:paraId="6E5A2E6F" w14:textId="46FB4869" w:rsidR="00F06102" w:rsidRDefault="00F06102" w:rsidP="00FC532C">
    <w:pPr>
      <w:pStyle w:val="Footer"/>
      <w:tabs>
        <w:tab w:val="clear" w:pos="9630"/>
        <w:tab w:val="right" w:pos="9781"/>
        <w:tab w:val="right" w:pos="15300"/>
      </w:tabs>
    </w:pPr>
    <w:r>
      <w:t>CAPRICORN MUNICIPAL DEVELOPMENT GUIDELINES</w:t>
    </w:r>
    <w:r>
      <w:tab/>
      <w:t>D7</w:t>
    </w:r>
    <w:r>
      <w:rPr>
        <w:rStyle w:val="PageNumber"/>
      </w:rPr>
      <w:tab/>
      <w:t>ISSUE: NO:</w:t>
    </w:r>
    <w:del w:id="0" w:author="Scott McDonald" w:date="2017-07-25T08:16:00Z">
      <w:r w:rsidDel="0099309B">
        <w:rPr>
          <w:rStyle w:val="PageNumber"/>
        </w:rPr>
        <w:delText xml:space="preserve">2 </w:delText>
      </w:r>
    </w:del>
    <w:ins w:id="1" w:author="Scott McDonald" w:date="2017-07-25T08:16:00Z">
      <w:r>
        <w:rPr>
          <w:rStyle w:val="PageNumber"/>
        </w:rPr>
        <w:t xml:space="preserve">3 </w:t>
      </w:r>
    </w:ins>
    <w:r>
      <w:rPr>
        <w:rStyle w:val="PageNumber"/>
      </w:rPr>
      <w:t xml:space="preserve">– </w:t>
    </w:r>
    <w:r w:rsidRPr="00FC532C">
      <w:t xml:space="preserve"> </w:t>
    </w:r>
    <w:del w:id="2" w:author="Scott McDonald" w:date="2017-07-25T08:16:00Z">
      <w:r w:rsidDel="0099309B">
        <w:rPr>
          <w:rStyle w:val="PageNumber"/>
        </w:rPr>
        <w:delText xml:space="preserve">Mar </w:delText>
      </w:r>
    </w:del>
    <w:ins w:id="3" w:author="Scott McDonald" w:date="2017-07-25T08:16:00Z">
      <w:del w:id="4" w:author="Monica Borg" w:date="2018-01-25T16:37:00Z">
        <w:r w:rsidDel="004E20AF">
          <w:rPr>
            <w:rStyle w:val="PageNumber"/>
          </w:rPr>
          <w:delText xml:space="preserve">Jul </w:delText>
        </w:r>
      </w:del>
    </w:ins>
    <w:del w:id="5" w:author="Monica Borg" w:date="2018-01-25T16:37:00Z">
      <w:r w:rsidDel="004E20AF">
        <w:rPr>
          <w:rStyle w:val="PageNumber"/>
        </w:rPr>
        <w:delText>201</w:delText>
      </w:r>
    </w:del>
    <w:ins w:id="6" w:author="Scott McDonald" w:date="2017-07-25T08:17:00Z">
      <w:del w:id="7" w:author="Monica Borg" w:date="2018-01-25T16:37:00Z">
        <w:r w:rsidDel="004E20AF">
          <w:rPr>
            <w:rStyle w:val="PageNumber"/>
          </w:rPr>
          <w:delText>7</w:delText>
        </w:r>
      </w:del>
    </w:ins>
    <w:ins w:id="8" w:author="Monica Borg" w:date="2018-01-25T16:37:00Z">
      <w:r w:rsidR="004E20AF">
        <w:rPr>
          <w:rStyle w:val="PageNumber"/>
        </w:rPr>
        <w:t>Jan 2018</w:t>
      </w:r>
    </w:ins>
    <w:del w:id="9" w:author="Scott McDonald" w:date="2017-07-25T08:17:00Z">
      <w:r w:rsidDel="0099309B">
        <w:rPr>
          <w:rStyle w:val="PageNumber"/>
        </w:rPr>
        <w:delText>2</w:delText>
      </w:r>
    </w:del>
  </w:p>
  <w:p w14:paraId="14B43DB5" w14:textId="76A132BB" w:rsidR="00F06102" w:rsidRDefault="00F06102" w:rsidP="007D78D4">
    <w:pPr>
      <w:pStyle w:val="Footer"/>
    </w:pPr>
    <w:r w:rsidRPr="007D78D4">
      <w:rPr>
        <w:rStyle w:val="PageNumber"/>
      </w:rPr>
      <w:t xml:space="preserve"> </w:t>
    </w:r>
    <w:r>
      <w:rPr>
        <w:rStyle w:val="PageNumber"/>
      </w:rPr>
      <w:t>www.cmdg.com.au</w:t>
    </w:r>
    <w:ins w:id="10" w:author="Scott McDonald" w:date="2017-07-25T08:16:00Z">
      <w:r>
        <w:rPr>
          <w:rStyle w:val="PageNumber"/>
        </w:rPr>
        <w:tab/>
      </w:r>
      <w:r>
        <w:rPr>
          <w:rStyle w:val="PageNumber"/>
        </w:rPr>
        <w:tab/>
      </w:r>
      <w:del w:id="11" w:author="Monica Borg" w:date="2018-01-25T16:37:00Z">
        <w:r w:rsidDel="004E20AF">
          <w:rPr>
            <w:rStyle w:val="PageNumber"/>
          </w:rPr>
          <w:delText>GRC DRAFT</w:delText>
        </w:r>
      </w:del>
    </w:ins>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0D84E2" w14:textId="77777777" w:rsidR="00F06102" w:rsidRDefault="00F06102" w:rsidP="00796B19">
    <w:pPr>
      <w:spacing w:before="140" w:line="100" w:lineRule="exact"/>
      <w:rPr>
        <w:sz w:val="10"/>
      </w:rPr>
    </w:pPr>
  </w:p>
  <w:p w14:paraId="3FAFAF8A" w14:textId="77777777" w:rsidR="00F06102" w:rsidRDefault="00F06102" w:rsidP="00796B19">
    <w:pPr>
      <w:tabs>
        <w:tab w:val="left" w:pos="-720"/>
      </w:tabs>
      <w:spacing w:line="19" w:lineRule="exact"/>
      <w:rPr>
        <w:spacing w:val="-3"/>
        <w:sz w:val="24"/>
      </w:rPr>
    </w:pPr>
    <w:r>
      <w:rPr>
        <w:rFonts w:ascii="Times New Roman" w:hAnsi="Times New Roman"/>
        <w:noProof/>
        <w:lang w:eastAsia="en-AU"/>
      </w:rPr>
      <mc:AlternateContent>
        <mc:Choice Requires="wps">
          <w:drawing>
            <wp:anchor distT="0" distB="0" distL="114300" distR="114300" simplePos="0" relativeHeight="251657216" behindDoc="1" locked="0" layoutInCell="0" allowOverlap="1" wp14:anchorId="3CED0080" wp14:editId="6B39033E">
              <wp:simplePos x="0" y="0"/>
              <wp:positionH relativeFrom="margin">
                <wp:posOffset>0</wp:posOffset>
              </wp:positionH>
              <wp:positionV relativeFrom="paragraph">
                <wp:posOffset>0</wp:posOffset>
              </wp:positionV>
              <wp:extent cx="6188710" cy="12065"/>
              <wp:effectExtent l="0" t="0" r="0" b="0"/>
              <wp:wrapNone/>
              <wp:docPr id="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71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E9A56" id="Rectangle 13" o:spid="_x0000_s1026" style="position:absolute;margin-left:0;margin-top:0;width:487.3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" o:allowincell="f" fillcolor="black" stroked="f" strokeweight=".05pt">
              <w10:wrap anchorx="margin"/>
            </v:rect>
          </w:pict>
        </mc:Fallback>
      </mc:AlternateContent>
    </w:r>
  </w:p>
  <w:p w14:paraId="51EE0804" w14:textId="77777777" w:rsidR="00F06102" w:rsidRDefault="00F06102" w:rsidP="00796B19">
    <w:pPr>
      <w:pStyle w:val="Footer"/>
      <w:tabs>
        <w:tab w:val="clear" w:pos="9630"/>
        <w:tab w:val="right" w:pos="9781"/>
        <w:tab w:val="right" w:pos="15300"/>
      </w:tabs>
    </w:pPr>
  </w:p>
  <w:p w14:paraId="33B654D9" w14:textId="77777777" w:rsidR="00F06102" w:rsidRDefault="00F06102" w:rsidP="00FC532C">
    <w:pPr>
      <w:pStyle w:val="Footer"/>
      <w:tabs>
        <w:tab w:val="clear" w:pos="9630"/>
        <w:tab w:val="right" w:pos="9781"/>
        <w:tab w:val="right" w:pos="15300"/>
      </w:tabs>
    </w:pPr>
    <w:r>
      <w:t>CAPRICORN MUNICIPAL DEVELOPMENT GUIDELINES</w:t>
    </w:r>
    <w:r>
      <w:tab/>
      <w:t>D7-</w:t>
    </w:r>
    <w:r>
      <w:rPr>
        <w:rStyle w:val="PageNumber"/>
      </w:rPr>
      <w:fldChar w:fldCharType="begin"/>
    </w:r>
    <w:r>
      <w:rPr>
        <w:rStyle w:val="PageNumber"/>
      </w:rPr>
      <w:instrText xml:space="preserve"> PAGE </w:instrText>
    </w:r>
    <w:r>
      <w:rPr>
        <w:rStyle w:val="PageNumber"/>
      </w:rPr>
      <w:fldChar w:fldCharType="separate"/>
    </w:r>
    <w:r w:rsidR="00114BF3">
      <w:rPr>
        <w:rStyle w:val="PageNumber"/>
      </w:rPr>
      <w:t>2</w:t>
    </w:r>
    <w:r>
      <w:rPr>
        <w:rStyle w:val="PageNumber"/>
      </w:rPr>
      <w:fldChar w:fldCharType="end"/>
    </w:r>
    <w:r>
      <w:rPr>
        <w:rStyle w:val="PageNumber"/>
      </w:rPr>
      <w:tab/>
      <w:t>ISSUE: NO:</w:t>
    </w:r>
    <w:del w:id="975" w:author="Scott McDonald" w:date="2017-07-25T08:15:00Z">
      <w:r w:rsidDel="0099309B">
        <w:rPr>
          <w:rStyle w:val="PageNumber"/>
        </w:rPr>
        <w:delText xml:space="preserve">2 </w:delText>
      </w:r>
    </w:del>
    <w:ins w:id="976" w:author="Scott McDonald" w:date="2017-07-25T08:15:00Z">
      <w:r>
        <w:rPr>
          <w:rStyle w:val="PageNumber"/>
        </w:rPr>
        <w:t xml:space="preserve">3 </w:t>
      </w:r>
    </w:ins>
    <w:r>
      <w:rPr>
        <w:rStyle w:val="PageNumber"/>
      </w:rPr>
      <w:t xml:space="preserve">– </w:t>
    </w:r>
    <w:r w:rsidRPr="00FC532C">
      <w:t xml:space="preserve"> </w:t>
    </w:r>
    <w:del w:id="977" w:author="Scott McDonald" w:date="2017-07-25T08:16:00Z">
      <w:r w:rsidDel="0099309B">
        <w:rPr>
          <w:rStyle w:val="PageNumber"/>
        </w:rPr>
        <w:delText xml:space="preserve">Mar </w:delText>
      </w:r>
    </w:del>
    <w:ins w:id="978" w:author="Scott McDonald" w:date="2017-07-25T08:16:00Z">
      <w:r>
        <w:rPr>
          <w:rStyle w:val="PageNumber"/>
        </w:rPr>
        <w:t xml:space="preserve">Jul </w:t>
      </w:r>
    </w:ins>
    <w:del w:id="979" w:author="Scott McDonald" w:date="2017-07-25T08:16:00Z">
      <w:r w:rsidDel="0099309B">
        <w:rPr>
          <w:rStyle w:val="PageNumber"/>
        </w:rPr>
        <w:delText>2012</w:delText>
      </w:r>
    </w:del>
    <w:ins w:id="980" w:author="Scott McDonald" w:date="2017-07-25T08:16:00Z">
      <w:r>
        <w:rPr>
          <w:rStyle w:val="PageNumber"/>
        </w:rPr>
        <w:t>2017</w:t>
      </w:r>
    </w:ins>
  </w:p>
  <w:p w14:paraId="74E1E909" w14:textId="77777777" w:rsidR="00F06102" w:rsidRDefault="00F06102" w:rsidP="00B92FAA">
    <w:pPr>
      <w:pStyle w:val="Footer"/>
    </w:pPr>
    <w:r>
      <w:rPr>
        <w:rStyle w:val="PageNumber"/>
      </w:rPr>
      <w:t>www.cmdg.com.au</w:t>
    </w:r>
    <w:ins w:id="981" w:author="Scott McDonald" w:date="2017-07-25T08:16:00Z">
      <w:r>
        <w:rPr>
          <w:rStyle w:val="PageNumber"/>
        </w:rPr>
        <w:tab/>
      </w:r>
      <w:r>
        <w:rPr>
          <w:rStyle w:val="PageNumber"/>
        </w:rPr>
        <w:tab/>
        <w:t>GRC DRAFT</w:t>
      </w:r>
    </w:ins>
  </w:p>
  <w:p w14:paraId="19B6072B" w14:textId="77777777" w:rsidR="00F06102" w:rsidRDefault="00F06102">
    <w:pPr>
      <w:pStyle w:val="Footer"/>
      <w:tabs>
        <w:tab w:val="right" w:pos="9781"/>
      </w:tabs>
      <w:rPr>
        <w:b/>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CA8A12" w14:textId="77777777" w:rsidR="00F06102" w:rsidRPr="00796B19" w:rsidRDefault="00F06102" w:rsidP="00796B19">
    <w:pPr>
      <w:spacing w:before="140" w:line="100" w:lineRule="exact"/>
      <w:rPr>
        <w:sz w:val="10"/>
      </w:rPr>
    </w:pPr>
  </w:p>
  <w:p w14:paraId="5C1F7D86" w14:textId="77777777" w:rsidR="00F06102" w:rsidRPr="00796B19" w:rsidRDefault="00F06102" w:rsidP="00796B19">
    <w:pPr>
      <w:tabs>
        <w:tab w:val="left" w:pos="-720"/>
      </w:tabs>
      <w:spacing w:line="19" w:lineRule="exact"/>
      <w:rPr>
        <w:spacing w:val="-3"/>
        <w:sz w:val="24"/>
      </w:rPr>
    </w:pPr>
    <w:r w:rsidRPr="00796B19">
      <w:rPr>
        <w:rFonts w:ascii="Times New Roman" w:hAnsi="Times New Roman"/>
        <w:noProof/>
        <w:lang w:eastAsia="en-AU"/>
      </w:rPr>
      <mc:AlternateContent>
        <mc:Choice Requires="wps">
          <w:drawing>
            <wp:anchor distT="0" distB="0" distL="114300" distR="114300" simplePos="0" relativeHeight="251661824" behindDoc="1" locked="0" layoutInCell="0" allowOverlap="1" wp14:anchorId="053E4C13" wp14:editId="41F933C4">
              <wp:simplePos x="0" y="0"/>
              <wp:positionH relativeFrom="margin">
                <wp:posOffset>0</wp:posOffset>
              </wp:positionH>
              <wp:positionV relativeFrom="paragraph">
                <wp:posOffset>0</wp:posOffset>
              </wp:positionV>
              <wp:extent cx="6188710" cy="12065"/>
              <wp:effectExtent l="0" t="0" r="0" b="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8871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114785" id="Rectangle 14" o:spid="_x0000_s1026" style="position:absolute;margin-left:0;margin-top:0;width:487.3pt;height:.9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" o:allowincell="f" fillcolor="black" stroked="f" strokeweight=".05pt">
              <w10:wrap anchorx="margin"/>
            </v:rect>
          </w:pict>
        </mc:Fallback>
      </mc:AlternateContent>
    </w:r>
  </w:p>
  <w:p w14:paraId="3F1F653B" w14:textId="77777777" w:rsidR="00F06102" w:rsidRPr="00796B19" w:rsidRDefault="00F06102" w:rsidP="00796B19">
    <w:pPr>
      <w:pStyle w:val="Footer"/>
      <w:tabs>
        <w:tab w:val="clear" w:pos="9630"/>
        <w:tab w:val="right" w:pos="9781"/>
        <w:tab w:val="right" w:pos="15300"/>
      </w:tabs>
    </w:pPr>
  </w:p>
  <w:p w14:paraId="327B6353" w14:textId="634ED4F4" w:rsidR="00F06102" w:rsidRDefault="00F06102" w:rsidP="00FC532C">
    <w:pPr>
      <w:pStyle w:val="Footer"/>
      <w:tabs>
        <w:tab w:val="clear" w:pos="9630"/>
        <w:tab w:val="right" w:pos="9781"/>
        <w:tab w:val="right" w:pos="15300"/>
      </w:tabs>
    </w:pPr>
    <w:r>
      <w:t>CAPRICORN MUNICIPAL DEVELOPMENT GUIDELINES</w:t>
    </w:r>
    <w:r>
      <w:tab/>
      <w:t>D7-</w:t>
    </w:r>
    <w:r>
      <w:rPr>
        <w:rStyle w:val="PageNumber"/>
      </w:rPr>
      <w:fldChar w:fldCharType="begin"/>
    </w:r>
    <w:r>
      <w:rPr>
        <w:rStyle w:val="PageNumber"/>
      </w:rPr>
      <w:instrText xml:space="preserve"> PAGE  \* Arabic </w:instrText>
    </w:r>
    <w:r>
      <w:rPr>
        <w:rStyle w:val="PageNumber"/>
      </w:rPr>
      <w:fldChar w:fldCharType="separate"/>
    </w:r>
    <w:r w:rsidR="00114BF3">
      <w:rPr>
        <w:rStyle w:val="PageNumber"/>
      </w:rPr>
      <w:t>1</w:t>
    </w:r>
    <w:r>
      <w:rPr>
        <w:rStyle w:val="PageNumber"/>
      </w:rPr>
      <w:fldChar w:fldCharType="end"/>
    </w:r>
    <w:r>
      <w:rPr>
        <w:rStyle w:val="PageNumber"/>
      </w:rPr>
      <w:tab/>
      <w:t>ISSUE: NO:</w:t>
    </w:r>
    <w:del w:id="982" w:author="Scott McDonald" w:date="2017-07-25T08:17:00Z">
      <w:r w:rsidDel="0099309B">
        <w:rPr>
          <w:rStyle w:val="PageNumber"/>
        </w:rPr>
        <w:delText xml:space="preserve">2 </w:delText>
      </w:r>
    </w:del>
    <w:ins w:id="983" w:author="Scott McDonald" w:date="2017-07-25T08:17:00Z">
      <w:r>
        <w:rPr>
          <w:rStyle w:val="PageNumber"/>
        </w:rPr>
        <w:t xml:space="preserve">3 </w:t>
      </w:r>
    </w:ins>
    <w:r>
      <w:rPr>
        <w:rStyle w:val="PageNumber"/>
      </w:rPr>
      <w:t xml:space="preserve">– </w:t>
    </w:r>
    <w:r w:rsidRPr="00FC532C">
      <w:t xml:space="preserve"> </w:t>
    </w:r>
    <w:del w:id="984" w:author="Scott McDonald" w:date="2017-07-25T08:17:00Z">
      <w:r w:rsidDel="0099309B">
        <w:rPr>
          <w:rStyle w:val="PageNumber"/>
        </w:rPr>
        <w:delText xml:space="preserve">Mar </w:delText>
      </w:r>
    </w:del>
    <w:ins w:id="985" w:author="Scott McDonald" w:date="2017-07-25T08:17:00Z">
      <w:del w:id="986" w:author="Monica Borg" w:date="2018-01-25T16:39:00Z">
        <w:r w:rsidDel="00114BF3">
          <w:rPr>
            <w:rStyle w:val="PageNumber"/>
          </w:rPr>
          <w:delText xml:space="preserve">Jul </w:delText>
        </w:r>
      </w:del>
    </w:ins>
    <w:del w:id="987" w:author="Monica Borg" w:date="2018-01-25T16:39:00Z">
      <w:r w:rsidDel="00114BF3">
        <w:rPr>
          <w:rStyle w:val="PageNumber"/>
        </w:rPr>
        <w:delText>201</w:delText>
      </w:r>
    </w:del>
    <w:ins w:id="988" w:author="Scott McDonald" w:date="2017-07-25T08:17:00Z">
      <w:del w:id="989" w:author="Monica Borg" w:date="2018-01-25T16:39:00Z">
        <w:r w:rsidDel="00114BF3">
          <w:rPr>
            <w:rStyle w:val="PageNumber"/>
          </w:rPr>
          <w:delText>7</w:delText>
        </w:r>
      </w:del>
    </w:ins>
    <w:ins w:id="990" w:author="Monica Borg" w:date="2018-01-25T16:39:00Z">
      <w:r w:rsidR="00114BF3">
        <w:rPr>
          <w:rStyle w:val="PageNumber"/>
        </w:rPr>
        <w:t>J</w:t>
      </w:r>
    </w:ins>
    <w:ins w:id="991" w:author="Monica Borg" w:date="2018-01-25T16:40:00Z">
      <w:r w:rsidR="00114BF3">
        <w:rPr>
          <w:rStyle w:val="PageNumber"/>
        </w:rPr>
        <w:t>an 2018</w:t>
      </w:r>
    </w:ins>
    <w:bookmarkStart w:id="992" w:name="_GoBack"/>
    <w:bookmarkEnd w:id="992"/>
    <w:del w:id="993" w:author="Scott McDonald" w:date="2017-07-25T08:17:00Z">
      <w:r w:rsidDel="0099309B">
        <w:rPr>
          <w:rStyle w:val="PageNumber"/>
        </w:rPr>
        <w:delText>2</w:delText>
      </w:r>
    </w:del>
  </w:p>
  <w:p w14:paraId="429E274B" w14:textId="64A98D00" w:rsidR="00F06102" w:rsidRDefault="00F06102" w:rsidP="00B748EF">
    <w:pPr>
      <w:pStyle w:val="Footer"/>
    </w:pPr>
    <w:r>
      <w:rPr>
        <w:rStyle w:val="PageNumber"/>
      </w:rPr>
      <w:t>www.cmdg.com.au</w:t>
    </w:r>
    <w:ins w:id="994" w:author="Scott McDonald" w:date="2017-07-25T08:16:00Z">
      <w:r>
        <w:rPr>
          <w:rStyle w:val="PageNumber"/>
        </w:rPr>
        <w:tab/>
      </w:r>
      <w:r>
        <w:rPr>
          <w:rStyle w:val="PageNumber"/>
        </w:rPr>
        <w:tab/>
      </w:r>
      <w:del w:id="995" w:author="Monica Borg" w:date="2018-01-25T16:39:00Z">
        <w:r w:rsidDel="00114BF3">
          <w:rPr>
            <w:rStyle w:val="PageNumber"/>
          </w:rPr>
          <w:delText>GRC DRAFT</w:delText>
        </w:r>
      </w:del>
    </w:ins>
  </w:p>
  <w:p w14:paraId="48562E4E" w14:textId="77777777" w:rsidR="00F06102" w:rsidRDefault="00F06102">
    <w:pPr>
      <w:pStyle w:val="Footer"/>
      <w:tabs>
        <w:tab w:val="right" w:pos="978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CBCC4E" w14:textId="77777777" w:rsidR="00F06102" w:rsidRDefault="00F06102">
      <w:r>
        <w:separator/>
      </w:r>
    </w:p>
  </w:footnote>
  <w:footnote w:type="continuationSeparator" w:id="0">
    <w:p w14:paraId="7AC0048A" w14:textId="77777777" w:rsidR="00F06102" w:rsidRDefault="00F06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32D2B" w14:textId="77777777" w:rsidR="00F06102" w:rsidRDefault="00F06102" w:rsidP="0051606D">
    <w:pPr>
      <w:pStyle w:val="Header"/>
      <w:rPr>
        <w:b/>
      </w:rPr>
    </w:pPr>
    <w:r>
      <w:rPr>
        <w:b/>
      </w:rPr>
      <w:t>EROSION CONTROL AND STORMWATER MANAGEMENT</w:t>
    </w:r>
  </w:p>
  <w:p w14:paraId="6518A92E" w14:textId="77777777" w:rsidR="00F06102" w:rsidRDefault="00F06102" w:rsidP="0051606D">
    <w:pPr>
      <w:pStyle w:val="Header"/>
      <w:pBdr>
        <w:top w:val="single" w:sz="6"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6DAA3" w14:textId="77777777" w:rsidR="00F06102" w:rsidRDefault="00F06102" w:rsidP="0051606D">
    <w:pPr>
      <w:pStyle w:val="Header"/>
      <w:rPr>
        <w:b/>
      </w:rPr>
    </w:pPr>
    <w:r>
      <w:tab/>
    </w:r>
    <w:r>
      <w:rPr>
        <w:b/>
      </w:rPr>
      <w:t>EROSION CONTROL AND STORMWATER MANAGEMENT</w:t>
    </w:r>
  </w:p>
  <w:p w14:paraId="752E5EAD" w14:textId="77777777" w:rsidR="00F06102" w:rsidRDefault="00F06102" w:rsidP="0051606D">
    <w:pPr>
      <w:pStyle w:val="Header"/>
      <w:pBdr>
        <w:top w:val="single" w:sz="6"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515581" w14:textId="77777777" w:rsidR="00F06102" w:rsidRDefault="00F06102">
    <w:pPr>
      <w:pStyle w:val="Header"/>
      <w:rPr>
        <w:b/>
      </w:rPr>
    </w:pPr>
    <w:r>
      <w:tab/>
    </w:r>
    <w:r>
      <w:rPr>
        <w:b/>
      </w:rPr>
      <w:t>EROSION CONTROL AND STORMWATER MANAGEMENT</w:t>
    </w:r>
  </w:p>
  <w:p w14:paraId="544A013D" w14:textId="77777777" w:rsidR="00F06102" w:rsidRDefault="00F06102">
    <w:pPr>
      <w:pStyle w:val="Header"/>
      <w:pBdr>
        <w:top w:val="single" w:sz="6" w:space="1" w:color="auto"/>
      </w:pBd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336161"/>
    <w:multiLevelType w:val="singleLevel"/>
    <w:tmpl w:val="E214B434"/>
    <w:lvl w:ilvl="0">
      <w:start w:val="1"/>
      <w:numFmt w:val="lowerLetter"/>
      <w:lvlText w:val="(%1)"/>
      <w:legacy w:legacy="1" w:legacySpace="0" w:legacyIndent="432"/>
      <w:lvlJc w:val="left"/>
      <w:pPr>
        <w:ind w:left="999" w:hanging="432"/>
      </w:pPr>
    </w:lvl>
  </w:abstractNum>
  <w:abstractNum w:abstractNumId="2" w15:restartNumberingAfterBreak="0">
    <w:nsid w:val="06006652"/>
    <w:multiLevelType w:val="singleLevel"/>
    <w:tmpl w:val="E214B434"/>
    <w:lvl w:ilvl="0">
      <w:start w:val="1"/>
      <w:numFmt w:val="lowerLetter"/>
      <w:lvlText w:val="(%1)"/>
      <w:legacy w:legacy="1" w:legacySpace="0" w:legacyIndent="432"/>
      <w:lvlJc w:val="left"/>
      <w:pPr>
        <w:ind w:left="994" w:hanging="432"/>
      </w:pPr>
    </w:lvl>
  </w:abstractNum>
  <w:abstractNum w:abstractNumId="3" w15:restartNumberingAfterBreak="0">
    <w:nsid w:val="0DBF0BD4"/>
    <w:multiLevelType w:val="singleLevel"/>
    <w:tmpl w:val="E214B434"/>
    <w:lvl w:ilvl="0">
      <w:start w:val="1"/>
      <w:numFmt w:val="lowerLetter"/>
      <w:lvlText w:val="(%1)"/>
      <w:legacy w:legacy="1" w:legacySpace="0" w:legacyIndent="432"/>
      <w:lvlJc w:val="left"/>
      <w:pPr>
        <w:ind w:left="999" w:hanging="432"/>
      </w:pPr>
    </w:lvl>
  </w:abstractNum>
  <w:abstractNum w:abstractNumId="4" w15:restartNumberingAfterBreak="0">
    <w:nsid w:val="0FC36F1E"/>
    <w:multiLevelType w:val="singleLevel"/>
    <w:tmpl w:val="E214B434"/>
    <w:lvl w:ilvl="0">
      <w:start w:val="1"/>
      <w:numFmt w:val="lowerLetter"/>
      <w:lvlText w:val="(%1)"/>
      <w:legacy w:legacy="1" w:legacySpace="0" w:legacyIndent="432"/>
      <w:lvlJc w:val="left"/>
      <w:pPr>
        <w:ind w:left="994" w:hanging="432"/>
      </w:pPr>
    </w:lvl>
  </w:abstractNum>
  <w:abstractNum w:abstractNumId="5" w15:restartNumberingAfterBreak="0">
    <w:nsid w:val="13501D91"/>
    <w:multiLevelType w:val="hybridMultilevel"/>
    <w:tmpl w:val="D9FE8D64"/>
    <w:lvl w:ilvl="0" w:tplc="9EE43FF0">
      <w:start w:val="1"/>
      <w:numFmt w:val="lowerLetter"/>
      <w:lvlText w:val="(%1)"/>
      <w:lvlJc w:val="left"/>
      <w:pPr>
        <w:ind w:left="999" w:hanging="43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C10EC3"/>
    <w:multiLevelType w:val="hybridMultilevel"/>
    <w:tmpl w:val="1A383A46"/>
    <w:lvl w:ilvl="0" w:tplc="E214B434">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DEA5EF3"/>
    <w:multiLevelType w:val="hybridMultilevel"/>
    <w:tmpl w:val="A85C49D6"/>
    <w:lvl w:ilvl="0" w:tplc="2DC68982">
      <w:start w:val="1"/>
      <w:numFmt w:val="decimal"/>
      <w:lvlText w:val="%1."/>
      <w:lvlJc w:val="left"/>
      <w:pPr>
        <w:tabs>
          <w:tab w:val="num" w:pos="915"/>
        </w:tabs>
        <w:ind w:left="915" w:hanging="5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6101E7"/>
    <w:multiLevelType w:val="singleLevel"/>
    <w:tmpl w:val="E214B434"/>
    <w:lvl w:ilvl="0">
      <w:start w:val="1"/>
      <w:numFmt w:val="lowerLetter"/>
      <w:lvlText w:val="(%1)"/>
      <w:legacy w:legacy="1" w:legacySpace="0" w:legacyIndent="432"/>
      <w:lvlJc w:val="left"/>
      <w:pPr>
        <w:ind w:left="999" w:hanging="432"/>
      </w:pPr>
    </w:lvl>
  </w:abstractNum>
  <w:abstractNum w:abstractNumId="9" w15:restartNumberingAfterBreak="0">
    <w:nsid w:val="1FBA5014"/>
    <w:multiLevelType w:val="hybridMultilevel"/>
    <w:tmpl w:val="576C5A08"/>
    <w:lvl w:ilvl="0" w:tplc="2B04C5EA">
      <w:start w:val="1"/>
      <w:numFmt w:val="decimal"/>
      <w:lvlText w:val="%1."/>
      <w:lvlJc w:val="left"/>
      <w:pPr>
        <w:tabs>
          <w:tab w:val="num" w:pos="555"/>
        </w:tabs>
        <w:ind w:left="555" w:hanging="555"/>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15:restartNumberingAfterBreak="0">
    <w:nsid w:val="28A62726"/>
    <w:multiLevelType w:val="singleLevel"/>
    <w:tmpl w:val="E214B434"/>
    <w:lvl w:ilvl="0">
      <w:start w:val="1"/>
      <w:numFmt w:val="lowerLetter"/>
      <w:lvlText w:val="(%1)"/>
      <w:legacy w:legacy="1" w:legacySpace="0" w:legacyIndent="432"/>
      <w:lvlJc w:val="left"/>
      <w:pPr>
        <w:ind w:left="994" w:hanging="432"/>
      </w:pPr>
    </w:lvl>
  </w:abstractNum>
  <w:abstractNum w:abstractNumId="11" w15:restartNumberingAfterBreak="0">
    <w:nsid w:val="2EBE6B40"/>
    <w:multiLevelType w:val="hybridMultilevel"/>
    <w:tmpl w:val="BB0AE628"/>
    <w:lvl w:ilvl="0" w:tplc="86EE0326">
      <w:start w:val="1"/>
      <w:numFmt w:val="decimalZero"/>
      <w:lvlText w:val="D07.%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309E56C5"/>
    <w:multiLevelType w:val="multilevel"/>
    <w:tmpl w:val="78D025CC"/>
    <w:lvl w:ilvl="0">
      <w:start w:val="1"/>
      <w:numFmt w:val="decimalZero"/>
      <w:lvlText w:val="D14.%1"/>
      <w:lvlJc w:val="left"/>
      <w:pPr>
        <w:ind w:left="357" w:hanging="357"/>
      </w:pPr>
      <w:rPr>
        <w:rFonts w:ascii="Arial" w:hAnsi="Arial" w:cs="Arial"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lvlText w:val="D14.%1.%2"/>
      <w:lvlJc w:val="left"/>
      <w:pPr>
        <w:ind w:left="2269" w:hanging="127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4264EF7"/>
    <w:multiLevelType w:val="hybridMultilevel"/>
    <w:tmpl w:val="29805924"/>
    <w:lvl w:ilvl="0" w:tplc="0C090017">
      <w:start w:val="1"/>
      <w:numFmt w:val="lowerLetter"/>
      <w:lvlText w:val="%1)"/>
      <w:lvlJc w:val="left"/>
      <w:pPr>
        <w:ind w:left="1996" w:hanging="360"/>
      </w:pPr>
    </w:lvl>
    <w:lvl w:ilvl="1" w:tplc="0C090019" w:tentative="1">
      <w:start w:val="1"/>
      <w:numFmt w:val="lowerLetter"/>
      <w:lvlText w:val="%2."/>
      <w:lvlJc w:val="left"/>
      <w:pPr>
        <w:ind w:left="2716" w:hanging="360"/>
      </w:pPr>
    </w:lvl>
    <w:lvl w:ilvl="2" w:tplc="0C09001B" w:tentative="1">
      <w:start w:val="1"/>
      <w:numFmt w:val="lowerRoman"/>
      <w:lvlText w:val="%3."/>
      <w:lvlJc w:val="right"/>
      <w:pPr>
        <w:ind w:left="3436" w:hanging="180"/>
      </w:pPr>
    </w:lvl>
    <w:lvl w:ilvl="3" w:tplc="0C09000F" w:tentative="1">
      <w:start w:val="1"/>
      <w:numFmt w:val="decimal"/>
      <w:lvlText w:val="%4."/>
      <w:lvlJc w:val="left"/>
      <w:pPr>
        <w:ind w:left="4156" w:hanging="360"/>
      </w:pPr>
    </w:lvl>
    <w:lvl w:ilvl="4" w:tplc="0C090019" w:tentative="1">
      <w:start w:val="1"/>
      <w:numFmt w:val="lowerLetter"/>
      <w:lvlText w:val="%5."/>
      <w:lvlJc w:val="left"/>
      <w:pPr>
        <w:ind w:left="4876" w:hanging="360"/>
      </w:pPr>
    </w:lvl>
    <w:lvl w:ilvl="5" w:tplc="0C09001B" w:tentative="1">
      <w:start w:val="1"/>
      <w:numFmt w:val="lowerRoman"/>
      <w:lvlText w:val="%6."/>
      <w:lvlJc w:val="right"/>
      <w:pPr>
        <w:ind w:left="5596" w:hanging="180"/>
      </w:pPr>
    </w:lvl>
    <w:lvl w:ilvl="6" w:tplc="0C09000F" w:tentative="1">
      <w:start w:val="1"/>
      <w:numFmt w:val="decimal"/>
      <w:lvlText w:val="%7."/>
      <w:lvlJc w:val="left"/>
      <w:pPr>
        <w:ind w:left="6316" w:hanging="360"/>
      </w:pPr>
    </w:lvl>
    <w:lvl w:ilvl="7" w:tplc="0C090019" w:tentative="1">
      <w:start w:val="1"/>
      <w:numFmt w:val="lowerLetter"/>
      <w:lvlText w:val="%8."/>
      <w:lvlJc w:val="left"/>
      <w:pPr>
        <w:ind w:left="7036" w:hanging="360"/>
      </w:pPr>
    </w:lvl>
    <w:lvl w:ilvl="8" w:tplc="0C09001B" w:tentative="1">
      <w:start w:val="1"/>
      <w:numFmt w:val="lowerRoman"/>
      <w:lvlText w:val="%9."/>
      <w:lvlJc w:val="right"/>
      <w:pPr>
        <w:ind w:left="7756" w:hanging="180"/>
      </w:pPr>
    </w:lvl>
  </w:abstractNum>
  <w:abstractNum w:abstractNumId="14" w15:restartNumberingAfterBreak="0">
    <w:nsid w:val="3A3B2D64"/>
    <w:multiLevelType w:val="hybridMultilevel"/>
    <w:tmpl w:val="ABAEDF9C"/>
    <w:lvl w:ilvl="0" w:tplc="146CF28C">
      <w:start w:val="1"/>
      <w:numFmt w:val="lowerLetter"/>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3C0A1161"/>
    <w:multiLevelType w:val="singleLevel"/>
    <w:tmpl w:val="E214B434"/>
    <w:lvl w:ilvl="0">
      <w:start w:val="1"/>
      <w:numFmt w:val="lowerLetter"/>
      <w:lvlText w:val="(%1)"/>
      <w:legacy w:legacy="1" w:legacySpace="0" w:legacyIndent="432"/>
      <w:lvlJc w:val="left"/>
      <w:pPr>
        <w:ind w:left="999" w:hanging="432"/>
      </w:pPr>
    </w:lvl>
  </w:abstractNum>
  <w:abstractNum w:abstractNumId="16" w15:restartNumberingAfterBreak="0">
    <w:nsid w:val="3D620670"/>
    <w:multiLevelType w:val="singleLevel"/>
    <w:tmpl w:val="E214B434"/>
    <w:lvl w:ilvl="0">
      <w:start w:val="1"/>
      <w:numFmt w:val="lowerLetter"/>
      <w:lvlText w:val="(%1)"/>
      <w:legacy w:legacy="1" w:legacySpace="0" w:legacyIndent="432"/>
      <w:lvlJc w:val="left"/>
      <w:pPr>
        <w:ind w:left="999" w:hanging="432"/>
      </w:pPr>
    </w:lvl>
  </w:abstractNum>
  <w:abstractNum w:abstractNumId="17" w15:restartNumberingAfterBreak="0">
    <w:nsid w:val="50CC6B4D"/>
    <w:multiLevelType w:val="singleLevel"/>
    <w:tmpl w:val="E214B434"/>
    <w:lvl w:ilvl="0">
      <w:start w:val="1"/>
      <w:numFmt w:val="lowerLetter"/>
      <w:lvlText w:val="(%1)"/>
      <w:legacy w:legacy="1" w:legacySpace="0" w:legacyIndent="432"/>
      <w:lvlJc w:val="left"/>
      <w:pPr>
        <w:ind w:left="999" w:hanging="432"/>
      </w:pPr>
    </w:lvl>
  </w:abstractNum>
  <w:abstractNum w:abstractNumId="18" w15:restartNumberingAfterBreak="0">
    <w:nsid w:val="53995B28"/>
    <w:multiLevelType w:val="singleLevel"/>
    <w:tmpl w:val="E214B434"/>
    <w:lvl w:ilvl="0">
      <w:start w:val="1"/>
      <w:numFmt w:val="lowerLetter"/>
      <w:lvlText w:val="(%1)"/>
      <w:legacy w:legacy="1" w:legacySpace="0" w:legacyIndent="432"/>
      <w:lvlJc w:val="left"/>
      <w:pPr>
        <w:ind w:left="999" w:hanging="432"/>
      </w:pPr>
    </w:lvl>
  </w:abstractNum>
  <w:abstractNum w:abstractNumId="19" w15:restartNumberingAfterBreak="0">
    <w:nsid w:val="57BD2FDE"/>
    <w:multiLevelType w:val="hybridMultilevel"/>
    <w:tmpl w:val="4C3E469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59950549"/>
    <w:multiLevelType w:val="singleLevel"/>
    <w:tmpl w:val="E214B434"/>
    <w:lvl w:ilvl="0">
      <w:start w:val="1"/>
      <w:numFmt w:val="lowerLetter"/>
      <w:lvlText w:val="(%1)"/>
      <w:legacy w:legacy="1" w:legacySpace="0" w:legacyIndent="432"/>
      <w:lvlJc w:val="left"/>
      <w:pPr>
        <w:ind w:left="994" w:hanging="432"/>
      </w:pPr>
    </w:lvl>
  </w:abstractNum>
  <w:abstractNum w:abstractNumId="21" w15:restartNumberingAfterBreak="0">
    <w:nsid w:val="6B711B50"/>
    <w:multiLevelType w:val="multilevel"/>
    <w:tmpl w:val="4BF6AB1C"/>
    <w:lvl w:ilvl="0">
      <w:start w:val="1"/>
      <w:numFmt w:val="decimalZero"/>
      <w:pStyle w:val="Heading2"/>
      <w:lvlText w:val="D07.%1."/>
      <w:lvlJc w:val="left"/>
      <w:pPr>
        <w:ind w:left="0" w:firstLine="851"/>
      </w:pPr>
      <w:rPr>
        <w:rFonts w:hint="default"/>
      </w:rPr>
    </w:lvl>
    <w:lvl w:ilvl="1">
      <w:start w:val="1"/>
      <w:numFmt w:val="decimalZero"/>
      <w:pStyle w:val="Pointed"/>
      <w:lvlText w:val="D07.%1.%2."/>
      <w:lvlJc w:val="left"/>
      <w:pPr>
        <w:ind w:left="36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6EBA11F4"/>
    <w:multiLevelType w:val="singleLevel"/>
    <w:tmpl w:val="E214B434"/>
    <w:lvl w:ilvl="0">
      <w:start w:val="1"/>
      <w:numFmt w:val="lowerLetter"/>
      <w:lvlText w:val="(%1)"/>
      <w:legacy w:legacy="1" w:legacySpace="0" w:legacyIndent="432"/>
      <w:lvlJc w:val="left"/>
      <w:pPr>
        <w:ind w:left="999" w:hanging="432"/>
      </w:pPr>
    </w:lvl>
  </w:abstractNum>
  <w:abstractNum w:abstractNumId="23" w15:restartNumberingAfterBreak="0">
    <w:nsid w:val="73BE1CE1"/>
    <w:multiLevelType w:val="hybridMultilevel"/>
    <w:tmpl w:val="3580FFC8"/>
    <w:lvl w:ilvl="0" w:tplc="C066A8CC">
      <w:start w:val="1"/>
      <w:numFmt w:val="decimal"/>
      <w:lvlText w:val="%1."/>
      <w:lvlJc w:val="left"/>
      <w:pPr>
        <w:tabs>
          <w:tab w:val="num" w:pos="555"/>
        </w:tabs>
        <w:ind w:left="555" w:hanging="555"/>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4" w15:restartNumberingAfterBreak="0">
    <w:nsid w:val="751621AC"/>
    <w:multiLevelType w:val="singleLevel"/>
    <w:tmpl w:val="E214B434"/>
    <w:lvl w:ilvl="0">
      <w:start w:val="1"/>
      <w:numFmt w:val="lowerLetter"/>
      <w:lvlText w:val="(%1)"/>
      <w:legacy w:legacy="1" w:legacySpace="0" w:legacyIndent="432"/>
      <w:lvlJc w:val="left"/>
      <w:pPr>
        <w:ind w:left="999" w:hanging="432"/>
      </w:pPr>
    </w:lvl>
  </w:abstractNum>
  <w:abstractNum w:abstractNumId="25" w15:restartNumberingAfterBreak="0">
    <w:nsid w:val="7DD825B8"/>
    <w:multiLevelType w:val="singleLevel"/>
    <w:tmpl w:val="E214B434"/>
    <w:lvl w:ilvl="0">
      <w:start w:val="1"/>
      <w:numFmt w:val="lowerLetter"/>
      <w:lvlText w:val="(%1)"/>
      <w:legacy w:legacy="1" w:legacySpace="0" w:legacyIndent="432"/>
      <w:lvlJc w:val="left"/>
      <w:pPr>
        <w:ind w:left="994" w:hanging="432"/>
      </w:pPr>
    </w:lvl>
  </w:abstractNum>
  <w:abstractNum w:abstractNumId="26" w15:restartNumberingAfterBreak="0">
    <w:nsid w:val="7FDA148C"/>
    <w:multiLevelType w:val="hybridMultilevel"/>
    <w:tmpl w:val="DDF0C394"/>
    <w:lvl w:ilvl="0" w:tplc="5608C31E">
      <w:start w:val="1"/>
      <w:numFmt w:val="lowerLetter"/>
      <w:lvlText w:val="(%1)"/>
      <w:lvlJc w:val="left"/>
      <w:pPr>
        <w:ind w:left="994" w:hanging="432"/>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845" w:hanging="283"/>
        </w:pPr>
        <w:rPr>
          <w:rFonts w:ascii="Symbol" w:hAnsi="Symbol" w:hint="default"/>
        </w:rPr>
      </w:lvl>
    </w:lvlOverride>
  </w:num>
  <w:num w:numId="2">
    <w:abstractNumId w:val="3"/>
  </w:num>
  <w:num w:numId="3">
    <w:abstractNumId w:val="17"/>
  </w:num>
  <w:num w:numId="4">
    <w:abstractNumId w:val="1"/>
  </w:num>
  <w:num w:numId="5">
    <w:abstractNumId w:val="16"/>
  </w:num>
  <w:num w:numId="6">
    <w:abstractNumId w:val="18"/>
  </w:num>
  <w:num w:numId="7">
    <w:abstractNumId w:val="2"/>
  </w:num>
  <w:num w:numId="8">
    <w:abstractNumId w:val="20"/>
  </w:num>
  <w:num w:numId="9">
    <w:abstractNumId w:val="15"/>
  </w:num>
  <w:num w:numId="10">
    <w:abstractNumId w:val="4"/>
  </w:num>
  <w:num w:numId="11">
    <w:abstractNumId w:val="25"/>
  </w:num>
  <w:num w:numId="12">
    <w:abstractNumId w:val="10"/>
  </w:num>
  <w:num w:numId="13">
    <w:abstractNumId w:val="23"/>
  </w:num>
  <w:num w:numId="14">
    <w:abstractNumId w:val="9"/>
  </w:num>
  <w:num w:numId="15">
    <w:abstractNumId w:val="7"/>
  </w:num>
  <w:num w:numId="16">
    <w:abstractNumId w:val="19"/>
  </w:num>
  <w:num w:numId="17">
    <w:abstractNumId w:val="11"/>
  </w:num>
  <w:num w:numId="18">
    <w:abstractNumId w:val="21"/>
  </w:num>
  <w:num w:numId="19">
    <w:abstractNumId w:val="21"/>
  </w:num>
  <w:num w:numId="20">
    <w:abstractNumId w:val="14"/>
  </w:num>
  <w:num w:numId="21">
    <w:abstractNumId w:val="6"/>
  </w:num>
  <w:num w:numId="22">
    <w:abstractNumId w:val="22"/>
  </w:num>
  <w:num w:numId="23">
    <w:abstractNumId w:val="8"/>
  </w:num>
  <w:num w:numId="24">
    <w:abstractNumId w:val="24"/>
  </w:num>
  <w:num w:numId="25">
    <w:abstractNumId w:val="5"/>
  </w:num>
  <w:num w:numId="26">
    <w:abstractNumId w:val="21"/>
  </w:num>
  <w:num w:numId="27">
    <w:abstractNumId w:val="21"/>
  </w:num>
  <w:num w:numId="28">
    <w:abstractNumId w:val="21"/>
  </w:num>
  <w:num w:numId="29">
    <w:abstractNumId w:val="13"/>
  </w:num>
  <w:num w:numId="30">
    <w:abstractNumId w:val="26"/>
  </w:num>
  <w:num w:numId="31">
    <w:abstractNumId w:val="21"/>
  </w:num>
  <w:num w:numId="32">
    <w:abstractNumId w:val="21"/>
  </w:num>
  <w:num w:numId="33">
    <w:abstractNumId w:val="21"/>
  </w:num>
  <w:num w:numId="34">
    <w:abstractNumId w:val="21"/>
  </w:num>
  <w:num w:numId="35">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nica Borg">
    <w15:presenceInfo w15:providerId="AD" w15:userId="S-1-5-21-2253294106-3652061222-17341123-286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562"/>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A47"/>
    <w:rsid w:val="00012A25"/>
    <w:rsid w:val="00066132"/>
    <w:rsid w:val="000736A5"/>
    <w:rsid w:val="00085BD8"/>
    <w:rsid w:val="000C0BB6"/>
    <w:rsid w:val="000F130E"/>
    <w:rsid w:val="000F675D"/>
    <w:rsid w:val="00114BF3"/>
    <w:rsid w:val="00150CEA"/>
    <w:rsid w:val="001D2138"/>
    <w:rsid w:val="001F742A"/>
    <w:rsid w:val="002005B4"/>
    <w:rsid w:val="00206F1E"/>
    <w:rsid w:val="00213CA1"/>
    <w:rsid w:val="002159A0"/>
    <w:rsid w:val="00215EBF"/>
    <w:rsid w:val="002300AD"/>
    <w:rsid w:val="002606F2"/>
    <w:rsid w:val="002B28EB"/>
    <w:rsid w:val="002D2491"/>
    <w:rsid w:val="003159DD"/>
    <w:rsid w:val="00335213"/>
    <w:rsid w:val="003844F5"/>
    <w:rsid w:val="003B646B"/>
    <w:rsid w:val="004452B1"/>
    <w:rsid w:val="00451D3B"/>
    <w:rsid w:val="00457EE8"/>
    <w:rsid w:val="00470F18"/>
    <w:rsid w:val="004764B4"/>
    <w:rsid w:val="004B40CC"/>
    <w:rsid w:val="004D2B00"/>
    <w:rsid w:val="004E20AF"/>
    <w:rsid w:val="005022BD"/>
    <w:rsid w:val="0051606D"/>
    <w:rsid w:val="00523F15"/>
    <w:rsid w:val="005342C5"/>
    <w:rsid w:val="005524F6"/>
    <w:rsid w:val="00590963"/>
    <w:rsid w:val="005D355D"/>
    <w:rsid w:val="005E4797"/>
    <w:rsid w:val="00604E66"/>
    <w:rsid w:val="0060654F"/>
    <w:rsid w:val="00621C27"/>
    <w:rsid w:val="00644FF0"/>
    <w:rsid w:val="0064797A"/>
    <w:rsid w:val="006A2125"/>
    <w:rsid w:val="006C5AFD"/>
    <w:rsid w:val="00711D05"/>
    <w:rsid w:val="00722AA3"/>
    <w:rsid w:val="00787A8F"/>
    <w:rsid w:val="00796B19"/>
    <w:rsid w:val="007D1CCD"/>
    <w:rsid w:val="007D39FF"/>
    <w:rsid w:val="007D78D4"/>
    <w:rsid w:val="007E7467"/>
    <w:rsid w:val="008131E1"/>
    <w:rsid w:val="00824109"/>
    <w:rsid w:val="00855A47"/>
    <w:rsid w:val="00962377"/>
    <w:rsid w:val="0099309B"/>
    <w:rsid w:val="009D397E"/>
    <w:rsid w:val="009E2879"/>
    <w:rsid w:val="009F0F0E"/>
    <w:rsid w:val="00A31318"/>
    <w:rsid w:val="00A634B1"/>
    <w:rsid w:val="00A7483C"/>
    <w:rsid w:val="00AA13F9"/>
    <w:rsid w:val="00AE49DE"/>
    <w:rsid w:val="00AE7F91"/>
    <w:rsid w:val="00B0682C"/>
    <w:rsid w:val="00B33906"/>
    <w:rsid w:val="00B370A4"/>
    <w:rsid w:val="00B55A8F"/>
    <w:rsid w:val="00B56878"/>
    <w:rsid w:val="00B748EF"/>
    <w:rsid w:val="00B92FAA"/>
    <w:rsid w:val="00B95546"/>
    <w:rsid w:val="00BE304A"/>
    <w:rsid w:val="00C0443E"/>
    <w:rsid w:val="00C12F89"/>
    <w:rsid w:val="00C43954"/>
    <w:rsid w:val="00D6740B"/>
    <w:rsid w:val="00DA6F4C"/>
    <w:rsid w:val="00DC2DD7"/>
    <w:rsid w:val="00DD390E"/>
    <w:rsid w:val="00DD4EC9"/>
    <w:rsid w:val="00DF4729"/>
    <w:rsid w:val="00E33F6E"/>
    <w:rsid w:val="00E8011E"/>
    <w:rsid w:val="00E914F1"/>
    <w:rsid w:val="00E92262"/>
    <w:rsid w:val="00F06102"/>
    <w:rsid w:val="00F12F95"/>
    <w:rsid w:val="00F20CE1"/>
    <w:rsid w:val="00F56B10"/>
    <w:rsid w:val="00FB2E09"/>
    <w:rsid w:val="00FB31E5"/>
    <w:rsid w:val="00FC532C"/>
    <w:rsid w:val="00FD51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0481"/>
    <o:shapelayout v:ext="edit">
      <o:idmap v:ext="edit" data="1"/>
    </o:shapelayout>
  </w:shapeDefaults>
  <w:decimalSymbol w:val="."/>
  <w:listSeparator w:val=","/>
  <w14:docId w14:val="1472BD6B"/>
  <w15:docId w15:val="{7A3C74A1-80C1-439E-A896-FD58367AE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1)" w:eastAsia="Times New Roman" w:hAnsi="CG Times (W1)"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jc w:val="both"/>
    </w:pPr>
    <w:rPr>
      <w:rFonts w:ascii="Arial" w:hAnsi="Arial"/>
      <w:spacing w:val="-7"/>
      <w:lang w:eastAsia="en-US"/>
    </w:rPr>
  </w:style>
  <w:style w:type="paragraph" w:styleId="Heading1">
    <w:name w:val="heading 1"/>
    <w:next w:val="Heading2"/>
    <w:qFormat/>
    <w:pPr>
      <w:keepNext/>
      <w:spacing w:before="360" w:after="120"/>
      <w:jc w:val="center"/>
      <w:outlineLvl w:val="0"/>
    </w:pPr>
    <w:rPr>
      <w:rFonts w:ascii="Arial" w:hAnsi="Arial"/>
      <w:b/>
      <w:kern w:val="28"/>
      <w:sz w:val="24"/>
      <w:lang w:eastAsia="en-US"/>
    </w:rPr>
  </w:style>
  <w:style w:type="paragraph" w:styleId="Heading2">
    <w:name w:val="heading 2"/>
    <w:next w:val="MainText"/>
    <w:qFormat/>
    <w:rsid w:val="007D1CCD"/>
    <w:pPr>
      <w:keepNext/>
      <w:numPr>
        <w:numId w:val="18"/>
      </w:numPr>
      <w:tabs>
        <w:tab w:val="left" w:pos="1080"/>
      </w:tabs>
      <w:spacing w:before="360"/>
      <w:ind w:firstLine="0"/>
      <w:outlineLvl w:val="1"/>
    </w:pPr>
    <w:rPr>
      <w:rFonts w:ascii="Arial" w:hAnsi="Arial"/>
      <w:b/>
      <w:lang w:eastAsia="en-US"/>
    </w:rPr>
  </w:style>
  <w:style w:type="paragraph" w:styleId="Heading3">
    <w:name w:val="heading 3"/>
    <w:next w:val="Normal"/>
    <w:qFormat/>
    <w:pPr>
      <w:keepNext/>
      <w:spacing w:before="240" w:after="60"/>
      <w:outlineLvl w:val="2"/>
    </w:pPr>
    <w:rPr>
      <w:rFonts w:ascii="Arial" w:hAnsi="Arial"/>
      <w:b/>
      <w:lang w:eastAsia="en-US"/>
    </w:rPr>
  </w:style>
  <w:style w:type="paragraph" w:styleId="Heading4">
    <w:name w:val="heading 4"/>
    <w:next w:val="Normal"/>
    <w:qFormat/>
    <w:pPr>
      <w:keepNext/>
      <w:spacing w:before="240" w:after="60"/>
      <w:outlineLvl w:val="3"/>
    </w:pPr>
    <w:rPr>
      <w:rFonts w:ascii="Arial" w:hAnsi="Arial"/>
      <w:b/>
      <w:spacing w:val="-2"/>
      <w:lang w:eastAsia="en-US"/>
    </w:rPr>
  </w:style>
  <w:style w:type="paragraph" w:styleId="Heading5">
    <w:name w:val="heading 5"/>
    <w:basedOn w:val="Normal"/>
    <w:next w:val="NormalIndent"/>
    <w:qFormat/>
    <w:pPr>
      <w:ind w:left="720"/>
      <w:outlineLvl w:val="4"/>
    </w:pPr>
    <w:rPr>
      <w:rFonts w:ascii="CG Times (W1)" w:hAnsi="CG Times (W1)"/>
      <w:b/>
    </w:rPr>
  </w:style>
  <w:style w:type="paragraph" w:styleId="Heading6">
    <w:name w:val="heading 6"/>
    <w:basedOn w:val="Normal"/>
    <w:next w:val="NormalIndent"/>
    <w:qFormat/>
    <w:pPr>
      <w:ind w:left="720"/>
      <w:outlineLvl w:val="5"/>
    </w:pPr>
    <w:rPr>
      <w:rFonts w:ascii="CG Times (W1)" w:hAnsi="CG Times (W1)"/>
      <w:u w:val="single"/>
    </w:rPr>
  </w:style>
  <w:style w:type="paragraph" w:styleId="Heading7">
    <w:name w:val="heading 7"/>
    <w:basedOn w:val="Normal"/>
    <w:next w:val="NormalIndent"/>
    <w:qFormat/>
    <w:pPr>
      <w:ind w:left="720"/>
      <w:outlineLvl w:val="6"/>
    </w:pPr>
    <w:rPr>
      <w:rFonts w:ascii="CG Times (W1)" w:hAnsi="CG Times (W1)"/>
      <w:i/>
    </w:rPr>
  </w:style>
  <w:style w:type="paragraph" w:styleId="Heading8">
    <w:name w:val="heading 8"/>
    <w:basedOn w:val="Normal"/>
    <w:next w:val="NormalIndent"/>
    <w:qFormat/>
    <w:pPr>
      <w:ind w:left="720"/>
      <w:outlineLvl w:val="7"/>
    </w:pPr>
    <w:rPr>
      <w:rFonts w:ascii="CG Times (W1)" w:hAnsi="CG Times (W1)"/>
      <w:i/>
    </w:rPr>
  </w:style>
  <w:style w:type="paragraph" w:styleId="Heading9">
    <w:name w:val="heading 9"/>
    <w:basedOn w:val="Normal"/>
    <w:next w:val="NormalIndent"/>
    <w:qFormat/>
    <w:pPr>
      <w:ind w:left="720"/>
      <w:outlineLvl w:val="8"/>
    </w:pPr>
    <w:rPr>
      <w:rFonts w:ascii="CG Times (W1)" w:hAnsi="CG Times (W1)"/>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TOC1">
    <w:name w:val="toc 1"/>
    <w:next w:val="Normal"/>
    <w:uiPriority w:val="39"/>
    <w:pPr>
      <w:tabs>
        <w:tab w:val="right" w:leader="dot" w:pos="9746"/>
      </w:tabs>
      <w:spacing w:before="240" w:after="120" w:line="360" w:lineRule="auto"/>
    </w:pPr>
    <w:rPr>
      <w:rFonts w:ascii="Arial" w:hAnsi="Arial"/>
      <w:b/>
      <w:sz w:val="24"/>
      <w:lang w:eastAsia="en-US"/>
    </w:rPr>
  </w:style>
  <w:style w:type="paragraph" w:styleId="Index2">
    <w:name w:val="index 2"/>
    <w:basedOn w:val="Normal"/>
    <w:next w:val="Normal"/>
    <w:semiHidden/>
    <w:pPr>
      <w:ind w:left="360"/>
    </w:pPr>
  </w:style>
  <w:style w:type="paragraph" w:styleId="Index1">
    <w:name w:val="index 1"/>
    <w:basedOn w:val="Normal"/>
    <w:next w:val="Normal"/>
    <w:semiHidden/>
  </w:style>
  <w:style w:type="paragraph" w:styleId="Footer">
    <w:name w:val="footer"/>
    <w:pPr>
      <w:tabs>
        <w:tab w:val="center" w:pos="5040"/>
        <w:tab w:val="right" w:pos="9630"/>
      </w:tabs>
    </w:pPr>
    <w:rPr>
      <w:rFonts w:ascii="Arial" w:hAnsi="Arial"/>
      <w:noProof/>
      <w:sz w:val="16"/>
      <w:lang w:eastAsia="en-US"/>
    </w:rPr>
  </w:style>
  <w:style w:type="paragraph" w:styleId="Header">
    <w:name w:val="header"/>
    <w:pPr>
      <w:tabs>
        <w:tab w:val="right" w:pos="9630"/>
      </w:tabs>
    </w:pPr>
    <w:rPr>
      <w:rFonts w:ascii="Arial" w:hAnsi="Arial"/>
      <w:noProof/>
      <w:lang w:eastAsia="en-US"/>
    </w:rPr>
  </w:style>
  <w:style w:type="character" w:styleId="FootnoteReference">
    <w:name w:val="footnote reference"/>
    <w:semiHidden/>
    <w:rPr>
      <w:position w:val="6"/>
      <w:sz w:val="16"/>
    </w:rPr>
  </w:style>
  <w:style w:type="character" w:styleId="PageNumber">
    <w:name w:val="page number"/>
    <w:rPr>
      <w:rFonts w:ascii="Arial" w:hAnsi="Arial"/>
    </w:rPr>
  </w:style>
  <w:style w:type="paragraph" w:styleId="TOC2">
    <w:name w:val="toc 2"/>
    <w:next w:val="Normal"/>
    <w:uiPriority w:val="39"/>
    <w:pPr>
      <w:tabs>
        <w:tab w:val="left" w:pos="1080"/>
        <w:tab w:val="right" w:leader="dot" w:pos="9746"/>
      </w:tabs>
      <w:spacing w:before="120" w:after="120" w:line="240" w:lineRule="exact"/>
      <w:ind w:left="1080" w:hanging="1080"/>
    </w:pPr>
    <w:rPr>
      <w:rFonts w:ascii="Arial" w:hAnsi="Arial"/>
      <w:lang w:eastAsia="en-US"/>
    </w:rPr>
  </w:style>
  <w:style w:type="paragraph" w:styleId="TOC3">
    <w:name w:val="toc 3"/>
    <w:next w:val="Normal"/>
    <w:semiHidden/>
    <w:pPr>
      <w:tabs>
        <w:tab w:val="left" w:leader="dot" w:pos="-720"/>
        <w:tab w:val="left" w:pos="2520"/>
        <w:tab w:val="right" w:pos="9746"/>
      </w:tabs>
      <w:spacing w:before="120"/>
      <w:ind w:left="1440" w:right="29"/>
    </w:pPr>
    <w:rPr>
      <w:rFonts w:ascii="Arial" w:hAnsi="Arial"/>
      <w:lang w:eastAsia="en-US"/>
    </w:rPr>
  </w:style>
  <w:style w:type="paragraph" w:styleId="TOC4">
    <w:name w:val="toc 4"/>
    <w:next w:val="Normal"/>
    <w:semiHidden/>
    <w:pPr>
      <w:tabs>
        <w:tab w:val="left" w:leader="dot" w:pos="-720"/>
        <w:tab w:val="left" w:leader="dot" w:pos="9386"/>
        <w:tab w:val="right" w:pos="9746"/>
      </w:tabs>
      <w:ind w:left="4816" w:right="3376" w:hanging="141"/>
    </w:pPr>
    <w:rPr>
      <w:rFonts w:ascii="Arial" w:hAnsi="Arial"/>
      <w:lang w:eastAsia="en-US"/>
    </w:rPr>
  </w:style>
  <w:style w:type="paragraph" w:styleId="TOC5">
    <w:name w:val="toc 5"/>
    <w:basedOn w:val="Normal"/>
    <w:next w:val="Normal"/>
    <w:semiHidden/>
    <w:pPr>
      <w:tabs>
        <w:tab w:val="left" w:leader="dot" w:pos="-720"/>
        <w:tab w:val="left" w:leader="dot" w:pos="9386"/>
        <w:tab w:val="right" w:pos="9746"/>
      </w:tabs>
      <w:ind w:left="5046" w:right="3376" w:hanging="230"/>
    </w:pPr>
    <w:rPr>
      <w:lang w:val="en-US"/>
    </w:rPr>
  </w:style>
  <w:style w:type="paragraph" w:styleId="TOC6">
    <w:name w:val="toc 6"/>
    <w:basedOn w:val="Normal"/>
    <w:next w:val="Normal"/>
    <w:semiHidden/>
    <w:pPr>
      <w:tabs>
        <w:tab w:val="left" w:leader="dot" w:pos="-720"/>
        <w:tab w:val="left" w:pos="9000"/>
        <w:tab w:val="right" w:pos="9360"/>
      </w:tabs>
      <w:ind w:left="720" w:hanging="720"/>
    </w:pPr>
    <w:rPr>
      <w:lang w:val="en-US"/>
    </w:rPr>
  </w:style>
  <w:style w:type="paragraph" w:styleId="TOC7">
    <w:name w:val="toc 7"/>
    <w:basedOn w:val="Normal"/>
    <w:next w:val="Normal"/>
    <w:semiHidden/>
    <w:pPr>
      <w:tabs>
        <w:tab w:val="left" w:leader="dot" w:pos="7586"/>
        <w:tab w:val="left" w:pos="8306"/>
        <w:tab w:val="left" w:pos="9026"/>
        <w:tab w:val="left" w:pos="9256"/>
        <w:tab w:val="left" w:pos="9746"/>
      </w:tabs>
      <w:ind w:left="720" w:hanging="720"/>
    </w:pPr>
    <w:rPr>
      <w:lang w:val="en-US"/>
    </w:rPr>
  </w:style>
  <w:style w:type="paragraph" w:styleId="TOC8">
    <w:name w:val="toc 8"/>
    <w:basedOn w:val="Normal"/>
    <w:next w:val="Normal"/>
    <w:semiHidden/>
    <w:pPr>
      <w:tabs>
        <w:tab w:val="left" w:leader="dot" w:pos="-720"/>
        <w:tab w:val="left" w:pos="9000"/>
        <w:tab w:val="right" w:pos="9360"/>
      </w:tabs>
      <w:ind w:left="720" w:hanging="720"/>
    </w:pPr>
    <w:rPr>
      <w:lang w:val="en-US"/>
    </w:rPr>
  </w:style>
  <w:style w:type="paragraph" w:styleId="TOC9">
    <w:name w:val="toc 9"/>
    <w:basedOn w:val="Normal"/>
    <w:next w:val="Normal"/>
    <w:semiHidden/>
    <w:pPr>
      <w:tabs>
        <w:tab w:val="left" w:leader="dot" w:pos="-720"/>
        <w:tab w:val="left" w:leader="dot" w:pos="9000"/>
        <w:tab w:val="right" w:pos="9360"/>
      </w:tabs>
      <w:ind w:left="720" w:hanging="720"/>
    </w:pPr>
    <w:rPr>
      <w:lang w:val="en-US"/>
    </w:rPr>
  </w:style>
  <w:style w:type="paragraph" w:customStyle="1" w:styleId="indenta">
    <w:name w:val="indent(a)"/>
    <w:pPr>
      <w:tabs>
        <w:tab w:val="left" w:pos="720"/>
      </w:tabs>
      <w:spacing w:after="120"/>
      <w:ind w:left="1440" w:hanging="1440"/>
    </w:pPr>
    <w:rPr>
      <w:rFonts w:ascii="Arial" w:hAnsi="Arial"/>
      <w:lang w:eastAsia="en-US"/>
    </w:rPr>
  </w:style>
  <w:style w:type="paragraph" w:customStyle="1" w:styleId="indenti">
    <w:name w:val="indent(i)"/>
    <w:pPr>
      <w:tabs>
        <w:tab w:val="left" w:pos="1440"/>
        <w:tab w:val="left" w:pos="2160"/>
      </w:tabs>
      <w:spacing w:after="120"/>
      <w:ind w:left="2160" w:hanging="2160"/>
    </w:pPr>
    <w:rPr>
      <w:rFonts w:ascii="Arial" w:hAnsi="Arial"/>
      <w:lang w:eastAsia="en-US"/>
    </w:rPr>
  </w:style>
  <w:style w:type="paragraph" w:customStyle="1" w:styleId="Keywords">
    <w:name w:val="Keywords"/>
    <w:basedOn w:val="MainText"/>
    <w:pPr>
      <w:jc w:val="left"/>
    </w:pPr>
    <w:rPr>
      <w:b/>
      <w:i/>
    </w:rPr>
  </w:style>
  <w:style w:type="paragraph" w:customStyle="1" w:styleId="MainText">
    <w:name w:val="Main Text"/>
    <w:pPr>
      <w:spacing w:before="240"/>
      <w:jc w:val="both"/>
    </w:pPr>
    <w:rPr>
      <w:rFonts w:ascii="Arial" w:hAnsi="Arial"/>
      <w:lang w:eastAsia="en-US"/>
    </w:rPr>
  </w:style>
  <w:style w:type="paragraph" w:customStyle="1" w:styleId="Title1">
    <w:name w:val="Title1"/>
    <w:pPr>
      <w:tabs>
        <w:tab w:val="right" w:pos="9746"/>
      </w:tabs>
      <w:jc w:val="right"/>
    </w:pPr>
    <w:rPr>
      <w:rFonts w:ascii="Arial" w:hAnsi="Arial"/>
      <w:sz w:val="60"/>
      <w:lang w:eastAsia="en-US"/>
    </w:rPr>
  </w:style>
  <w:style w:type="paragraph" w:customStyle="1" w:styleId="References">
    <w:name w:val="References"/>
    <w:pPr>
      <w:tabs>
        <w:tab w:val="left" w:pos="720"/>
        <w:tab w:val="left" w:pos="2160"/>
        <w:tab w:val="left" w:pos="2556"/>
      </w:tabs>
      <w:ind w:left="2556" w:hanging="2556"/>
    </w:pPr>
    <w:rPr>
      <w:rFonts w:ascii="Arial" w:hAnsi="Arial"/>
      <w:lang w:eastAsia="en-US"/>
    </w:rPr>
  </w:style>
  <w:style w:type="paragraph" w:customStyle="1" w:styleId="Title2">
    <w:name w:val="Title2"/>
    <w:basedOn w:val="Heading1"/>
    <w:pPr>
      <w:outlineLvl w:val="9"/>
    </w:pPr>
  </w:style>
  <w:style w:type="paragraph" w:customStyle="1" w:styleId="Payitem">
    <w:name w:val="Payitem"/>
    <w:basedOn w:val="MainText"/>
    <w:pPr>
      <w:ind w:left="2160" w:hanging="2160"/>
      <w:jc w:val="left"/>
    </w:pPr>
    <w:rPr>
      <w:b/>
    </w:rPr>
  </w:style>
  <w:style w:type="paragraph" w:customStyle="1" w:styleId="bullet1">
    <w:name w:val="bullet1"/>
    <w:basedOn w:val="Normal"/>
    <w:pPr>
      <w:tabs>
        <w:tab w:val="left" w:pos="-720"/>
        <w:tab w:val="left" w:pos="0"/>
        <w:tab w:val="left" w:pos="720"/>
        <w:tab w:val="left" w:pos="950"/>
        <w:tab w:val="left" w:pos="1440"/>
      </w:tabs>
      <w:spacing w:after="120"/>
      <w:ind w:left="720" w:hanging="720"/>
    </w:pPr>
  </w:style>
  <w:style w:type="paragraph" w:customStyle="1" w:styleId="bullet2">
    <w:name w:val="bullet2"/>
    <w:basedOn w:val="bullet1"/>
    <w:pPr>
      <w:ind w:left="1723" w:hanging="283"/>
    </w:pPr>
  </w:style>
  <w:style w:type="character" w:customStyle="1" w:styleId="bolditalic">
    <w:name w:val="bolditalic"/>
    <w:rPr>
      <w:b/>
      <w:i/>
    </w:rPr>
  </w:style>
  <w:style w:type="paragraph" w:customStyle="1" w:styleId="bullet">
    <w:name w:val="bullet"/>
    <w:basedOn w:val="Normal"/>
    <w:pPr>
      <w:tabs>
        <w:tab w:val="left" w:pos="-720"/>
        <w:tab w:val="left" w:pos="0"/>
        <w:tab w:val="left" w:pos="720"/>
        <w:tab w:val="left" w:pos="950"/>
        <w:tab w:val="left" w:pos="1080"/>
      </w:tabs>
      <w:spacing w:before="120"/>
      <w:ind w:left="1080" w:hanging="950"/>
    </w:pPr>
  </w:style>
  <w:style w:type="character" w:customStyle="1" w:styleId="councilname">
    <w:name w:val="councilname"/>
    <w:rPr>
      <w:rFonts w:ascii="Arial" w:hAnsi="Arial"/>
      <w:b/>
      <w:i/>
      <w:caps/>
      <w:sz w:val="20"/>
    </w:rPr>
  </w:style>
  <w:style w:type="paragraph" w:styleId="TOAHeading">
    <w:name w:val="toa heading"/>
    <w:next w:val="Normal"/>
    <w:semiHidden/>
    <w:pPr>
      <w:tabs>
        <w:tab w:val="right" w:pos="9360"/>
      </w:tabs>
    </w:pPr>
    <w:rPr>
      <w:rFonts w:ascii="Arial" w:hAnsi="Arial"/>
      <w:lang w:eastAsia="en-US"/>
    </w:rPr>
  </w:style>
  <w:style w:type="paragraph" w:customStyle="1" w:styleId="AusNormal">
    <w:name w:val="AusNormal"/>
    <w:pPr>
      <w:suppressAutoHyphens/>
      <w:jc w:val="both"/>
    </w:pPr>
    <w:rPr>
      <w:rFonts w:ascii="Arial" w:hAnsi="Arial"/>
      <w:spacing w:val="-7"/>
      <w:lang w:eastAsia="en-US"/>
    </w:rPr>
  </w:style>
  <w:style w:type="paragraph" w:customStyle="1" w:styleId="check">
    <w:name w:val="check"/>
    <w:rPr>
      <w:rFonts w:ascii="Swiss" w:hAnsi="Swiss"/>
      <w:sz w:val="23"/>
      <w:lang w:eastAsia="en-US"/>
    </w:rPr>
  </w:style>
  <w:style w:type="paragraph" w:customStyle="1" w:styleId="cited">
    <w:name w:val="cited"/>
    <w:rPr>
      <w:rFonts w:ascii="Swiss" w:hAnsi="Swiss"/>
      <w:sz w:val="23"/>
      <w:lang w:eastAsia="en-US"/>
    </w:rPr>
  </w:style>
  <w:style w:type="paragraph" w:customStyle="1" w:styleId="cclr">
    <w:name w:val="cclr"/>
    <w:pPr>
      <w:tabs>
        <w:tab w:val="center" w:pos="5040"/>
        <w:tab w:val="right" w:pos="9630"/>
      </w:tabs>
      <w:suppressAutoHyphens/>
      <w:jc w:val="both"/>
    </w:pPr>
    <w:rPr>
      <w:rFonts w:ascii="Arial" w:hAnsi="Arial"/>
      <w:spacing w:val="-2"/>
      <w:sz w:val="16"/>
      <w:lang w:eastAsia="en-US"/>
    </w:rPr>
  </w:style>
  <w:style w:type="paragraph" w:customStyle="1" w:styleId="cclr1">
    <w:name w:val="cclr1"/>
    <w:pPr>
      <w:tabs>
        <w:tab w:val="center" w:pos="5040"/>
        <w:tab w:val="right" w:pos="9630"/>
      </w:tabs>
    </w:pPr>
    <w:rPr>
      <w:rFonts w:ascii="Arial" w:hAnsi="Arial"/>
      <w:noProof/>
      <w:sz w:val="16"/>
      <w:lang w:eastAsia="en-US"/>
    </w:rPr>
  </w:style>
  <w:style w:type="paragraph" w:customStyle="1" w:styleId="box2">
    <w:name w:val="box2"/>
    <w:rPr>
      <w:rFonts w:ascii="Swiss" w:hAnsi="Swiss"/>
      <w:sz w:val="23"/>
      <w:lang w:eastAsia="en-US"/>
    </w:rPr>
  </w:style>
  <w:style w:type="paragraph" w:customStyle="1" w:styleId="Main">
    <w:name w:val="Main"/>
    <w:basedOn w:val="Normal"/>
    <w:pPr>
      <w:suppressAutoHyphens w:val="0"/>
      <w:spacing w:before="120" w:after="120"/>
    </w:pPr>
    <w:rPr>
      <w:spacing w:val="0"/>
      <w:sz w:val="22"/>
    </w:rPr>
  </w:style>
  <w:style w:type="character" w:customStyle="1" w:styleId="EquationCaption">
    <w:name w:val="_Equation Caption"/>
  </w:style>
  <w:style w:type="paragraph" w:customStyle="1" w:styleId="Title10">
    <w:name w:val="Title 1"/>
    <w:basedOn w:val="Normal"/>
    <w:next w:val="Normal"/>
    <w:pPr>
      <w:tabs>
        <w:tab w:val="left" w:pos="-720"/>
        <w:tab w:val="left" w:pos="0"/>
        <w:tab w:val="left" w:pos="720"/>
        <w:tab w:val="left" w:pos="950"/>
        <w:tab w:val="left" w:pos="1440"/>
        <w:tab w:val="right" w:pos="9746"/>
      </w:tabs>
    </w:pPr>
    <w:rPr>
      <w:sz w:val="60"/>
    </w:rPr>
  </w:style>
  <w:style w:type="paragraph" w:customStyle="1" w:styleId="toa">
    <w:name w:val="toa"/>
    <w:basedOn w:val="Normal"/>
    <w:pPr>
      <w:tabs>
        <w:tab w:val="left" w:pos="-720"/>
        <w:tab w:val="left" w:pos="0"/>
        <w:tab w:val="left" w:pos="720"/>
        <w:tab w:val="left" w:pos="950"/>
        <w:tab w:val="left" w:pos="1440"/>
        <w:tab w:val="left" w:pos="9000"/>
        <w:tab w:val="right" w:pos="9360"/>
      </w:tabs>
    </w:pPr>
    <w:rPr>
      <w:spacing w:val="-2"/>
      <w:lang w:val="en-US"/>
    </w:rPr>
  </w:style>
  <w:style w:type="paragraph" w:customStyle="1" w:styleId="I">
    <w:name w:val="I"/>
    <w:rPr>
      <w:rFonts w:ascii="Arial" w:hAnsi="Arial"/>
      <w:sz w:val="22"/>
      <w:lang w:eastAsia="en-US"/>
    </w:rPr>
  </w:style>
  <w:style w:type="paragraph" w:customStyle="1" w:styleId="rtbox">
    <w:name w:val="rtbox"/>
    <w:pPr>
      <w:tabs>
        <w:tab w:val="center" w:pos="5040"/>
        <w:tab w:val="right" w:pos="9630"/>
      </w:tabs>
    </w:pPr>
    <w:rPr>
      <w:rFonts w:ascii="Arial" w:hAnsi="Arial"/>
      <w:noProof/>
      <w:sz w:val="16"/>
      <w:lang w:eastAsia="en-US"/>
    </w:rPr>
  </w:style>
  <w:style w:type="paragraph" w:customStyle="1" w:styleId="leftbox">
    <w:name w:val="leftbox"/>
    <w:pPr>
      <w:tabs>
        <w:tab w:val="center" w:pos="5040"/>
        <w:tab w:val="right" w:pos="9630"/>
      </w:tabs>
    </w:pPr>
    <w:rPr>
      <w:rFonts w:ascii="Arial" w:hAnsi="Arial"/>
      <w:noProof/>
      <w:sz w:val="16"/>
      <w:lang w:eastAsia="en-US"/>
    </w:rPr>
  </w:style>
  <w:style w:type="paragraph" w:customStyle="1" w:styleId="pay">
    <w:name w:val="pay"/>
    <w:rPr>
      <w:rFonts w:ascii="Arial" w:hAnsi="Arial"/>
      <w:sz w:val="23"/>
      <w:lang w:eastAsia="en-US"/>
    </w:rPr>
  </w:style>
  <w:style w:type="paragraph" w:customStyle="1" w:styleId="rtbxpmp">
    <w:name w:val="rtbxpmp"/>
    <w:pPr>
      <w:tabs>
        <w:tab w:val="center" w:pos="5040"/>
        <w:tab w:val="right" w:pos="9630"/>
      </w:tabs>
    </w:pPr>
    <w:rPr>
      <w:rFonts w:ascii="Arial" w:hAnsi="Arial"/>
      <w:noProof/>
      <w:sz w:val="16"/>
      <w:lang w:eastAsia="en-US"/>
    </w:rPr>
  </w:style>
  <w:style w:type="paragraph" w:customStyle="1" w:styleId="rtbxland">
    <w:name w:val="rtbxland"/>
    <w:pPr>
      <w:keepLines/>
      <w:tabs>
        <w:tab w:val="center" w:pos="4320"/>
        <w:tab w:val="right" w:pos="8640"/>
      </w:tabs>
    </w:pPr>
    <w:rPr>
      <w:rFonts w:ascii="Arial" w:hAnsi="Arial"/>
      <w:sz w:val="16"/>
      <w:lang w:val="en-US" w:eastAsia="en-US"/>
    </w:rPr>
  </w:style>
  <w:style w:type="paragraph" w:customStyle="1" w:styleId="sigblock">
    <w:name w:val="sigblock"/>
    <w:pPr>
      <w:spacing w:before="240"/>
      <w:jc w:val="both"/>
    </w:pPr>
    <w:rPr>
      <w:rFonts w:ascii="Arial" w:hAnsi="Arial"/>
      <w:lang w:eastAsia="en-US"/>
    </w:rPr>
  </w:style>
  <w:style w:type="paragraph" w:customStyle="1" w:styleId="3">
    <w:name w:val="3"/>
    <w:rPr>
      <w:rFonts w:ascii="Dutch" w:hAnsi="Dutch"/>
      <w:sz w:val="24"/>
      <w:lang w:eastAsia="en-US"/>
    </w:rPr>
  </w:style>
  <w:style w:type="paragraph" w:customStyle="1" w:styleId="rtbox1">
    <w:name w:val="rtbox1"/>
    <w:pPr>
      <w:tabs>
        <w:tab w:val="center" w:pos="5040"/>
        <w:tab w:val="right" w:pos="9630"/>
      </w:tabs>
    </w:pPr>
    <w:rPr>
      <w:rFonts w:ascii="Arial" w:hAnsi="Arial"/>
      <w:noProof/>
      <w:sz w:val="16"/>
      <w:lang w:eastAsia="en-US"/>
    </w:rPr>
  </w:style>
  <w:style w:type="paragraph" w:customStyle="1" w:styleId="leftbox1">
    <w:name w:val="leftbox1"/>
    <w:pPr>
      <w:tabs>
        <w:tab w:val="center" w:pos="5040"/>
        <w:tab w:val="right" w:pos="9630"/>
      </w:tabs>
    </w:pPr>
    <w:rPr>
      <w:rFonts w:ascii="Arial" w:hAnsi="Arial"/>
      <w:noProof/>
      <w:sz w:val="16"/>
      <w:lang w:eastAsia="en-US"/>
    </w:rPr>
  </w:style>
  <w:style w:type="paragraph" w:styleId="BalloonText">
    <w:name w:val="Balloon Text"/>
    <w:basedOn w:val="Normal"/>
    <w:semiHidden/>
    <w:rsid w:val="00E92262"/>
    <w:rPr>
      <w:rFonts w:ascii="Tahoma" w:hAnsi="Tahoma" w:cs="Tahoma"/>
      <w:sz w:val="16"/>
      <w:szCs w:val="16"/>
    </w:rPr>
  </w:style>
  <w:style w:type="character" w:styleId="Hyperlink">
    <w:name w:val="Hyperlink"/>
    <w:uiPriority w:val="99"/>
    <w:rsid w:val="00470F18"/>
    <w:rPr>
      <w:color w:val="0000FF"/>
      <w:u w:val="single"/>
    </w:rPr>
  </w:style>
  <w:style w:type="table" w:styleId="TableGrid">
    <w:name w:val="Table Grid"/>
    <w:basedOn w:val="TableNormal"/>
    <w:rsid w:val="00D6740B"/>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ed">
    <w:name w:val="Pointed"/>
    <w:basedOn w:val="Heading2"/>
    <w:qFormat/>
    <w:rsid w:val="009D397E"/>
    <w:pPr>
      <w:numPr>
        <w:ilvl w:val="1"/>
      </w:numPr>
      <w:tabs>
        <w:tab w:val="clear" w:pos="1080"/>
        <w:tab w:val="left" w:pos="1276"/>
      </w:tabs>
    </w:pPr>
    <w:rPr>
      <w:b w:val="0"/>
    </w:rPr>
  </w:style>
  <w:style w:type="paragraph" w:styleId="Caption">
    <w:name w:val="caption"/>
    <w:basedOn w:val="Normal"/>
    <w:next w:val="Normal"/>
    <w:unhideWhenUsed/>
    <w:qFormat/>
    <w:rsid w:val="005342C5"/>
    <w:pPr>
      <w:keepNext/>
    </w:pPr>
    <w:rPr>
      <w:sz w:val="24"/>
    </w:rPr>
  </w:style>
  <w:style w:type="paragraph" w:styleId="ListParagraph">
    <w:name w:val="List Paragraph"/>
    <w:basedOn w:val="Normal"/>
    <w:uiPriority w:val="34"/>
    <w:qFormat/>
    <w:rsid w:val="00FD515D"/>
    <w:pPr>
      <w:ind w:left="720"/>
      <w:contextualSpacing/>
    </w:pPr>
  </w:style>
  <w:style w:type="paragraph" w:styleId="Revision">
    <w:name w:val="Revision"/>
    <w:hidden/>
    <w:uiPriority w:val="99"/>
    <w:semiHidden/>
    <w:rsid w:val="0064797A"/>
    <w:rPr>
      <w:rFonts w:ascii="Arial" w:hAnsi="Arial"/>
      <w:spacing w:val="-7"/>
      <w:lang w:eastAsia="en-US"/>
    </w:rPr>
  </w:style>
  <w:style w:type="character" w:styleId="CommentReference">
    <w:name w:val="annotation reference"/>
    <w:basedOn w:val="DefaultParagraphFont"/>
    <w:rsid w:val="00085BD8"/>
    <w:rPr>
      <w:sz w:val="16"/>
      <w:szCs w:val="16"/>
    </w:rPr>
  </w:style>
  <w:style w:type="paragraph" w:styleId="CommentText">
    <w:name w:val="annotation text"/>
    <w:basedOn w:val="Normal"/>
    <w:link w:val="CommentTextChar"/>
    <w:rsid w:val="00085BD8"/>
  </w:style>
  <w:style w:type="character" w:customStyle="1" w:styleId="CommentTextChar">
    <w:name w:val="Comment Text Char"/>
    <w:basedOn w:val="DefaultParagraphFont"/>
    <w:link w:val="CommentText"/>
    <w:rsid w:val="00085BD8"/>
    <w:rPr>
      <w:rFonts w:ascii="Arial" w:hAnsi="Arial"/>
      <w:spacing w:val="-7"/>
      <w:lang w:eastAsia="en-US"/>
    </w:rPr>
  </w:style>
  <w:style w:type="paragraph" w:styleId="CommentSubject">
    <w:name w:val="annotation subject"/>
    <w:basedOn w:val="CommentText"/>
    <w:next w:val="CommentText"/>
    <w:link w:val="CommentSubjectChar"/>
    <w:rsid w:val="00085BD8"/>
    <w:rPr>
      <w:b/>
      <w:bCs/>
    </w:rPr>
  </w:style>
  <w:style w:type="character" w:customStyle="1" w:styleId="CommentSubjectChar">
    <w:name w:val="Comment Subject Char"/>
    <w:basedOn w:val="CommentTextChar"/>
    <w:link w:val="CommentSubject"/>
    <w:rsid w:val="00085BD8"/>
    <w:rPr>
      <w:rFonts w:ascii="Arial" w:hAnsi="Arial"/>
      <w:b/>
      <w:bCs/>
      <w:spacing w:val="-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omments" Target="comments.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microsoft.com/office/2011/relationships/people" Target="people.xml"/><Relationship Id="rId10" Type="http://schemas.openxmlformats.org/officeDocument/2006/relationships/footer" Target="footer1.xm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wmf"/><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TEMPLATE\aus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EB4A3-4369-40B8-9267-5F21749A8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ausspec.dot</Template>
  <TotalTime>51</TotalTime>
  <Pages>24</Pages>
  <Words>5866</Words>
  <Characters>33439</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EROSION CONTROL AND STORMWATER MANAGEMENT</vt:lpstr>
    </vt:vector>
  </TitlesOfParts>
  <Company>Flanagan Consulting Group</Company>
  <LinksUpToDate>false</LinksUpToDate>
  <CharactersWithSpaces>39227</CharactersWithSpaces>
  <SharedDoc>false</SharedDoc>
  <HLinks>
    <vt:vector size="144" baseType="variant">
      <vt:variant>
        <vt:i4>1572918</vt:i4>
      </vt:variant>
      <vt:variant>
        <vt:i4>140</vt:i4>
      </vt:variant>
      <vt:variant>
        <vt:i4>0</vt:i4>
      </vt:variant>
      <vt:variant>
        <vt:i4>5</vt:i4>
      </vt:variant>
      <vt:variant>
        <vt:lpwstr/>
      </vt:variant>
      <vt:variant>
        <vt:lpwstr>_Toc320128748</vt:lpwstr>
      </vt:variant>
      <vt:variant>
        <vt:i4>1572918</vt:i4>
      </vt:variant>
      <vt:variant>
        <vt:i4>134</vt:i4>
      </vt:variant>
      <vt:variant>
        <vt:i4>0</vt:i4>
      </vt:variant>
      <vt:variant>
        <vt:i4>5</vt:i4>
      </vt:variant>
      <vt:variant>
        <vt:lpwstr/>
      </vt:variant>
      <vt:variant>
        <vt:lpwstr>_Toc320128747</vt:lpwstr>
      </vt:variant>
      <vt:variant>
        <vt:i4>1572918</vt:i4>
      </vt:variant>
      <vt:variant>
        <vt:i4>128</vt:i4>
      </vt:variant>
      <vt:variant>
        <vt:i4>0</vt:i4>
      </vt:variant>
      <vt:variant>
        <vt:i4>5</vt:i4>
      </vt:variant>
      <vt:variant>
        <vt:lpwstr/>
      </vt:variant>
      <vt:variant>
        <vt:lpwstr>_Toc320128746</vt:lpwstr>
      </vt:variant>
      <vt:variant>
        <vt:i4>1572918</vt:i4>
      </vt:variant>
      <vt:variant>
        <vt:i4>122</vt:i4>
      </vt:variant>
      <vt:variant>
        <vt:i4>0</vt:i4>
      </vt:variant>
      <vt:variant>
        <vt:i4>5</vt:i4>
      </vt:variant>
      <vt:variant>
        <vt:lpwstr/>
      </vt:variant>
      <vt:variant>
        <vt:lpwstr>_Toc320128745</vt:lpwstr>
      </vt:variant>
      <vt:variant>
        <vt:i4>1572918</vt:i4>
      </vt:variant>
      <vt:variant>
        <vt:i4>116</vt:i4>
      </vt:variant>
      <vt:variant>
        <vt:i4>0</vt:i4>
      </vt:variant>
      <vt:variant>
        <vt:i4>5</vt:i4>
      </vt:variant>
      <vt:variant>
        <vt:lpwstr/>
      </vt:variant>
      <vt:variant>
        <vt:lpwstr>_Toc320128744</vt:lpwstr>
      </vt:variant>
      <vt:variant>
        <vt:i4>1572918</vt:i4>
      </vt:variant>
      <vt:variant>
        <vt:i4>110</vt:i4>
      </vt:variant>
      <vt:variant>
        <vt:i4>0</vt:i4>
      </vt:variant>
      <vt:variant>
        <vt:i4>5</vt:i4>
      </vt:variant>
      <vt:variant>
        <vt:lpwstr/>
      </vt:variant>
      <vt:variant>
        <vt:lpwstr>_Toc320128743</vt:lpwstr>
      </vt:variant>
      <vt:variant>
        <vt:i4>1572918</vt:i4>
      </vt:variant>
      <vt:variant>
        <vt:i4>104</vt:i4>
      </vt:variant>
      <vt:variant>
        <vt:i4>0</vt:i4>
      </vt:variant>
      <vt:variant>
        <vt:i4>5</vt:i4>
      </vt:variant>
      <vt:variant>
        <vt:lpwstr/>
      </vt:variant>
      <vt:variant>
        <vt:lpwstr>_Toc320128742</vt:lpwstr>
      </vt:variant>
      <vt:variant>
        <vt:i4>1572918</vt:i4>
      </vt:variant>
      <vt:variant>
        <vt:i4>98</vt:i4>
      </vt:variant>
      <vt:variant>
        <vt:i4>0</vt:i4>
      </vt:variant>
      <vt:variant>
        <vt:i4>5</vt:i4>
      </vt:variant>
      <vt:variant>
        <vt:lpwstr/>
      </vt:variant>
      <vt:variant>
        <vt:lpwstr>_Toc320128741</vt:lpwstr>
      </vt:variant>
      <vt:variant>
        <vt:i4>1572918</vt:i4>
      </vt:variant>
      <vt:variant>
        <vt:i4>92</vt:i4>
      </vt:variant>
      <vt:variant>
        <vt:i4>0</vt:i4>
      </vt:variant>
      <vt:variant>
        <vt:i4>5</vt:i4>
      </vt:variant>
      <vt:variant>
        <vt:lpwstr/>
      </vt:variant>
      <vt:variant>
        <vt:lpwstr>_Toc320128740</vt:lpwstr>
      </vt:variant>
      <vt:variant>
        <vt:i4>2031670</vt:i4>
      </vt:variant>
      <vt:variant>
        <vt:i4>86</vt:i4>
      </vt:variant>
      <vt:variant>
        <vt:i4>0</vt:i4>
      </vt:variant>
      <vt:variant>
        <vt:i4>5</vt:i4>
      </vt:variant>
      <vt:variant>
        <vt:lpwstr/>
      </vt:variant>
      <vt:variant>
        <vt:lpwstr>_Toc320128739</vt:lpwstr>
      </vt:variant>
      <vt:variant>
        <vt:i4>2031670</vt:i4>
      </vt:variant>
      <vt:variant>
        <vt:i4>80</vt:i4>
      </vt:variant>
      <vt:variant>
        <vt:i4>0</vt:i4>
      </vt:variant>
      <vt:variant>
        <vt:i4>5</vt:i4>
      </vt:variant>
      <vt:variant>
        <vt:lpwstr/>
      </vt:variant>
      <vt:variant>
        <vt:lpwstr>_Toc320128738</vt:lpwstr>
      </vt:variant>
      <vt:variant>
        <vt:i4>2031670</vt:i4>
      </vt:variant>
      <vt:variant>
        <vt:i4>74</vt:i4>
      </vt:variant>
      <vt:variant>
        <vt:i4>0</vt:i4>
      </vt:variant>
      <vt:variant>
        <vt:i4>5</vt:i4>
      </vt:variant>
      <vt:variant>
        <vt:lpwstr/>
      </vt:variant>
      <vt:variant>
        <vt:lpwstr>_Toc320128737</vt:lpwstr>
      </vt:variant>
      <vt:variant>
        <vt:i4>2031670</vt:i4>
      </vt:variant>
      <vt:variant>
        <vt:i4>68</vt:i4>
      </vt:variant>
      <vt:variant>
        <vt:i4>0</vt:i4>
      </vt:variant>
      <vt:variant>
        <vt:i4>5</vt:i4>
      </vt:variant>
      <vt:variant>
        <vt:lpwstr/>
      </vt:variant>
      <vt:variant>
        <vt:lpwstr>_Toc320128736</vt:lpwstr>
      </vt:variant>
      <vt:variant>
        <vt:i4>2031670</vt:i4>
      </vt:variant>
      <vt:variant>
        <vt:i4>62</vt:i4>
      </vt:variant>
      <vt:variant>
        <vt:i4>0</vt:i4>
      </vt:variant>
      <vt:variant>
        <vt:i4>5</vt:i4>
      </vt:variant>
      <vt:variant>
        <vt:lpwstr/>
      </vt:variant>
      <vt:variant>
        <vt:lpwstr>_Toc320128735</vt:lpwstr>
      </vt:variant>
      <vt:variant>
        <vt:i4>2031670</vt:i4>
      </vt:variant>
      <vt:variant>
        <vt:i4>56</vt:i4>
      </vt:variant>
      <vt:variant>
        <vt:i4>0</vt:i4>
      </vt:variant>
      <vt:variant>
        <vt:i4>5</vt:i4>
      </vt:variant>
      <vt:variant>
        <vt:lpwstr/>
      </vt:variant>
      <vt:variant>
        <vt:lpwstr>_Toc320128734</vt:lpwstr>
      </vt:variant>
      <vt:variant>
        <vt:i4>2031670</vt:i4>
      </vt:variant>
      <vt:variant>
        <vt:i4>50</vt:i4>
      </vt:variant>
      <vt:variant>
        <vt:i4>0</vt:i4>
      </vt:variant>
      <vt:variant>
        <vt:i4>5</vt:i4>
      </vt:variant>
      <vt:variant>
        <vt:lpwstr/>
      </vt:variant>
      <vt:variant>
        <vt:lpwstr>_Toc320128733</vt:lpwstr>
      </vt:variant>
      <vt:variant>
        <vt:i4>2031670</vt:i4>
      </vt:variant>
      <vt:variant>
        <vt:i4>44</vt:i4>
      </vt:variant>
      <vt:variant>
        <vt:i4>0</vt:i4>
      </vt:variant>
      <vt:variant>
        <vt:i4>5</vt:i4>
      </vt:variant>
      <vt:variant>
        <vt:lpwstr/>
      </vt:variant>
      <vt:variant>
        <vt:lpwstr>_Toc320128732</vt:lpwstr>
      </vt:variant>
      <vt:variant>
        <vt:i4>2031670</vt:i4>
      </vt:variant>
      <vt:variant>
        <vt:i4>38</vt:i4>
      </vt:variant>
      <vt:variant>
        <vt:i4>0</vt:i4>
      </vt:variant>
      <vt:variant>
        <vt:i4>5</vt:i4>
      </vt:variant>
      <vt:variant>
        <vt:lpwstr/>
      </vt:variant>
      <vt:variant>
        <vt:lpwstr>_Toc320128731</vt:lpwstr>
      </vt:variant>
      <vt:variant>
        <vt:i4>2031670</vt:i4>
      </vt:variant>
      <vt:variant>
        <vt:i4>32</vt:i4>
      </vt:variant>
      <vt:variant>
        <vt:i4>0</vt:i4>
      </vt:variant>
      <vt:variant>
        <vt:i4>5</vt:i4>
      </vt:variant>
      <vt:variant>
        <vt:lpwstr/>
      </vt:variant>
      <vt:variant>
        <vt:lpwstr>_Toc320128730</vt:lpwstr>
      </vt:variant>
      <vt:variant>
        <vt:i4>1966134</vt:i4>
      </vt:variant>
      <vt:variant>
        <vt:i4>26</vt:i4>
      </vt:variant>
      <vt:variant>
        <vt:i4>0</vt:i4>
      </vt:variant>
      <vt:variant>
        <vt:i4>5</vt:i4>
      </vt:variant>
      <vt:variant>
        <vt:lpwstr/>
      </vt:variant>
      <vt:variant>
        <vt:lpwstr>_Toc320128729</vt:lpwstr>
      </vt:variant>
      <vt:variant>
        <vt:i4>1966134</vt:i4>
      </vt:variant>
      <vt:variant>
        <vt:i4>20</vt:i4>
      </vt:variant>
      <vt:variant>
        <vt:i4>0</vt:i4>
      </vt:variant>
      <vt:variant>
        <vt:i4>5</vt:i4>
      </vt:variant>
      <vt:variant>
        <vt:lpwstr/>
      </vt:variant>
      <vt:variant>
        <vt:lpwstr>_Toc320128728</vt:lpwstr>
      </vt:variant>
      <vt:variant>
        <vt:i4>1966134</vt:i4>
      </vt:variant>
      <vt:variant>
        <vt:i4>14</vt:i4>
      </vt:variant>
      <vt:variant>
        <vt:i4>0</vt:i4>
      </vt:variant>
      <vt:variant>
        <vt:i4>5</vt:i4>
      </vt:variant>
      <vt:variant>
        <vt:lpwstr/>
      </vt:variant>
      <vt:variant>
        <vt:lpwstr>_Toc320128727</vt:lpwstr>
      </vt:variant>
      <vt:variant>
        <vt:i4>1966134</vt:i4>
      </vt:variant>
      <vt:variant>
        <vt:i4>8</vt:i4>
      </vt:variant>
      <vt:variant>
        <vt:i4>0</vt:i4>
      </vt:variant>
      <vt:variant>
        <vt:i4>5</vt:i4>
      </vt:variant>
      <vt:variant>
        <vt:lpwstr/>
      </vt:variant>
      <vt:variant>
        <vt:lpwstr>_Toc320128726</vt:lpwstr>
      </vt:variant>
      <vt:variant>
        <vt:i4>1966134</vt:i4>
      </vt:variant>
      <vt:variant>
        <vt:i4>2</vt:i4>
      </vt:variant>
      <vt:variant>
        <vt:i4>0</vt:i4>
      </vt:variant>
      <vt:variant>
        <vt:i4>5</vt:i4>
      </vt:variant>
      <vt:variant>
        <vt:lpwstr/>
      </vt:variant>
      <vt:variant>
        <vt:lpwstr>_Toc320128725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EROSION CONTROL AND STORMWATER MANAGEMENT</dc:title>
  <dc:subject>2nd Amendment</dc:subject>
  <dc:creator>User</dc:creator>
  <cp:lastModifiedBy>Monica Borg</cp:lastModifiedBy>
  <cp:revision>12</cp:revision>
  <cp:lastPrinted>2012-03-21T11:34:00Z</cp:lastPrinted>
  <dcterms:created xsi:type="dcterms:W3CDTF">2017-07-24T22:15:00Z</dcterms:created>
  <dcterms:modified xsi:type="dcterms:W3CDTF">2018-01-25T06:40:00Z</dcterms:modified>
</cp:coreProperties>
</file>