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F98" w:rsidRDefault="00C12F98" w:rsidP="00F779C4"/>
    <w:p w:rsidR="00C12F98" w:rsidRDefault="00C12F98">
      <w:pPr>
        <w:pStyle w:val="Title1"/>
      </w:pPr>
    </w:p>
    <w:p w:rsidR="00C12F98" w:rsidRDefault="00C12F98">
      <w:pPr>
        <w:pStyle w:val="Title1"/>
      </w:pPr>
    </w:p>
    <w:p w:rsidR="00C12F98" w:rsidRDefault="00C12F98">
      <w:pPr>
        <w:pStyle w:val="Title1"/>
      </w:pPr>
    </w:p>
    <w:p w:rsidR="00C12F98" w:rsidRDefault="00C12F98">
      <w:pPr>
        <w:pStyle w:val="Title1"/>
      </w:pPr>
    </w:p>
    <w:p w:rsidR="00C12F98" w:rsidRDefault="00C12F98">
      <w:pPr>
        <w:pStyle w:val="Title1"/>
      </w:pPr>
      <w:r>
        <w:t>CAPRICORN MUNICIPAL</w:t>
      </w:r>
    </w:p>
    <w:p w:rsidR="00C12F98" w:rsidRDefault="00C12F98">
      <w:pPr>
        <w:pStyle w:val="Title1"/>
      </w:pPr>
      <w:r>
        <w:t>DEVELOPMENT GUIDELINES</w:t>
      </w:r>
    </w:p>
    <w:p w:rsidR="00C12F98" w:rsidRDefault="00C12F98">
      <w:pPr>
        <w:pStyle w:val="Title1"/>
      </w:pPr>
    </w:p>
    <w:p w:rsidR="00C12F98" w:rsidRDefault="00C12F98">
      <w:pPr>
        <w:pStyle w:val="Title1"/>
      </w:pPr>
    </w:p>
    <w:p w:rsidR="00C12F98" w:rsidRDefault="0002410D">
      <w:pPr>
        <w:pStyle w:val="Title1"/>
      </w:pPr>
      <w:r>
        <w:t>SITE REG</w:t>
      </w:r>
      <w:r w:rsidR="008153A5">
        <w:t>RA</w:t>
      </w:r>
      <w:r>
        <w:t>DING</w:t>
      </w:r>
    </w:p>
    <w:p w:rsidR="00C12F98" w:rsidRDefault="00C12F98">
      <w:pPr>
        <w:pStyle w:val="Title1"/>
      </w:pPr>
    </w:p>
    <w:p w:rsidR="00C12F98" w:rsidRDefault="00C12F98">
      <w:pPr>
        <w:pStyle w:val="Title1"/>
      </w:pPr>
      <w:r>
        <w:t>D6</w:t>
      </w:r>
    </w:p>
    <w:p w:rsidR="00C12F98" w:rsidRDefault="00C12F98">
      <w:pPr>
        <w:pStyle w:val="Title1"/>
      </w:pPr>
    </w:p>
    <w:p w:rsidR="00C12F98" w:rsidRDefault="00C12F98">
      <w:pPr>
        <w:pStyle w:val="Title1"/>
      </w:pPr>
    </w:p>
    <w:p w:rsidR="00C12F98" w:rsidRDefault="0002410D">
      <w:pPr>
        <w:pStyle w:val="Title1"/>
        <w:rPr>
          <w:b/>
        </w:rPr>
      </w:pPr>
      <w:r>
        <w:rPr>
          <w:b/>
        </w:rPr>
        <w:t>DESIGN GUIDELINES</w:t>
      </w:r>
    </w:p>
    <w:p w:rsidR="00C12F98" w:rsidRDefault="00C12F98">
      <w:pPr>
        <w:tabs>
          <w:tab w:val="right" w:pos="9746"/>
        </w:tabs>
        <w:rPr>
          <w:sz w:val="60"/>
        </w:rPr>
      </w:pPr>
    </w:p>
    <w:p w:rsidR="00C12F98" w:rsidRDefault="00C12F98">
      <w:pPr>
        <w:tabs>
          <w:tab w:val="right" w:pos="9746"/>
        </w:tabs>
        <w:rPr>
          <w:sz w:val="60"/>
        </w:rPr>
        <w:sectPr w:rsidR="00C12F98">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pgMar w:top="720" w:right="1080" w:bottom="720" w:left="1080" w:header="706" w:footer="706" w:gutter="0"/>
          <w:pgNumType w:start="1"/>
          <w:cols w:space="720"/>
          <w:noEndnote/>
          <w:titlePg/>
        </w:sectPr>
      </w:pPr>
    </w:p>
    <w:p w:rsidR="00E95005" w:rsidRDefault="00E95005" w:rsidP="00E95005">
      <w:pPr>
        <w:pStyle w:val="TOC1"/>
        <w:jc w:val="center"/>
      </w:pPr>
      <w:r>
        <w:lastRenderedPageBreak/>
        <w:t>TABLE OF CONTENTS</w:t>
      </w:r>
    </w:p>
    <w:p w:rsidR="00E95005" w:rsidRDefault="00E95005" w:rsidP="00E95005">
      <w:pPr>
        <w:tabs>
          <w:tab w:val="center" w:pos="4873"/>
          <w:tab w:val="right" w:pos="9746"/>
        </w:tabs>
        <w:rPr>
          <w:b/>
        </w:rPr>
      </w:pPr>
    </w:p>
    <w:p w:rsidR="00E95005" w:rsidRDefault="00E95005" w:rsidP="00E95005">
      <w:pPr>
        <w:tabs>
          <w:tab w:val="center" w:pos="4873"/>
          <w:tab w:val="right" w:pos="9746"/>
        </w:tabs>
        <w:rPr>
          <w:b/>
        </w:rPr>
      </w:pPr>
      <w:r>
        <w:rPr>
          <w:b/>
        </w:rPr>
        <w:t>CLAUSE</w:t>
      </w:r>
      <w:r>
        <w:rPr>
          <w:b/>
        </w:rPr>
        <w:tab/>
        <w:t>CONTENTS</w:t>
      </w:r>
      <w:r>
        <w:rPr>
          <w:b/>
        </w:rPr>
        <w:tab/>
        <w:t>PAGE</w:t>
      </w:r>
    </w:p>
    <w:p w:rsidR="00E95005" w:rsidRDefault="00E95005"/>
    <w:p w:rsidR="00AD66C8" w:rsidRDefault="00E95005">
      <w:pPr>
        <w:pStyle w:val="TOC1"/>
        <w:rPr>
          <w:ins w:id="11" w:author="Scott McDonald" w:date="2017-07-25T14:46:00Z"/>
          <w:rFonts w:asciiTheme="minorHAnsi" w:eastAsiaTheme="minorEastAsia" w:hAnsiTheme="minorHAnsi" w:cstheme="minorBidi"/>
          <w:b w:val="0"/>
          <w:noProof/>
          <w:sz w:val="22"/>
          <w:szCs w:val="22"/>
          <w:lang w:eastAsia="en-AU"/>
        </w:rPr>
      </w:pPr>
      <w:r>
        <w:fldChar w:fldCharType="begin"/>
      </w:r>
      <w:r>
        <w:instrText xml:space="preserve"> TOC \o "1-</w:instrText>
      </w:r>
      <w:r w:rsidR="006B5999">
        <w:instrText>1</w:instrText>
      </w:r>
      <w:r>
        <w:instrText>" \</w:instrText>
      </w:r>
      <w:r w:rsidR="006B5999">
        <w:instrText>t "Heading 2,2"</w:instrText>
      </w:r>
      <w:r>
        <w:instrText xml:space="preserve"> </w:instrText>
      </w:r>
      <w:r>
        <w:fldChar w:fldCharType="separate"/>
      </w:r>
      <w:ins w:id="12" w:author="Scott McDonald" w:date="2017-07-25T14:46:00Z">
        <w:r w:rsidR="00AD66C8">
          <w:rPr>
            <w:noProof/>
          </w:rPr>
          <w:t>GENERAL</w:t>
        </w:r>
        <w:r w:rsidR="00AD66C8">
          <w:rPr>
            <w:noProof/>
          </w:rPr>
          <w:tab/>
        </w:r>
        <w:r w:rsidR="00AD66C8">
          <w:rPr>
            <w:noProof/>
          </w:rPr>
          <w:fldChar w:fldCharType="begin"/>
        </w:r>
        <w:r w:rsidR="00AD66C8">
          <w:rPr>
            <w:noProof/>
          </w:rPr>
          <w:instrText xml:space="preserve"> PAGEREF _Toc488757337 \h </w:instrText>
        </w:r>
      </w:ins>
      <w:r w:rsidR="00AD66C8">
        <w:rPr>
          <w:noProof/>
        </w:rPr>
      </w:r>
      <w:r w:rsidR="00AD66C8">
        <w:rPr>
          <w:noProof/>
        </w:rPr>
        <w:fldChar w:fldCharType="separate"/>
      </w:r>
      <w:ins w:id="13" w:author="Scott McDonald" w:date="2017-07-25T14:46:00Z">
        <w:r w:rsidR="00AD66C8">
          <w:rPr>
            <w:noProof/>
          </w:rPr>
          <w:t>2</w:t>
        </w:r>
        <w:r w:rsidR="00AD66C8">
          <w:rPr>
            <w:noProof/>
          </w:rPr>
          <w:fldChar w:fldCharType="end"/>
        </w:r>
      </w:ins>
    </w:p>
    <w:p w:rsidR="00AD66C8" w:rsidRDefault="00AD66C8">
      <w:pPr>
        <w:pStyle w:val="TOC2"/>
        <w:rPr>
          <w:ins w:id="14" w:author="Scott McDonald" w:date="2017-07-25T14:46:00Z"/>
          <w:rFonts w:asciiTheme="minorHAnsi" w:eastAsiaTheme="minorEastAsia" w:hAnsiTheme="minorHAnsi" w:cstheme="minorBidi"/>
          <w:noProof/>
          <w:sz w:val="22"/>
          <w:szCs w:val="22"/>
          <w:lang w:eastAsia="en-AU"/>
        </w:rPr>
      </w:pPr>
      <w:ins w:id="15" w:author="Scott McDonald" w:date="2017-07-25T14:46:00Z">
        <w:r w:rsidRPr="00FE2F4E">
          <w:rPr>
            <w:rFonts w:cs="Arial"/>
            <w:noProof/>
          </w:rPr>
          <w:t>D06.01.</w:t>
        </w:r>
        <w:r>
          <w:rPr>
            <w:rFonts w:asciiTheme="minorHAnsi" w:eastAsiaTheme="minorEastAsia" w:hAnsiTheme="minorHAnsi" w:cstheme="minorBidi"/>
            <w:noProof/>
            <w:sz w:val="22"/>
            <w:szCs w:val="22"/>
            <w:lang w:eastAsia="en-AU"/>
          </w:rPr>
          <w:tab/>
        </w:r>
        <w:r>
          <w:rPr>
            <w:noProof/>
          </w:rPr>
          <w:t>SCOPE</w:t>
        </w:r>
        <w:r>
          <w:rPr>
            <w:noProof/>
          </w:rPr>
          <w:tab/>
        </w:r>
        <w:r>
          <w:rPr>
            <w:noProof/>
          </w:rPr>
          <w:fldChar w:fldCharType="begin"/>
        </w:r>
        <w:r>
          <w:rPr>
            <w:noProof/>
          </w:rPr>
          <w:instrText xml:space="preserve"> PAGEREF _Toc488757338 \h </w:instrText>
        </w:r>
      </w:ins>
      <w:r>
        <w:rPr>
          <w:noProof/>
        </w:rPr>
      </w:r>
      <w:r>
        <w:rPr>
          <w:noProof/>
        </w:rPr>
        <w:fldChar w:fldCharType="separate"/>
      </w:r>
      <w:ins w:id="16" w:author="Scott McDonald" w:date="2017-07-25T14:46:00Z">
        <w:r>
          <w:rPr>
            <w:noProof/>
          </w:rPr>
          <w:t>2</w:t>
        </w:r>
        <w:r>
          <w:rPr>
            <w:noProof/>
          </w:rPr>
          <w:fldChar w:fldCharType="end"/>
        </w:r>
      </w:ins>
    </w:p>
    <w:p w:rsidR="00AD66C8" w:rsidRDefault="00AD66C8">
      <w:pPr>
        <w:pStyle w:val="TOC2"/>
        <w:rPr>
          <w:ins w:id="17" w:author="Scott McDonald" w:date="2017-07-25T14:46:00Z"/>
          <w:rFonts w:asciiTheme="minorHAnsi" w:eastAsiaTheme="minorEastAsia" w:hAnsiTheme="minorHAnsi" w:cstheme="minorBidi"/>
          <w:noProof/>
          <w:sz w:val="22"/>
          <w:szCs w:val="22"/>
          <w:lang w:eastAsia="en-AU"/>
        </w:rPr>
      </w:pPr>
      <w:ins w:id="18" w:author="Scott McDonald" w:date="2017-07-25T14:46:00Z">
        <w:r w:rsidRPr="00FE2F4E">
          <w:rPr>
            <w:rFonts w:cs="Arial"/>
            <w:noProof/>
          </w:rPr>
          <w:t>D06.02.</w:t>
        </w:r>
        <w:r>
          <w:rPr>
            <w:rFonts w:asciiTheme="minorHAnsi" w:eastAsiaTheme="minorEastAsia" w:hAnsiTheme="minorHAnsi" w:cstheme="minorBidi"/>
            <w:noProof/>
            <w:sz w:val="22"/>
            <w:szCs w:val="22"/>
            <w:lang w:eastAsia="en-AU"/>
          </w:rPr>
          <w:tab/>
        </w:r>
        <w:r>
          <w:rPr>
            <w:noProof/>
          </w:rPr>
          <w:t>OBJECTIVES</w:t>
        </w:r>
        <w:r>
          <w:rPr>
            <w:noProof/>
          </w:rPr>
          <w:tab/>
        </w:r>
        <w:r>
          <w:rPr>
            <w:noProof/>
          </w:rPr>
          <w:fldChar w:fldCharType="begin"/>
        </w:r>
        <w:r>
          <w:rPr>
            <w:noProof/>
          </w:rPr>
          <w:instrText xml:space="preserve"> PAGEREF _Toc488757339 \h </w:instrText>
        </w:r>
      </w:ins>
      <w:r>
        <w:rPr>
          <w:noProof/>
        </w:rPr>
      </w:r>
      <w:r>
        <w:rPr>
          <w:noProof/>
        </w:rPr>
        <w:fldChar w:fldCharType="separate"/>
      </w:r>
      <w:ins w:id="19" w:author="Scott McDonald" w:date="2017-07-25T14:46:00Z">
        <w:r>
          <w:rPr>
            <w:noProof/>
          </w:rPr>
          <w:t>2</w:t>
        </w:r>
        <w:r>
          <w:rPr>
            <w:noProof/>
          </w:rPr>
          <w:fldChar w:fldCharType="end"/>
        </w:r>
      </w:ins>
    </w:p>
    <w:p w:rsidR="00AD66C8" w:rsidRDefault="00AD66C8">
      <w:pPr>
        <w:pStyle w:val="TOC2"/>
        <w:rPr>
          <w:ins w:id="20" w:author="Scott McDonald" w:date="2017-07-25T14:46:00Z"/>
          <w:rFonts w:asciiTheme="minorHAnsi" w:eastAsiaTheme="minorEastAsia" w:hAnsiTheme="minorHAnsi" w:cstheme="minorBidi"/>
          <w:noProof/>
          <w:sz w:val="22"/>
          <w:szCs w:val="22"/>
          <w:lang w:eastAsia="en-AU"/>
        </w:rPr>
      </w:pPr>
      <w:ins w:id="21" w:author="Scott McDonald" w:date="2017-07-25T14:46:00Z">
        <w:r w:rsidRPr="00FE2F4E">
          <w:rPr>
            <w:rFonts w:cs="Arial"/>
            <w:noProof/>
          </w:rPr>
          <w:t>D06.03.</w:t>
        </w:r>
        <w:r>
          <w:rPr>
            <w:rFonts w:asciiTheme="minorHAnsi" w:eastAsiaTheme="minorEastAsia" w:hAnsiTheme="minorHAnsi" w:cstheme="minorBidi"/>
            <w:noProof/>
            <w:sz w:val="22"/>
            <w:szCs w:val="22"/>
            <w:lang w:eastAsia="en-AU"/>
          </w:rPr>
          <w:tab/>
        </w:r>
        <w:r>
          <w:rPr>
            <w:noProof/>
          </w:rPr>
          <w:t>REFERENCE AND SOURCE DOCUMENTS</w:t>
        </w:r>
        <w:r>
          <w:rPr>
            <w:noProof/>
          </w:rPr>
          <w:tab/>
        </w:r>
        <w:r>
          <w:rPr>
            <w:noProof/>
          </w:rPr>
          <w:fldChar w:fldCharType="begin"/>
        </w:r>
        <w:r>
          <w:rPr>
            <w:noProof/>
          </w:rPr>
          <w:instrText xml:space="preserve"> PAGEREF _Toc488757340 \h </w:instrText>
        </w:r>
      </w:ins>
      <w:r>
        <w:rPr>
          <w:noProof/>
        </w:rPr>
      </w:r>
      <w:r>
        <w:rPr>
          <w:noProof/>
        </w:rPr>
        <w:fldChar w:fldCharType="separate"/>
      </w:r>
      <w:ins w:id="22" w:author="Scott McDonald" w:date="2017-07-25T14:46:00Z">
        <w:r>
          <w:rPr>
            <w:noProof/>
          </w:rPr>
          <w:t>2</w:t>
        </w:r>
        <w:r>
          <w:rPr>
            <w:noProof/>
          </w:rPr>
          <w:fldChar w:fldCharType="end"/>
        </w:r>
      </w:ins>
    </w:p>
    <w:p w:rsidR="00AD66C8" w:rsidRDefault="00AD66C8">
      <w:pPr>
        <w:pStyle w:val="TOC2"/>
        <w:rPr>
          <w:ins w:id="23" w:author="Scott McDonald" w:date="2017-07-25T14:46:00Z"/>
          <w:rFonts w:asciiTheme="minorHAnsi" w:eastAsiaTheme="minorEastAsia" w:hAnsiTheme="minorHAnsi" w:cstheme="minorBidi"/>
          <w:noProof/>
          <w:sz w:val="22"/>
          <w:szCs w:val="22"/>
          <w:lang w:eastAsia="en-AU"/>
        </w:rPr>
      </w:pPr>
      <w:ins w:id="24" w:author="Scott McDonald" w:date="2017-07-25T14:46:00Z">
        <w:r w:rsidRPr="00FE2F4E">
          <w:rPr>
            <w:rFonts w:cs="Arial"/>
            <w:noProof/>
          </w:rPr>
          <w:t>D06.04.</w:t>
        </w:r>
        <w:r>
          <w:rPr>
            <w:rFonts w:asciiTheme="minorHAnsi" w:eastAsiaTheme="minorEastAsia" w:hAnsiTheme="minorHAnsi" w:cstheme="minorBidi"/>
            <w:noProof/>
            <w:sz w:val="22"/>
            <w:szCs w:val="22"/>
            <w:lang w:eastAsia="en-AU"/>
          </w:rPr>
          <w:tab/>
        </w:r>
        <w:r>
          <w:rPr>
            <w:noProof/>
          </w:rPr>
          <w:t>SITE REGRADING CONCEPT</w:t>
        </w:r>
        <w:r>
          <w:rPr>
            <w:noProof/>
          </w:rPr>
          <w:tab/>
        </w:r>
        <w:r>
          <w:rPr>
            <w:noProof/>
          </w:rPr>
          <w:fldChar w:fldCharType="begin"/>
        </w:r>
        <w:r>
          <w:rPr>
            <w:noProof/>
          </w:rPr>
          <w:instrText xml:space="preserve"> PAGEREF _Toc488757341 \h </w:instrText>
        </w:r>
      </w:ins>
      <w:r>
        <w:rPr>
          <w:noProof/>
        </w:rPr>
      </w:r>
      <w:r>
        <w:rPr>
          <w:noProof/>
        </w:rPr>
        <w:fldChar w:fldCharType="separate"/>
      </w:r>
      <w:ins w:id="25" w:author="Scott McDonald" w:date="2017-07-25T14:46:00Z">
        <w:r>
          <w:rPr>
            <w:noProof/>
          </w:rPr>
          <w:t>4</w:t>
        </w:r>
        <w:r>
          <w:rPr>
            <w:noProof/>
          </w:rPr>
          <w:fldChar w:fldCharType="end"/>
        </w:r>
      </w:ins>
    </w:p>
    <w:p w:rsidR="00AD66C8" w:rsidRDefault="00AD66C8">
      <w:pPr>
        <w:pStyle w:val="TOC2"/>
        <w:rPr>
          <w:ins w:id="26" w:author="Scott McDonald" w:date="2017-07-25T14:46:00Z"/>
          <w:rFonts w:asciiTheme="minorHAnsi" w:eastAsiaTheme="minorEastAsia" w:hAnsiTheme="minorHAnsi" w:cstheme="minorBidi"/>
          <w:noProof/>
          <w:sz w:val="22"/>
          <w:szCs w:val="22"/>
          <w:lang w:eastAsia="en-AU"/>
        </w:rPr>
      </w:pPr>
      <w:ins w:id="27" w:author="Scott McDonald" w:date="2017-07-25T14:46:00Z">
        <w:r w:rsidRPr="00FE2F4E">
          <w:rPr>
            <w:rFonts w:cs="Arial"/>
            <w:noProof/>
          </w:rPr>
          <w:t>D06.05.</w:t>
        </w:r>
        <w:r>
          <w:rPr>
            <w:rFonts w:asciiTheme="minorHAnsi" w:eastAsiaTheme="minorEastAsia" w:hAnsiTheme="minorHAnsi" w:cstheme="minorBidi"/>
            <w:noProof/>
            <w:sz w:val="22"/>
            <w:szCs w:val="22"/>
            <w:lang w:eastAsia="en-AU"/>
          </w:rPr>
          <w:tab/>
        </w:r>
        <w:r>
          <w:rPr>
            <w:noProof/>
          </w:rPr>
          <w:t>SPECIAL TREATMENT OF PARTICULAR AREAS</w:t>
        </w:r>
        <w:r>
          <w:rPr>
            <w:noProof/>
          </w:rPr>
          <w:tab/>
        </w:r>
        <w:r>
          <w:rPr>
            <w:noProof/>
          </w:rPr>
          <w:fldChar w:fldCharType="begin"/>
        </w:r>
        <w:r>
          <w:rPr>
            <w:noProof/>
          </w:rPr>
          <w:instrText xml:space="preserve"> PAGEREF _Toc488757342 \h </w:instrText>
        </w:r>
      </w:ins>
      <w:r>
        <w:rPr>
          <w:noProof/>
        </w:rPr>
      </w:r>
      <w:r>
        <w:rPr>
          <w:noProof/>
        </w:rPr>
        <w:fldChar w:fldCharType="separate"/>
      </w:r>
      <w:ins w:id="28" w:author="Scott McDonald" w:date="2017-07-25T14:46:00Z">
        <w:r>
          <w:rPr>
            <w:noProof/>
          </w:rPr>
          <w:t>4</w:t>
        </w:r>
        <w:r>
          <w:rPr>
            <w:noProof/>
          </w:rPr>
          <w:fldChar w:fldCharType="end"/>
        </w:r>
      </w:ins>
    </w:p>
    <w:p w:rsidR="00AD66C8" w:rsidRDefault="00AD66C8">
      <w:pPr>
        <w:pStyle w:val="TOC2"/>
        <w:rPr>
          <w:ins w:id="29" w:author="Scott McDonald" w:date="2017-07-25T14:46:00Z"/>
          <w:rFonts w:asciiTheme="minorHAnsi" w:eastAsiaTheme="minorEastAsia" w:hAnsiTheme="minorHAnsi" w:cstheme="minorBidi"/>
          <w:noProof/>
          <w:sz w:val="22"/>
          <w:szCs w:val="22"/>
          <w:lang w:eastAsia="en-AU"/>
        </w:rPr>
      </w:pPr>
      <w:ins w:id="30" w:author="Scott McDonald" w:date="2017-07-25T14:46:00Z">
        <w:r w:rsidRPr="00FE2F4E">
          <w:rPr>
            <w:rFonts w:cs="Arial"/>
            <w:noProof/>
          </w:rPr>
          <w:t>D06.06.</w:t>
        </w:r>
        <w:r>
          <w:rPr>
            <w:rFonts w:asciiTheme="minorHAnsi" w:eastAsiaTheme="minorEastAsia" w:hAnsiTheme="minorHAnsi" w:cstheme="minorBidi"/>
            <w:noProof/>
            <w:sz w:val="22"/>
            <w:szCs w:val="22"/>
            <w:lang w:eastAsia="en-AU"/>
          </w:rPr>
          <w:tab/>
        </w:r>
        <w:r>
          <w:rPr>
            <w:noProof/>
          </w:rPr>
          <w:t>GENERAL STANDARD OF LOT PREPARATION</w:t>
        </w:r>
        <w:r>
          <w:rPr>
            <w:noProof/>
          </w:rPr>
          <w:tab/>
        </w:r>
        <w:r>
          <w:rPr>
            <w:noProof/>
          </w:rPr>
          <w:fldChar w:fldCharType="begin"/>
        </w:r>
        <w:r>
          <w:rPr>
            <w:noProof/>
          </w:rPr>
          <w:instrText xml:space="preserve"> PAGEREF _Toc488757343 \h </w:instrText>
        </w:r>
      </w:ins>
      <w:r>
        <w:rPr>
          <w:noProof/>
        </w:rPr>
      </w:r>
      <w:r>
        <w:rPr>
          <w:noProof/>
        </w:rPr>
        <w:fldChar w:fldCharType="separate"/>
      </w:r>
      <w:ins w:id="31" w:author="Scott McDonald" w:date="2017-07-25T14:46:00Z">
        <w:r>
          <w:rPr>
            <w:noProof/>
          </w:rPr>
          <w:t>5</w:t>
        </w:r>
        <w:r>
          <w:rPr>
            <w:noProof/>
          </w:rPr>
          <w:fldChar w:fldCharType="end"/>
        </w:r>
      </w:ins>
    </w:p>
    <w:p w:rsidR="00AD66C8" w:rsidRDefault="00AD66C8">
      <w:pPr>
        <w:pStyle w:val="TOC2"/>
        <w:rPr>
          <w:ins w:id="32" w:author="Scott McDonald" w:date="2017-07-25T14:46:00Z"/>
          <w:rFonts w:asciiTheme="minorHAnsi" w:eastAsiaTheme="minorEastAsia" w:hAnsiTheme="minorHAnsi" w:cstheme="minorBidi"/>
          <w:noProof/>
          <w:sz w:val="22"/>
          <w:szCs w:val="22"/>
          <w:lang w:eastAsia="en-AU"/>
        </w:rPr>
      </w:pPr>
      <w:ins w:id="33" w:author="Scott McDonald" w:date="2017-07-25T14:46:00Z">
        <w:r w:rsidRPr="00FE2F4E">
          <w:rPr>
            <w:rFonts w:cs="Arial"/>
            <w:noProof/>
          </w:rPr>
          <w:t>D06.07.</w:t>
        </w:r>
        <w:r>
          <w:rPr>
            <w:rFonts w:asciiTheme="minorHAnsi" w:eastAsiaTheme="minorEastAsia" w:hAnsiTheme="minorHAnsi" w:cstheme="minorBidi"/>
            <w:noProof/>
            <w:sz w:val="22"/>
            <w:szCs w:val="22"/>
            <w:lang w:eastAsia="en-AU"/>
          </w:rPr>
          <w:tab/>
        </w:r>
        <w:r>
          <w:rPr>
            <w:noProof/>
          </w:rPr>
          <w:t>STANDARD OF FILL FOR LOTS</w:t>
        </w:r>
        <w:r>
          <w:rPr>
            <w:noProof/>
          </w:rPr>
          <w:tab/>
        </w:r>
        <w:r>
          <w:rPr>
            <w:noProof/>
          </w:rPr>
          <w:fldChar w:fldCharType="begin"/>
        </w:r>
        <w:r>
          <w:rPr>
            <w:noProof/>
          </w:rPr>
          <w:instrText xml:space="preserve"> PAGEREF _Toc488757344 \h </w:instrText>
        </w:r>
      </w:ins>
      <w:r>
        <w:rPr>
          <w:noProof/>
        </w:rPr>
      </w:r>
      <w:r>
        <w:rPr>
          <w:noProof/>
        </w:rPr>
        <w:fldChar w:fldCharType="separate"/>
      </w:r>
      <w:ins w:id="34" w:author="Scott McDonald" w:date="2017-07-25T14:46:00Z">
        <w:r>
          <w:rPr>
            <w:noProof/>
          </w:rPr>
          <w:t>5</w:t>
        </w:r>
        <w:r>
          <w:rPr>
            <w:noProof/>
          </w:rPr>
          <w:fldChar w:fldCharType="end"/>
        </w:r>
      </w:ins>
    </w:p>
    <w:p w:rsidR="00AD66C8" w:rsidRDefault="00AD66C8">
      <w:pPr>
        <w:pStyle w:val="TOC2"/>
        <w:rPr>
          <w:ins w:id="35" w:author="Scott McDonald" w:date="2017-07-25T14:46:00Z"/>
          <w:rFonts w:asciiTheme="minorHAnsi" w:eastAsiaTheme="minorEastAsia" w:hAnsiTheme="minorHAnsi" w:cstheme="minorBidi"/>
          <w:noProof/>
          <w:sz w:val="22"/>
          <w:szCs w:val="22"/>
          <w:lang w:eastAsia="en-AU"/>
        </w:rPr>
      </w:pPr>
      <w:ins w:id="36" w:author="Scott McDonald" w:date="2017-07-25T14:46:00Z">
        <w:r w:rsidRPr="00FE2F4E">
          <w:rPr>
            <w:rFonts w:cs="Arial"/>
            <w:noProof/>
          </w:rPr>
          <w:t>D06.08.</w:t>
        </w:r>
        <w:r>
          <w:rPr>
            <w:rFonts w:asciiTheme="minorHAnsi" w:eastAsiaTheme="minorEastAsia" w:hAnsiTheme="minorHAnsi" w:cstheme="minorBidi"/>
            <w:noProof/>
            <w:sz w:val="22"/>
            <w:szCs w:val="22"/>
            <w:lang w:eastAsia="en-AU"/>
          </w:rPr>
          <w:tab/>
        </w:r>
        <w:r>
          <w:rPr>
            <w:noProof/>
          </w:rPr>
          <w:t>STANDARDS</w:t>
        </w:r>
        <w:r w:rsidRPr="00FE2F4E">
          <w:rPr>
            <w:noProof/>
          </w:rPr>
          <w:t xml:space="preserve"> </w:t>
        </w:r>
        <w:r>
          <w:rPr>
            <w:noProof/>
          </w:rPr>
          <w:t>OF RETAINING WALLS</w:t>
        </w:r>
        <w:r>
          <w:rPr>
            <w:noProof/>
          </w:rPr>
          <w:tab/>
        </w:r>
        <w:r>
          <w:rPr>
            <w:noProof/>
          </w:rPr>
          <w:fldChar w:fldCharType="begin"/>
        </w:r>
        <w:r>
          <w:rPr>
            <w:noProof/>
          </w:rPr>
          <w:instrText xml:space="preserve"> PAGEREF _Toc488757345 \h </w:instrText>
        </w:r>
      </w:ins>
      <w:r>
        <w:rPr>
          <w:noProof/>
        </w:rPr>
      </w:r>
      <w:r>
        <w:rPr>
          <w:noProof/>
        </w:rPr>
        <w:fldChar w:fldCharType="separate"/>
      </w:r>
      <w:ins w:id="37" w:author="Scott McDonald" w:date="2017-07-25T14:46:00Z">
        <w:r>
          <w:rPr>
            <w:noProof/>
          </w:rPr>
          <w:t>7</w:t>
        </w:r>
        <w:r>
          <w:rPr>
            <w:noProof/>
          </w:rPr>
          <w:fldChar w:fldCharType="end"/>
        </w:r>
      </w:ins>
    </w:p>
    <w:p w:rsidR="00AD66C8" w:rsidRDefault="00AD66C8">
      <w:pPr>
        <w:pStyle w:val="TOC2"/>
        <w:rPr>
          <w:ins w:id="38" w:author="Scott McDonald" w:date="2017-07-25T14:46:00Z"/>
          <w:rFonts w:asciiTheme="minorHAnsi" w:eastAsiaTheme="minorEastAsia" w:hAnsiTheme="minorHAnsi" w:cstheme="minorBidi"/>
          <w:noProof/>
          <w:sz w:val="22"/>
          <w:szCs w:val="22"/>
          <w:lang w:eastAsia="en-AU"/>
        </w:rPr>
      </w:pPr>
      <w:ins w:id="39" w:author="Scott McDonald" w:date="2017-07-25T14:46:00Z">
        <w:r w:rsidRPr="00FE2F4E">
          <w:rPr>
            <w:rFonts w:cs="Arial"/>
            <w:noProof/>
          </w:rPr>
          <w:t>D06.09.</w:t>
        </w:r>
        <w:r>
          <w:rPr>
            <w:rFonts w:asciiTheme="minorHAnsi" w:eastAsiaTheme="minorEastAsia" w:hAnsiTheme="minorHAnsi" w:cstheme="minorBidi"/>
            <w:noProof/>
            <w:sz w:val="22"/>
            <w:szCs w:val="22"/>
            <w:lang w:eastAsia="en-AU"/>
          </w:rPr>
          <w:tab/>
        </w:r>
        <w:r>
          <w:rPr>
            <w:noProof/>
          </w:rPr>
          <w:t>BATTER SLOPES</w:t>
        </w:r>
        <w:r>
          <w:rPr>
            <w:noProof/>
          </w:rPr>
          <w:tab/>
        </w:r>
        <w:r>
          <w:rPr>
            <w:noProof/>
          </w:rPr>
          <w:fldChar w:fldCharType="begin"/>
        </w:r>
        <w:r>
          <w:rPr>
            <w:noProof/>
          </w:rPr>
          <w:instrText xml:space="preserve"> PAGEREF _Toc488757346 \h </w:instrText>
        </w:r>
      </w:ins>
      <w:r>
        <w:rPr>
          <w:noProof/>
        </w:rPr>
      </w:r>
      <w:r>
        <w:rPr>
          <w:noProof/>
        </w:rPr>
        <w:fldChar w:fldCharType="separate"/>
      </w:r>
      <w:ins w:id="40" w:author="Scott McDonald" w:date="2017-07-25T14:46:00Z">
        <w:r>
          <w:rPr>
            <w:noProof/>
          </w:rPr>
          <w:t>9</w:t>
        </w:r>
        <w:r>
          <w:rPr>
            <w:noProof/>
          </w:rPr>
          <w:fldChar w:fldCharType="end"/>
        </w:r>
      </w:ins>
    </w:p>
    <w:p w:rsidR="00AD66C8" w:rsidRDefault="00AD66C8">
      <w:pPr>
        <w:pStyle w:val="TOC2"/>
        <w:rPr>
          <w:ins w:id="41" w:author="Scott McDonald" w:date="2017-07-25T14:46:00Z"/>
          <w:rFonts w:asciiTheme="minorHAnsi" w:eastAsiaTheme="minorEastAsia" w:hAnsiTheme="minorHAnsi" w:cstheme="minorBidi"/>
          <w:noProof/>
          <w:sz w:val="22"/>
          <w:szCs w:val="22"/>
          <w:lang w:eastAsia="en-AU"/>
        </w:rPr>
      </w:pPr>
      <w:ins w:id="42" w:author="Scott McDonald" w:date="2017-07-25T14:46:00Z">
        <w:r w:rsidRPr="00FE2F4E">
          <w:rPr>
            <w:rFonts w:cs="Arial"/>
            <w:noProof/>
          </w:rPr>
          <w:t>D06.10.</w:t>
        </w:r>
        <w:r>
          <w:rPr>
            <w:rFonts w:asciiTheme="minorHAnsi" w:eastAsiaTheme="minorEastAsia" w:hAnsiTheme="minorHAnsi" w:cstheme="minorBidi"/>
            <w:noProof/>
            <w:sz w:val="22"/>
            <w:szCs w:val="22"/>
            <w:lang w:eastAsia="en-AU"/>
          </w:rPr>
          <w:tab/>
        </w:r>
        <w:r>
          <w:rPr>
            <w:noProof/>
          </w:rPr>
          <w:t>CARTAGE OF SOIL</w:t>
        </w:r>
        <w:r>
          <w:rPr>
            <w:noProof/>
          </w:rPr>
          <w:tab/>
        </w:r>
        <w:r>
          <w:rPr>
            <w:noProof/>
          </w:rPr>
          <w:fldChar w:fldCharType="begin"/>
        </w:r>
        <w:r>
          <w:rPr>
            <w:noProof/>
          </w:rPr>
          <w:instrText xml:space="preserve"> PAGEREF _Toc488757347 \h </w:instrText>
        </w:r>
      </w:ins>
      <w:r>
        <w:rPr>
          <w:noProof/>
        </w:rPr>
      </w:r>
      <w:r>
        <w:rPr>
          <w:noProof/>
        </w:rPr>
        <w:fldChar w:fldCharType="separate"/>
      </w:r>
      <w:ins w:id="43" w:author="Scott McDonald" w:date="2017-07-25T14:46:00Z">
        <w:r>
          <w:rPr>
            <w:noProof/>
          </w:rPr>
          <w:t>10</w:t>
        </w:r>
        <w:r>
          <w:rPr>
            <w:noProof/>
          </w:rPr>
          <w:fldChar w:fldCharType="end"/>
        </w:r>
      </w:ins>
    </w:p>
    <w:p w:rsidR="00AD66C8" w:rsidRDefault="00AD66C8">
      <w:pPr>
        <w:pStyle w:val="TOC2"/>
        <w:rPr>
          <w:ins w:id="44" w:author="Scott McDonald" w:date="2017-07-25T14:46:00Z"/>
          <w:rFonts w:asciiTheme="minorHAnsi" w:eastAsiaTheme="minorEastAsia" w:hAnsiTheme="minorHAnsi" w:cstheme="minorBidi"/>
          <w:noProof/>
          <w:sz w:val="22"/>
          <w:szCs w:val="22"/>
          <w:lang w:eastAsia="en-AU"/>
        </w:rPr>
      </w:pPr>
      <w:ins w:id="45" w:author="Scott McDonald" w:date="2017-07-25T14:46:00Z">
        <w:r w:rsidRPr="00FE2F4E">
          <w:rPr>
            <w:rFonts w:cs="Arial"/>
            <w:noProof/>
          </w:rPr>
          <w:t>D06.11.</w:t>
        </w:r>
        <w:r>
          <w:rPr>
            <w:rFonts w:asciiTheme="minorHAnsi" w:eastAsiaTheme="minorEastAsia" w:hAnsiTheme="minorHAnsi" w:cstheme="minorBidi"/>
            <w:noProof/>
            <w:sz w:val="22"/>
            <w:szCs w:val="22"/>
            <w:lang w:eastAsia="en-AU"/>
          </w:rPr>
          <w:tab/>
        </w:r>
        <w:r>
          <w:rPr>
            <w:noProof/>
          </w:rPr>
          <w:t>CONCURRENCE WITH THE ENVIRONMENT PROTECTION AGENCY</w:t>
        </w:r>
        <w:r>
          <w:rPr>
            <w:noProof/>
          </w:rPr>
          <w:tab/>
        </w:r>
        <w:r>
          <w:rPr>
            <w:noProof/>
          </w:rPr>
          <w:fldChar w:fldCharType="begin"/>
        </w:r>
        <w:r>
          <w:rPr>
            <w:noProof/>
          </w:rPr>
          <w:instrText xml:space="preserve"> PAGEREF _Toc488757348 \h </w:instrText>
        </w:r>
      </w:ins>
      <w:r>
        <w:rPr>
          <w:noProof/>
        </w:rPr>
      </w:r>
      <w:r>
        <w:rPr>
          <w:noProof/>
        </w:rPr>
        <w:fldChar w:fldCharType="separate"/>
      </w:r>
      <w:ins w:id="46" w:author="Scott McDonald" w:date="2017-07-25T14:46:00Z">
        <w:r>
          <w:rPr>
            <w:noProof/>
          </w:rPr>
          <w:t>10</w:t>
        </w:r>
        <w:r>
          <w:rPr>
            <w:noProof/>
          </w:rPr>
          <w:fldChar w:fldCharType="end"/>
        </w:r>
      </w:ins>
    </w:p>
    <w:p w:rsidR="00AD66C8" w:rsidRDefault="00AD66C8">
      <w:pPr>
        <w:pStyle w:val="TOC2"/>
        <w:rPr>
          <w:ins w:id="47" w:author="Scott McDonald" w:date="2017-07-25T14:46:00Z"/>
          <w:rFonts w:asciiTheme="minorHAnsi" w:eastAsiaTheme="minorEastAsia" w:hAnsiTheme="minorHAnsi" w:cstheme="minorBidi"/>
          <w:noProof/>
          <w:sz w:val="22"/>
          <w:szCs w:val="22"/>
          <w:lang w:eastAsia="en-AU"/>
        </w:rPr>
      </w:pPr>
      <w:ins w:id="48" w:author="Scott McDonald" w:date="2017-07-25T14:46:00Z">
        <w:r w:rsidRPr="00FE2F4E">
          <w:rPr>
            <w:rFonts w:cs="Arial"/>
            <w:noProof/>
          </w:rPr>
          <w:t>D06.12.</w:t>
        </w:r>
        <w:r>
          <w:rPr>
            <w:rFonts w:asciiTheme="minorHAnsi" w:eastAsiaTheme="minorEastAsia" w:hAnsiTheme="minorHAnsi" w:cstheme="minorBidi"/>
            <w:noProof/>
            <w:sz w:val="22"/>
            <w:szCs w:val="22"/>
            <w:lang w:eastAsia="en-AU"/>
          </w:rPr>
          <w:tab/>
        </w:r>
        <w:r>
          <w:rPr>
            <w:noProof/>
          </w:rPr>
          <w:t>PERMIT TO ENTER TO DISCHARGE STORMWATER/CONSTRUCT</w:t>
        </w:r>
        <w:r>
          <w:rPr>
            <w:noProof/>
          </w:rPr>
          <w:tab/>
        </w:r>
        <w:r>
          <w:rPr>
            <w:noProof/>
          </w:rPr>
          <w:fldChar w:fldCharType="begin"/>
        </w:r>
        <w:r>
          <w:rPr>
            <w:noProof/>
          </w:rPr>
          <w:instrText xml:space="preserve"> PAGEREF _Toc488757349 \h </w:instrText>
        </w:r>
      </w:ins>
      <w:r>
        <w:rPr>
          <w:noProof/>
        </w:rPr>
      </w:r>
      <w:r>
        <w:rPr>
          <w:noProof/>
        </w:rPr>
        <w:fldChar w:fldCharType="separate"/>
      </w:r>
      <w:ins w:id="49" w:author="Scott McDonald" w:date="2017-07-25T14:46:00Z">
        <w:r>
          <w:rPr>
            <w:noProof/>
          </w:rPr>
          <w:t>10</w:t>
        </w:r>
        <w:r>
          <w:rPr>
            <w:noProof/>
          </w:rPr>
          <w:fldChar w:fldCharType="end"/>
        </w:r>
      </w:ins>
    </w:p>
    <w:p w:rsidR="00AD66C8" w:rsidRDefault="00AD66C8">
      <w:pPr>
        <w:pStyle w:val="TOC2"/>
        <w:rPr>
          <w:ins w:id="50" w:author="Scott McDonald" w:date="2017-07-25T14:46:00Z"/>
          <w:rFonts w:asciiTheme="minorHAnsi" w:eastAsiaTheme="minorEastAsia" w:hAnsiTheme="minorHAnsi" w:cstheme="minorBidi"/>
          <w:noProof/>
          <w:sz w:val="22"/>
          <w:szCs w:val="22"/>
          <w:lang w:eastAsia="en-AU"/>
        </w:rPr>
      </w:pPr>
      <w:ins w:id="51" w:author="Scott McDonald" w:date="2017-07-25T14:46:00Z">
        <w:r w:rsidRPr="00FE2F4E">
          <w:rPr>
            <w:rFonts w:cs="Arial"/>
            <w:noProof/>
          </w:rPr>
          <w:t>D06.13.</w:t>
        </w:r>
        <w:r>
          <w:rPr>
            <w:rFonts w:asciiTheme="minorHAnsi" w:eastAsiaTheme="minorEastAsia" w:hAnsiTheme="minorHAnsi" w:cstheme="minorBidi"/>
            <w:noProof/>
            <w:sz w:val="22"/>
            <w:szCs w:val="22"/>
            <w:lang w:eastAsia="en-AU"/>
          </w:rPr>
          <w:tab/>
        </w:r>
        <w:r>
          <w:rPr>
            <w:noProof/>
          </w:rPr>
          <w:t>AS CONSTRUCTED PLANS</w:t>
        </w:r>
        <w:r>
          <w:rPr>
            <w:noProof/>
          </w:rPr>
          <w:tab/>
        </w:r>
        <w:r>
          <w:rPr>
            <w:noProof/>
          </w:rPr>
          <w:fldChar w:fldCharType="begin"/>
        </w:r>
        <w:r>
          <w:rPr>
            <w:noProof/>
          </w:rPr>
          <w:instrText xml:space="preserve"> PAGEREF _Toc488757350 \h </w:instrText>
        </w:r>
      </w:ins>
      <w:r>
        <w:rPr>
          <w:noProof/>
        </w:rPr>
      </w:r>
      <w:r>
        <w:rPr>
          <w:noProof/>
        </w:rPr>
        <w:fldChar w:fldCharType="separate"/>
      </w:r>
      <w:ins w:id="52" w:author="Scott McDonald" w:date="2017-07-25T14:46:00Z">
        <w:r>
          <w:rPr>
            <w:noProof/>
          </w:rPr>
          <w:t>10</w:t>
        </w:r>
        <w:r>
          <w:rPr>
            <w:noProof/>
          </w:rPr>
          <w:fldChar w:fldCharType="end"/>
        </w:r>
      </w:ins>
    </w:p>
    <w:p w:rsidR="006B5999" w:rsidDel="00AD66C8" w:rsidRDefault="006B5999">
      <w:pPr>
        <w:pStyle w:val="TOC1"/>
        <w:rPr>
          <w:del w:id="53" w:author="Scott McDonald" w:date="2017-07-25T14:44:00Z"/>
          <w:rFonts w:asciiTheme="minorHAnsi" w:eastAsiaTheme="minorEastAsia" w:hAnsiTheme="minorHAnsi" w:cstheme="minorBidi"/>
          <w:b w:val="0"/>
          <w:noProof/>
          <w:sz w:val="22"/>
          <w:szCs w:val="22"/>
          <w:lang w:eastAsia="en-AU"/>
        </w:rPr>
      </w:pPr>
      <w:del w:id="54" w:author="Scott McDonald" w:date="2017-07-25T14:44:00Z">
        <w:r w:rsidDel="00AD66C8">
          <w:rPr>
            <w:noProof/>
          </w:rPr>
          <w:delText>GENERAL</w:delText>
        </w:r>
        <w:r w:rsidDel="00AD66C8">
          <w:rPr>
            <w:noProof/>
          </w:rPr>
          <w:tab/>
          <w:delText>2</w:delText>
        </w:r>
      </w:del>
    </w:p>
    <w:p w:rsidR="006B5999" w:rsidDel="00AD66C8" w:rsidRDefault="006B5999">
      <w:pPr>
        <w:pStyle w:val="TOC2"/>
        <w:rPr>
          <w:del w:id="55" w:author="Scott McDonald" w:date="2017-07-25T14:44:00Z"/>
          <w:rFonts w:asciiTheme="minorHAnsi" w:eastAsiaTheme="minorEastAsia" w:hAnsiTheme="minorHAnsi" w:cstheme="minorBidi"/>
          <w:noProof/>
          <w:sz w:val="22"/>
          <w:szCs w:val="22"/>
          <w:lang w:eastAsia="en-AU"/>
        </w:rPr>
      </w:pPr>
      <w:del w:id="56" w:author="Scott McDonald" w:date="2017-07-25T14:44:00Z">
        <w:r w:rsidRPr="009F6BC7" w:rsidDel="00AD66C8">
          <w:rPr>
            <w:rFonts w:cs="Arial"/>
            <w:noProof/>
          </w:rPr>
          <w:delText>D06.01.</w:delText>
        </w:r>
        <w:r w:rsidDel="00AD66C8">
          <w:rPr>
            <w:rFonts w:asciiTheme="minorHAnsi" w:eastAsiaTheme="minorEastAsia" w:hAnsiTheme="minorHAnsi" w:cstheme="minorBidi"/>
            <w:noProof/>
            <w:sz w:val="22"/>
            <w:szCs w:val="22"/>
            <w:lang w:eastAsia="en-AU"/>
          </w:rPr>
          <w:tab/>
        </w:r>
        <w:r w:rsidDel="00AD66C8">
          <w:rPr>
            <w:noProof/>
          </w:rPr>
          <w:delText>SCOPE</w:delText>
        </w:r>
        <w:r w:rsidDel="00AD66C8">
          <w:rPr>
            <w:noProof/>
          </w:rPr>
          <w:tab/>
          <w:delText>2</w:delText>
        </w:r>
      </w:del>
    </w:p>
    <w:p w:rsidR="006B5999" w:rsidDel="00AD66C8" w:rsidRDefault="006B5999">
      <w:pPr>
        <w:pStyle w:val="TOC2"/>
        <w:rPr>
          <w:del w:id="57" w:author="Scott McDonald" w:date="2017-07-25T14:44:00Z"/>
          <w:rFonts w:asciiTheme="minorHAnsi" w:eastAsiaTheme="minorEastAsia" w:hAnsiTheme="minorHAnsi" w:cstheme="minorBidi"/>
          <w:noProof/>
          <w:sz w:val="22"/>
          <w:szCs w:val="22"/>
          <w:lang w:eastAsia="en-AU"/>
        </w:rPr>
      </w:pPr>
      <w:del w:id="58" w:author="Scott McDonald" w:date="2017-07-25T14:44:00Z">
        <w:r w:rsidRPr="009F6BC7" w:rsidDel="00AD66C8">
          <w:rPr>
            <w:rFonts w:cs="Arial"/>
            <w:noProof/>
          </w:rPr>
          <w:delText>D06.02.</w:delText>
        </w:r>
        <w:r w:rsidDel="00AD66C8">
          <w:rPr>
            <w:rFonts w:asciiTheme="minorHAnsi" w:eastAsiaTheme="minorEastAsia" w:hAnsiTheme="minorHAnsi" w:cstheme="minorBidi"/>
            <w:noProof/>
            <w:sz w:val="22"/>
            <w:szCs w:val="22"/>
            <w:lang w:eastAsia="en-AU"/>
          </w:rPr>
          <w:tab/>
        </w:r>
        <w:r w:rsidDel="00AD66C8">
          <w:rPr>
            <w:noProof/>
          </w:rPr>
          <w:delText>OBJECTIVES</w:delText>
        </w:r>
        <w:r w:rsidDel="00AD66C8">
          <w:rPr>
            <w:noProof/>
          </w:rPr>
          <w:tab/>
          <w:delText>2</w:delText>
        </w:r>
      </w:del>
    </w:p>
    <w:p w:rsidR="006B5999" w:rsidDel="00AD66C8" w:rsidRDefault="006B5999">
      <w:pPr>
        <w:pStyle w:val="TOC2"/>
        <w:rPr>
          <w:del w:id="59" w:author="Scott McDonald" w:date="2017-07-25T14:44:00Z"/>
          <w:rFonts w:asciiTheme="minorHAnsi" w:eastAsiaTheme="minorEastAsia" w:hAnsiTheme="minorHAnsi" w:cstheme="minorBidi"/>
          <w:noProof/>
          <w:sz w:val="22"/>
          <w:szCs w:val="22"/>
          <w:lang w:eastAsia="en-AU"/>
        </w:rPr>
      </w:pPr>
      <w:del w:id="60" w:author="Scott McDonald" w:date="2017-07-25T14:44:00Z">
        <w:r w:rsidRPr="009F6BC7" w:rsidDel="00AD66C8">
          <w:rPr>
            <w:rFonts w:cs="Arial"/>
            <w:noProof/>
          </w:rPr>
          <w:delText>D06.03.</w:delText>
        </w:r>
        <w:r w:rsidDel="00AD66C8">
          <w:rPr>
            <w:rFonts w:asciiTheme="minorHAnsi" w:eastAsiaTheme="minorEastAsia" w:hAnsiTheme="minorHAnsi" w:cstheme="minorBidi"/>
            <w:noProof/>
            <w:sz w:val="22"/>
            <w:szCs w:val="22"/>
            <w:lang w:eastAsia="en-AU"/>
          </w:rPr>
          <w:tab/>
        </w:r>
        <w:r w:rsidDel="00AD66C8">
          <w:rPr>
            <w:noProof/>
          </w:rPr>
          <w:delText>REFERENCE AND SOURCE DOCUMENTS</w:delText>
        </w:r>
        <w:r w:rsidDel="00AD66C8">
          <w:rPr>
            <w:noProof/>
          </w:rPr>
          <w:tab/>
          <w:delText>2</w:delText>
        </w:r>
      </w:del>
    </w:p>
    <w:p w:rsidR="006B5999" w:rsidDel="00AD66C8" w:rsidRDefault="006B5999">
      <w:pPr>
        <w:pStyle w:val="TOC2"/>
        <w:rPr>
          <w:del w:id="61" w:author="Scott McDonald" w:date="2017-07-25T14:44:00Z"/>
          <w:rFonts w:asciiTheme="minorHAnsi" w:eastAsiaTheme="minorEastAsia" w:hAnsiTheme="minorHAnsi" w:cstheme="minorBidi"/>
          <w:noProof/>
          <w:sz w:val="22"/>
          <w:szCs w:val="22"/>
          <w:lang w:eastAsia="en-AU"/>
        </w:rPr>
      </w:pPr>
      <w:del w:id="62" w:author="Scott McDonald" w:date="2017-07-25T14:44:00Z">
        <w:r w:rsidRPr="009F6BC7" w:rsidDel="00AD66C8">
          <w:rPr>
            <w:rFonts w:cs="Arial"/>
            <w:noProof/>
          </w:rPr>
          <w:delText>D06.04.</w:delText>
        </w:r>
        <w:r w:rsidDel="00AD66C8">
          <w:rPr>
            <w:rFonts w:asciiTheme="minorHAnsi" w:eastAsiaTheme="minorEastAsia" w:hAnsiTheme="minorHAnsi" w:cstheme="minorBidi"/>
            <w:noProof/>
            <w:sz w:val="22"/>
            <w:szCs w:val="22"/>
            <w:lang w:eastAsia="en-AU"/>
          </w:rPr>
          <w:tab/>
        </w:r>
        <w:r w:rsidDel="00AD66C8">
          <w:rPr>
            <w:noProof/>
          </w:rPr>
          <w:delText>SITE REGRADING CONCEPT</w:delText>
        </w:r>
        <w:r w:rsidDel="00AD66C8">
          <w:rPr>
            <w:noProof/>
          </w:rPr>
          <w:tab/>
          <w:delText>4</w:delText>
        </w:r>
      </w:del>
    </w:p>
    <w:p w:rsidR="006B5999" w:rsidDel="00AD66C8" w:rsidRDefault="006B5999">
      <w:pPr>
        <w:pStyle w:val="TOC2"/>
        <w:rPr>
          <w:del w:id="63" w:author="Scott McDonald" w:date="2017-07-25T14:44:00Z"/>
          <w:rFonts w:asciiTheme="minorHAnsi" w:eastAsiaTheme="minorEastAsia" w:hAnsiTheme="minorHAnsi" w:cstheme="minorBidi"/>
          <w:noProof/>
          <w:sz w:val="22"/>
          <w:szCs w:val="22"/>
          <w:lang w:eastAsia="en-AU"/>
        </w:rPr>
      </w:pPr>
      <w:del w:id="64" w:author="Scott McDonald" w:date="2017-07-25T14:44:00Z">
        <w:r w:rsidRPr="009F6BC7" w:rsidDel="00AD66C8">
          <w:rPr>
            <w:rFonts w:cs="Arial"/>
            <w:noProof/>
          </w:rPr>
          <w:delText>D06.05.</w:delText>
        </w:r>
        <w:r w:rsidDel="00AD66C8">
          <w:rPr>
            <w:rFonts w:asciiTheme="minorHAnsi" w:eastAsiaTheme="minorEastAsia" w:hAnsiTheme="minorHAnsi" w:cstheme="minorBidi"/>
            <w:noProof/>
            <w:sz w:val="22"/>
            <w:szCs w:val="22"/>
            <w:lang w:eastAsia="en-AU"/>
          </w:rPr>
          <w:tab/>
        </w:r>
        <w:r w:rsidDel="00AD66C8">
          <w:rPr>
            <w:noProof/>
          </w:rPr>
          <w:delText>SPECIAL TREATMENT OF PARTICULAR AREAS</w:delText>
        </w:r>
        <w:r w:rsidDel="00AD66C8">
          <w:rPr>
            <w:noProof/>
          </w:rPr>
          <w:tab/>
          <w:delText>4</w:delText>
        </w:r>
      </w:del>
    </w:p>
    <w:p w:rsidR="006B5999" w:rsidDel="00AD66C8" w:rsidRDefault="006B5999">
      <w:pPr>
        <w:pStyle w:val="TOC2"/>
        <w:rPr>
          <w:del w:id="65" w:author="Scott McDonald" w:date="2017-07-25T14:44:00Z"/>
          <w:rFonts w:asciiTheme="minorHAnsi" w:eastAsiaTheme="minorEastAsia" w:hAnsiTheme="minorHAnsi" w:cstheme="minorBidi"/>
          <w:noProof/>
          <w:sz w:val="22"/>
          <w:szCs w:val="22"/>
          <w:lang w:eastAsia="en-AU"/>
        </w:rPr>
      </w:pPr>
      <w:del w:id="66" w:author="Scott McDonald" w:date="2017-07-25T14:44:00Z">
        <w:r w:rsidRPr="009F6BC7" w:rsidDel="00AD66C8">
          <w:rPr>
            <w:rFonts w:cs="Arial"/>
            <w:noProof/>
          </w:rPr>
          <w:delText>D06.06.</w:delText>
        </w:r>
        <w:r w:rsidDel="00AD66C8">
          <w:rPr>
            <w:rFonts w:asciiTheme="minorHAnsi" w:eastAsiaTheme="minorEastAsia" w:hAnsiTheme="minorHAnsi" w:cstheme="minorBidi"/>
            <w:noProof/>
            <w:sz w:val="22"/>
            <w:szCs w:val="22"/>
            <w:lang w:eastAsia="en-AU"/>
          </w:rPr>
          <w:tab/>
        </w:r>
        <w:r w:rsidDel="00AD66C8">
          <w:rPr>
            <w:noProof/>
          </w:rPr>
          <w:delText>GENERAL STANDARD OF LOT PREPARATION</w:delText>
        </w:r>
        <w:r w:rsidDel="00AD66C8">
          <w:rPr>
            <w:noProof/>
          </w:rPr>
          <w:tab/>
          <w:delText>5</w:delText>
        </w:r>
      </w:del>
    </w:p>
    <w:p w:rsidR="006B5999" w:rsidDel="00AD66C8" w:rsidRDefault="006B5999">
      <w:pPr>
        <w:pStyle w:val="TOC2"/>
        <w:rPr>
          <w:del w:id="67" w:author="Scott McDonald" w:date="2017-07-25T14:44:00Z"/>
          <w:rFonts w:asciiTheme="minorHAnsi" w:eastAsiaTheme="minorEastAsia" w:hAnsiTheme="minorHAnsi" w:cstheme="minorBidi"/>
          <w:noProof/>
          <w:sz w:val="22"/>
          <w:szCs w:val="22"/>
          <w:lang w:eastAsia="en-AU"/>
        </w:rPr>
      </w:pPr>
      <w:del w:id="68" w:author="Scott McDonald" w:date="2017-07-25T14:44:00Z">
        <w:r w:rsidRPr="009F6BC7" w:rsidDel="00AD66C8">
          <w:rPr>
            <w:rFonts w:cs="Arial"/>
            <w:noProof/>
          </w:rPr>
          <w:delText>D06.07.</w:delText>
        </w:r>
        <w:r w:rsidDel="00AD66C8">
          <w:rPr>
            <w:rFonts w:asciiTheme="minorHAnsi" w:eastAsiaTheme="minorEastAsia" w:hAnsiTheme="minorHAnsi" w:cstheme="minorBidi"/>
            <w:noProof/>
            <w:sz w:val="22"/>
            <w:szCs w:val="22"/>
            <w:lang w:eastAsia="en-AU"/>
          </w:rPr>
          <w:tab/>
        </w:r>
        <w:r w:rsidDel="00AD66C8">
          <w:rPr>
            <w:noProof/>
          </w:rPr>
          <w:delText>STANDARD OF FILL FOR LOTS</w:delText>
        </w:r>
        <w:r w:rsidDel="00AD66C8">
          <w:rPr>
            <w:noProof/>
          </w:rPr>
          <w:tab/>
          <w:delText>5</w:delText>
        </w:r>
      </w:del>
    </w:p>
    <w:p w:rsidR="006B5999" w:rsidDel="00AD66C8" w:rsidRDefault="006B5999">
      <w:pPr>
        <w:pStyle w:val="TOC2"/>
        <w:rPr>
          <w:del w:id="69" w:author="Scott McDonald" w:date="2017-07-25T14:44:00Z"/>
          <w:rFonts w:asciiTheme="minorHAnsi" w:eastAsiaTheme="minorEastAsia" w:hAnsiTheme="minorHAnsi" w:cstheme="minorBidi"/>
          <w:noProof/>
          <w:sz w:val="22"/>
          <w:szCs w:val="22"/>
          <w:lang w:eastAsia="en-AU"/>
        </w:rPr>
      </w:pPr>
      <w:del w:id="70" w:author="Scott McDonald" w:date="2017-07-25T14:44:00Z">
        <w:r w:rsidRPr="009F6BC7" w:rsidDel="00AD66C8">
          <w:rPr>
            <w:rFonts w:cs="Arial"/>
            <w:noProof/>
          </w:rPr>
          <w:delText>D06.08.</w:delText>
        </w:r>
        <w:r w:rsidDel="00AD66C8">
          <w:rPr>
            <w:rFonts w:asciiTheme="minorHAnsi" w:eastAsiaTheme="minorEastAsia" w:hAnsiTheme="minorHAnsi" w:cstheme="minorBidi"/>
            <w:noProof/>
            <w:sz w:val="22"/>
            <w:szCs w:val="22"/>
            <w:lang w:eastAsia="en-AU"/>
          </w:rPr>
          <w:tab/>
        </w:r>
        <w:r w:rsidDel="00AD66C8">
          <w:rPr>
            <w:noProof/>
          </w:rPr>
          <w:delText>CONCURRENCE WITH THE ENVIRONMENT PROTECTION AGENCY</w:delText>
        </w:r>
        <w:r w:rsidDel="00AD66C8">
          <w:rPr>
            <w:noProof/>
          </w:rPr>
          <w:tab/>
          <w:delText>6</w:delText>
        </w:r>
      </w:del>
    </w:p>
    <w:p w:rsidR="006B5999" w:rsidDel="00AD66C8" w:rsidRDefault="006B5999">
      <w:pPr>
        <w:pStyle w:val="TOC2"/>
        <w:rPr>
          <w:del w:id="71" w:author="Scott McDonald" w:date="2017-07-25T14:44:00Z"/>
          <w:rFonts w:asciiTheme="minorHAnsi" w:eastAsiaTheme="minorEastAsia" w:hAnsiTheme="minorHAnsi" w:cstheme="minorBidi"/>
          <w:noProof/>
          <w:sz w:val="22"/>
          <w:szCs w:val="22"/>
          <w:lang w:eastAsia="en-AU"/>
        </w:rPr>
      </w:pPr>
      <w:del w:id="72" w:author="Scott McDonald" w:date="2017-07-25T14:44:00Z">
        <w:r w:rsidRPr="009F6BC7" w:rsidDel="00AD66C8">
          <w:rPr>
            <w:rFonts w:cs="Arial"/>
            <w:noProof/>
          </w:rPr>
          <w:delText>D06.09.</w:delText>
        </w:r>
        <w:r w:rsidDel="00AD66C8">
          <w:rPr>
            <w:rFonts w:asciiTheme="minorHAnsi" w:eastAsiaTheme="minorEastAsia" w:hAnsiTheme="minorHAnsi" w:cstheme="minorBidi"/>
            <w:noProof/>
            <w:sz w:val="22"/>
            <w:szCs w:val="22"/>
            <w:lang w:eastAsia="en-AU"/>
          </w:rPr>
          <w:tab/>
        </w:r>
        <w:r w:rsidDel="00AD66C8">
          <w:rPr>
            <w:noProof/>
          </w:rPr>
          <w:delText>AS CONSTRUCTED PLANS</w:delText>
        </w:r>
        <w:r w:rsidDel="00AD66C8">
          <w:rPr>
            <w:noProof/>
          </w:rPr>
          <w:tab/>
          <w:delText>6</w:delText>
        </w:r>
      </w:del>
    </w:p>
    <w:p w:rsidR="006B5999" w:rsidDel="00AD66C8" w:rsidRDefault="006B5999">
      <w:pPr>
        <w:pStyle w:val="TOC2"/>
        <w:rPr>
          <w:del w:id="73" w:author="Scott McDonald" w:date="2017-07-25T14:44:00Z"/>
          <w:rFonts w:asciiTheme="minorHAnsi" w:eastAsiaTheme="minorEastAsia" w:hAnsiTheme="minorHAnsi" w:cstheme="minorBidi"/>
          <w:noProof/>
          <w:sz w:val="22"/>
          <w:szCs w:val="22"/>
          <w:lang w:eastAsia="en-AU"/>
        </w:rPr>
      </w:pPr>
      <w:del w:id="74" w:author="Scott McDonald" w:date="2017-07-25T14:44:00Z">
        <w:r w:rsidRPr="009F6BC7" w:rsidDel="00AD66C8">
          <w:rPr>
            <w:rFonts w:cs="Arial"/>
            <w:noProof/>
          </w:rPr>
          <w:delText>D06.10.</w:delText>
        </w:r>
        <w:r w:rsidDel="00AD66C8">
          <w:rPr>
            <w:rFonts w:asciiTheme="minorHAnsi" w:eastAsiaTheme="minorEastAsia" w:hAnsiTheme="minorHAnsi" w:cstheme="minorBidi"/>
            <w:noProof/>
            <w:sz w:val="22"/>
            <w:szCs w:val="22"/>
            <w:lang w:eastAsia="en-AU"/>
          </w:rPr>
          <w:tab/>
        </w:r>
        <w:r w:rsidDel="00AD66C8">
          <w:rPr>
            <w:noProof/>
          </w:rPr>
          <w:delText>CARTAGE OF SOIL</w:delText>
        </w:r>
        <w:r w:rsidDel="00AD66C8">
          <w:rPr>
            <w:noProof/>
          </w:rPr>
          <w:tab/>
          <w:delText>6</w:delText>
        </w:r>
      </w:del>
    </w:p>
    <w:p w:rsidR="006B5999" w:rsidDel="00AD66C8" w:rsidRDefault="006B5999">
      <w:pPr>
        <w:pStyle w:val="TOC2"/>
        <w:rPr>
          <w:del w:id="75" w:author="Scott McDonald" w:date="2017-07-25T14:44:00Z"/>
          <w:rFonts w:asciiTheme="minorHAnsi" w:eastAsiaTheme="minorEastAsia" w:hAnsiTheme="minorHAnsi" w:cstheme="minorBidi"/>
          <w:noProof/>
          <w:sz w:val="22"/>
          <w:szCs w:val="22"/>
          <w:lang w:eastAsia="en-AU"/>
        </w:rPr>
      </w:pPr>
      <w:del w:id="76" w:author="Scott McDonald" w:date="2017-07-25T14:44:00Z">
        <w:r w:rsidRPr="009F6BC7" w:rsidDel="00AD66C8">
          <w:rPr>
            <w:rFonts w:cs="Arial"/>
            <w:noProof/>
          </w:rPr>
          <w:delText>D06.11.</w:delText>
        </w:r>
        <w:r w:rsidDel="00AD66C8">
          <w:rPr>
            <w:rFonts w:asciiTheme="minorHAnsi" w:eastAsiaTheme="minorEastAsia" w:hAnsiTheme="minorHAnsi" w:cstheme="minorBidi"/>
            <w:noProof/>
            <w:sz w:val="22"/>
            <w:szCs w:val="22"/>
            <w:lang w:eastAsia="en-AU"/>
          </w:rPr>
          <w:tab/>
        </w:r>
        <w:r w:rsidDel="00AD66C8">
          <w:rPr>
            <w:noProof/>
          </w:rPr>
          <w:delText>PERMIT TO ENTER TO DISCHARGE STORMWATER/CONSTRUCT</w:delText>
        </w:r>
        <w:r w:rsidDel="00AD66C8">
          <w:rPr>
            <w:noProof/>
          </w:rPr>
          <w:tab/>
          <w:delText>6</w:delText>
        </w:r>
      </w:del>
    </w:p>
    <w:p w:rsidR="0052431E" w:rsidRDefault="00E95005" w:rsidP="0052431E">
      <w:pPr>
        <w:tabs>
          <w:tab w:val="right" w:pos="9746"/>
        </w:tabs>
        <w:rPr>
          <w:sz w:val="24"/>
        </w:rPr>
      </w:pPr>
      <w:r>
        <w:fldChar w:fldCharType="end"/>
      </w:r>
      <w:r w:rsidR="0052431E" w:rsidRPr="00244A86">
        <w:rPr>
          <w:sz w:val="24"/>
        </w:rPr>
        <w:t xml:space="preserve"> </w:t>
      </w:r>
    </w:p>
    <w:p w:rsidR="0052431E" w:rsidRPr="000F703C" w:rsidRDefault="0052431E" w:rsidP="0052431E">
      <w:pPr>
        <w:tabs>
          <w:tab w:val="right" w:pos="9746"/>
        </w:tabs>
        <w:spacing w:line="360" w:lineRule="auto"/>
        <w:jc w:val="center"/>
        <w:rPr>
          <w:b/>
          <w:u w:val="single"/>
        </w:rPr>
      </w:pPr>
      <w:r w:rsidRPr="000F703C">
        <w:rPr>
          <w:b/>
          <w:u w:val="single"/>
        </w:rPr>
        <w:t xml:space="preserve">Keeping the </w:t>
      </w:r>
      <w:r>
        <w:rPr>
          <w:b/>
          <w:u w:val="single"/>
        </w:rPr>
        <w:t xml:space="preserve">Capricorn Municipal Development </w:t>
      </w:r>
      <w:r w:rsidRPr="000F703C">
        <w:rPr>
          <w:b/>
          <w:u w:val="single"/>
        </w:rPr>
        <w:t>Guidelines up-to-date</w:t>
      </w:r>
    </w:p>
    <w:p w:rsidR="0052431E" w:rsidRPr="00DC2806" w:rsidRDefault="0052431E" w:rsidP="0052431E">
      <w:pPr>
        <w:tabs>
          <w:tab w:val="right" w:pos="9746"/>
        </w:tabs>
        <w:spacing w:line="360" w:lineRule="auto"/>
      </w:pPr>
      <w:r>
        <w:t xml:space="preserve">The Capricorn Municipal Development Guidelines are living documents which reflect progress of municipal works in the Capricorn Region. </w:t>
      </w:r>
      <w:r w:rsidR="00F779C4">
        <w:t xml:space="preserve"> </w:t>
      </w:r>
      <w:r>
        <w:t xml:space="preserve">To maintain a high level of currency that reflects the current municipal environment, all guidelines are periodically reviewed with new editions published and the possibility of some editions to be removed. </w:t>
      </w:r>
      <w:r w:rsidR="00F779C4">
        <w:t xml:space="preserve"> </w:t>
      </w:r>
      <w:r>
        <w:t>Between the publishing of these editions, amendments may be issued.</w:t>
      </w:r>
      <w:r w:rsidR="00F779C4">
        <w:t xml:space="preserve"> </w:t>
      </w:r>
      <w:r>
        <w:t xml:space="preserve"> It is important that readers assure themselves they are using </w:t>
      </w:r>
      <w:r w:rsidR="000D49B7">
        <w:t xml:space="preserve">the </w:t>
      </w:r>
      <w:r>
        <w:t xml:space="preserve">current guideline, which should include any amendments which may have been published since the guideline was printed. </w:t>
      </w:r>
      <w:r w:rsidR="00F779C4">
        <w:t xml:space="preserve"> </w:t>
      </w:r>
      <w:r>
        <w:t xml:space="preserve">A guideline will be deemed current at the date of development approval for construction works. </w:t>
      </w:r>
    </w:p>
    <w:p w:rsidR="0052431E" w:rsidRPr="00DC2806" w:rsidRDefault="0052431E" w:rsidP="0052431E">
      <w:pPr>
        <w:tabs>
          <w:tab w:val="right" w:pos="9746"/>
        </w:tabs>
        <w:spacing w:line="360" w:lineRule="auto"/>
      </w:pPr>
    </w:p>
    <w:p w:rsidR="00E95005" w:rsidRDefault="00E95005"/>
    <w:p w:rsidR="00E95005" w:rsidRDefault="00E95005"/>
    <w:p w:rsidR="00E95005" w:rsidRDefault="00E95005">
      <w:r>
        <w:br w:type="page"/>
      </w:r>
    </w:p>
    <w:tbl>
      <w:tblPr>
        <w:tblW w:w="10103" w:type="dxa"/>
        <w:tblLayout w:type="fixed"/>
        <w:tblCellMar>
          <w:left w:w="180" w:type="dxa"/>
          <w:right w:w="180" w:type="dxa"/>
        </w:tblCellMar>
        <w:tblLook w:val="0000" w:firstRow="0" w:lastRow="0" w:firstColumn="0" w:lastColumn="0" w:noHBand="0" w:noVBand="0"/>
      </w:tblPr>
      <w:tblGrid>
        <w:gridCol w:w="8118"/>
        <w:gridCol w:w="1985"/>
        <w:tblGridChange w:id="77">
          <w:tblGrid>
            <w:gridCol w:w="8118"/>
            <w:gridCol w:w="1985"/>
          </w:tblGrid>
        </w:tblGridChange>
      </w:tblGrid>
      <w:tr w:rsidR="00C12F98">
        <w:tc>
          <w:tcPr>
            <w:tcW w:w="8118" w:type="dxa"/>
          </w:tcPr>
          <w:p w:rsidR="00C12F98" w:rsidRDefault="00C12F98">
            <w:pPr>
              <w:pStyle w:val="Heading1"/>
            </w:pPr>
            <w:bookmarkStart w:id="78" w:name="_Toc428165243"/>
            <w:bookmarkStart w:id="79" w:name="_Toc486749125"/>
            <w:bookmarkStart w:id="80" w:name="_Toc488757337"/>
            <w:r>
              <w:lastRenderedPageBreak/>
              <w:t>GENERAL</w:t>
            </w:r>
            <w:bookmarkEnd w:id="78"/>
            <w:bookmarkEnd w:id="79"/>
            <w:bookmarkEnd w:id="80"/>
          </w:p>
        </w:tc>
        <w:tc>
          <w:tcPr>
            <w:tcW w:w="1985" w:type="dxa"/>
          </w:tcPr>
          <w:p w:rsidR="00C12F98" w:rsidRDefault="00C12F98">
            <w:pPr>
              <w:pStyle w:val="Keywords"/>
            </w:pPr>
          </w:p>
        </w:tc>
      </w:tr>
      <w:tr w:rsidR="00C12F98">
        <w:tc>
          <w:tcPr>
            <w:tcW w:w="8118" w:type="dxa"/>
          </w:tcPr>
          <w:p w:rsidR="00C12F98" w:rsidRPr="00F779C4" w:rsidRDefault="00C12F98" w:rsidP="004F60D8">
            <w:pPr>
              <w:pStyle w:val="Heading2"/>
              <w:tabs>
                <w:tab w:val="clear" w:pos="1080"/>
                <w:tab w:val="left" w:pos="1134"/>
              </w:tabs>
            </w:pPr>
            <w:bookmarkStart w:id="81" w:name="_Toc428165244"/>
            <w:bookmarkStart w:id="82" w:name="_Toc486749126"/>
            <w:bookmarkStart w:id="83" w:name="_Toc488757338"/>
            <w:r w:rsidRPr="00F779C4">
              <w:t>SCOPE</w:t>
            </w:r>
            <w:bookmarkEnd w:id="81"/>
            <w:bookmarkEnd w:id="82"/>
            <w:bookmarkEnd w:id="83"/>
          </w:p>
        </w:tc>
        <w:tc>
          <w:tcPr>
            <w:tcW w:w="1985" w:type="dxa"/>
          </w:tcPr>
          <w:p w:rsidR="00C12F98" w:rsidRDefault="00C12F98">
            <w:pPr>
              <w:pStyle w:val="Keywords"/>
            </w:pPr>
          </w:p>
        </w:tc>
      </w:tr>
      <w:tr w:rsidR="00C12F98" w:rsidRPr="00F779C4">
        <w:tc>
          <w:tcPr>
            <w:tcW w:w="8118" w:type="dxa"/>
          </w:tcPr>
          <w:p w:rsidR="00C12F98" w:rsidRPr="00F779C4" w:rsidRDefault="00C12F98">
            <w:pPr>
              <w:pStyle w:val="Pointed"/>
              <w:tabs>
                <w:tab w:val="clear" w:pos="1080"/>
              </w:tabs>
              <w:ind w:left="1134" w:hanging="1134"/>
              <w:pPrChange w:id="84" w:author="Monica Borg" w:date="2018-01-23T12:23:00Z">
                <w:pPr>
                  <w:pStyle w:val="Pointed"/>
                </w:pPr>
              </w:pPrChange>
            </w:pPr>
            <w:r w:rsidRPr="00F779C4">
              <w:t xml:space="preserve">This Design Guideline sets out requirements for the site regrading involved in land development and subdivision.  </w:t>
            </w:r>
            <w:del w:id="85" w:author="Scott McDonald" w:date="2017-07-25T12:09:00Z">
              <w:r w:rsidRPr="00F779C4" w:rsidDel="00D715DB">
                <w:delText>Conceptual requirements are presented as necessary considerations when preparing designs for site regrading.</w:delText>
              </w:r>
            </w:del>
          </w:p>
        </w:tc>
        <w:tc>
          <w:tcPr>
            <w:tcW w:w="1985" w:type="dxa"/>
          </w:tcPr>
          <w:p w:rsidR="00C12F98" w:rsidRPr="00F779C4" w:rsidRDefault="00C12F98" w:rsidP="00F779C4"/>
        </w:tc>
      </w:tr>
      <w:tr w:rsidR="00C12F98" w:rsidTr="004F60D8">
        <w:tblPrEx>
          <w:tblW w:w="10103" w:type="dxa"/>
          <w:tblLayout w:type="fixed"/>
          <w:tblCellMar>
            <w:left w:w="180" w:type="dxa"/>
            <w:right w:w="180" w:type="dxa"/>
          </w:tblCellMar>
          <w:tblLook w:val="0000" w:firstRow="0" w:lastRow="0" w:firstColumn="0" w:lastColumn="0" w:noHBand="0" w:noVBand="0"/>
          <w:tblPrExChange w:id="86" w:author="Monica Borg" w:date="2018-01-23T12:23:00Z">
            <w:tblPrEx>
              <w:tblW w:w="10103" w:type="dxa"/>
              <w:tblLayout w:type="fixed"/>
              <w:tblCellMar>
                <w:left w:w="180" w:type="dxa"/>
                <w:right w:w="180" w:type="dxa"/>
              </w:tblCellMar>
              <w:tblLook w:val="0000" w:firstRow="0" w:lastRow="0" w:firstColumn="0" w:lastColumn="0" w:noHBand="0" w:noVBand="0"/>
            </w:tblPrEx>
          </w:tblPrExChange>
        </w:tblPrEx>
        <w:tc>
          <w:tcPr>
            <w:tcW w:w="8118" w:type="dxa"/>
            <w:tcPrChange w:id="87" w:author="Monica Borg" w:date="2018-01-23T12:23:00Z">
              <w:tcPr>
                <w:tcW w:w="8118" w:type="dxa"/>
              </w:tcPr>
            </w:tcPrChange>
          </w:tcPr>
          <w:p w:rsidR="00C12F98" w:rsidRDefault="00C12F98">
            <w:pPr>
              <w:pStyle w:val="Pointed"/>
              <w:tabs>
                <w:tab w:val="clear" w:pos="1080"/>
              </w:tabs>
              <w:ind w:left="1134" w:hanging="1134"/>
              <w:jc w:val="both"/>
              <w:pPrChange w:id="88" w:author="Monica Borg" w:date="2018-01-23T12:24:00Z">
                <w:pPr>
                  <w:pStyle w:val="Pointed"/>
                </w:pPr>
              </w:pPrChange>
            </w:pPr>
            <w:r>
              <w:t>The scope of this Guideline assumes that the Designer is familiar with requirements cited in the various construction specifications, specifically those related to earthworks, clearing and grubbing, erosion and sedimentation.  Additionally the Designer needs to make reference to the associated design guidelines related to stormwater drainage design, geometric road design and erosion control and stormwater management.</w:t>
            </w:r>
          </w:p>
        </w:tc>
        <w:tc>
          <w:tcPr>
            <w:tcW w:w="1985" w:type="dxa"/>
            <w:tcPrChange w:id="89" w:author="Monica Borg" w:date="2018-01-23T12:23:00Z">
              <w:tcPr>
                <w:tcW w:w="1985" w:type="dxa"/>
                <w:vAlign w:val="center"/>
              </w:tcPr>
            </w:tcPrChange>
          </w:tcPr>
          <w:p w:rsidR="00C12F98" w:rsidRDefault="00C12F98">
            <w:pPr>
              <w:pStyle w:val="Keywords"/>
              <w:spacing w:before="360"/>
              <w:pPrChange w:id="90" w:author="Monica Borg" w:date="2018-01-23T12:24:00Z">
                <w:pPr>
                  <w:pStyle w:val="Keywords"/>
                  <w:jc w:val="center"/>
                </w:pPr>
              </w:pPrChange>
            </w:pPr>
            <w:r>
              <w:t>Familiarity with other Specifications Required</w:t>
            </w:r>
          </w:p>
        </w:tc>
      </w:tr>
      <w:tr w:rsidR="008F244E" w:rsidTr="004F60D8">
        <w:tblPrEx>
          <w:tblW w:w="10103" w:type="dxa"/>
          <w:tblLayout w:type="fixed"/>
          <w:tblCellMar>
            <w:left w:w="180" w:type="dxa"/>
            <w:right w:w="180" w:type="dxa"/>
          </w:tblCellMar>
          <w:tblLook w:val="0000" w:firstRow="0" w:lastRow="0" w:firstColumn="0" w:lastColumn="0" w:noHBand="0" w:noVBand="0"/>
          <w:tblPrExChange w:id="91" w:author="Monica Borg" w:date="2018-01-23T12:25:00Z">
            <w:tblPrEx>
              <w:tblW w:w="10103" w:type="dxa"/>
              <w:tblLayout w:type="fixed"/>
              <w:tblCellMar>
                <w:left w:w="180" w:type="dxa"/>
                <w:right w:w="180" w:type="dxa"/>
              </w:tblCellMar>
              <w:tblLook w:val="0000" w:firstRow="0" w:lastRow="0" w:firstColumn="0" w:lastColumn="0" w:noHBand="0" w:noVBand="0"/>
            </w:tblPrEx>
          </w:tblPrExChange>
        </w:tblPrEx>
        <w:trPr>
          <w:ins w:id="92" w:author="Monica Borg" w:date="2018-01-23T08:17:00Z"/>
        </w:trPr>
        <w:tc>
          <w:tcPr>
            <w:tcW w:w="8118" w:type="dxa"/>
            <w:tcPrChange w:id="93" w:author="Monica Borg" w:date="2018-01-23T12:25:00Z">
              <w:tcPr>
                <w:tcW w:w="8118" w:type="dxa"/>
              </w:tcPr>
            </w:tcPrChange>
          </w:tcPr>
          <w:p w:rsidR="008F244E" w:rsidRDefault="008F244E">
            <w:pPr>
              <w:pStyle w:val="Pointed"/>
              <w:tabs>
                <w:tab w:val="clear" w:pos="1080"/>
              </w:tabs>
              <w:ind w:left="1134" w:hanging="1134"/>
              <w:jc w:val="both"/>
              <w:rPr>
                <w:ins w:id="94" w:author="Monica Borg" w:date="2018-01-23T08:20:00Z"/>
              </w:rPr>
              <w:pPrChange w:id="95" w:author="Monica Borg" w:date="2018-01-23T12:24:00Z">
                <w:pPr>
                  <w:pStyle w:val="Pointed"/>
                  <w:tabs>
                    <w:tab w:val="clear" w:pos="1080"/>
                  </w:tabs>
                  <w:ind w:left="1134" w:hanging="1134"/>
                </w:pPr>
              </w:pPrChange>
            </w:pPr>
            <w:ins w:id="96" w:author="Monica Borg" w:date="2018-01-23T08:20:00Z">
              <w:r>
                <w:t xml:space="preserve">The following order of priority for interpretation of documents will apply: </w:t>
              </w:r>
              <w:r w:rsidRPr="008B2741">
                <w:t>(Please note that reference to a Guideline or Standard, is reference to the latest version of the relevant document, unless specifically a version number is specifically stated)</w:t>
              </w:r>
            </w:ins>
          </w:p>
          <w:p w:rsidR="008F244E" w:rsidRDefault="008F244E">
            <w:pPr>
              <w:pStyle w:val="Pointed"/>
              <w:numPr>
                <w:ilvl w:val="3"/>
                <w:numId w:val="1"/>
              </w:numPr>
              <w:spacing w:before="120"/>
              <w:ind w:left="1559" w:hanging="357"/>
              <w:rPr>
                <w:ins w:id="97" w:author="Monica Borg" w:date="2018-01-23T08:21:00Z"/>
              </w:rPr>
              <w:pPrChange w:id="98" w:author="Monica Borg" w:date="2018-01-23T12:24:00Z">
                <w:pPr>
                  <w:pStyle w:val="Pointed"/>
                </w:pPr>
              </w:pPrChange>
            </w:pPr>
            <w:ins w:id="99" w:author="Monica Borg" w:date="2018-01-23T08:20:00Z">
              <w:r>
                <w:t xml:space="preserve">CMDG D6 </w:t>
              </w:r>
            </w:ins>
            <w:ins w:id="100" w:author="Monica Borg" w:date="2018-01-23T08:21:00Z">
              <w:r>
                <w:t>–</w:t>
              </w:r>
            </w:ins>
            <w:ins w:id="101" w:author="Monica Borg" w:date="2018-01-23T08:20:00Z">
              <w:r>
                <w:t xml:space="preserve"> Site </w:t>
              </w:r>
            </w:ins>
            <w:ins w:id="102" w:author="Monica Borg" w:date="2018-01-23T08:21:00Z">
              <w:r>
                <w:t>Regrading Design Specification</w:t>
              </w:r>
            </w:ins>
          </w:p>
          <w:p w:rsidR="008F244E" w:rsidDel="00E42D43" w:rsidRDefault="008F244E">
            <w:pPr>
              <w:pStyle w:val="Pointed"/>
              <w:numPr>
                <w:ilvl w:val="3"/>
                <w:numId w:val="1"/>
              </w:numPr>
              <w:spacing w:before="120"/>
              <w:ind w:left="1560" w:hanging="357"/>
              <w:rPr>
                <w:ins w:id="103" w:author="Monica Borg" w:date="2018-01-23T08:21:00Z"/>
                <w:del w:id="104" w:author="Christopher Hegarty" w:date="2018-01-25T11:17:00Z"/>
              </w:rPr>
              <w:pPrChange w:id="105" w:author="Monica Borg" w:date="2018-01-23T08:22:00Z">
                <w:pPr>
                  <w:pStyle w:val="Pointed"/>
                </w:pPr>
              </w:pPrChange>
            </w:pPr>
            <w:ins w:id="106" w:author="Monica Borg" w:date="2018-01-23T08:21:00Z">
              <w:del w:id="107" w:author="Christopher Hegarty" w:date="2018-01-25T11:17:00Z">
                <w:r w:rsidRPr="008F244E" w:rsidDel="00E42D43">
                  <w:delText>Queensland Urban Drainage Manual (QUDM)</w:delText>
                </w:r>
              </w:del>
            </w:ins>
          </w:p>
          <w:p w:rsidR="00E42D43" w:rsidRDefault="00D07EBB" w:rsidP="00E42D43">
            <w:pPr>
              <w:pStyle w:val="Pointed"/>
              <w:numPr>
                <w:ilvl w:val="3"/>
                <w:numId w:val="1"/>
              </w:numPr>
              <w:spacing w:before="120"/>
              <w:ind w:left="1560" w:hanging="357"/>
              <w:rPr>
                <w:ins w:id="108" w:author="Christopher Hegarty" w:date="2018-01-25T11:17:00Z"/>
              </w:rPr>
            </w:pPr>
            <w:ins w:id="109" w:author="Monica Borg" w:date="2018-01-23T10:10:00Z">
              <w:r>
                <w:t>AS 3798 Guidelines on earthworks for commercial and residential developments</w:t>
              </w:r>
            </w:ins>
            <w:ins w:id="110" w:author="Christopher Hegarty" w:date="2018-01-25T11:17:00Z">
              <w:r w:rsidR="00E42D43" w:rsidRPr="008F244E">
                <w:t xml:space="preserve"> </w:t>
              </w:r>
            </w:ins>
          </w:p>
          <w:p w:rsidR="00E42D43" w:rsidRDefault="00E42D43" w:rsidP="00E42D43">
            <w:pPr>
              <w:pStyle w:val="Pointed"/>
              <w:numPr>
                <w:ilvl w:val="3"/>
                <w:numId w:val="1"/>
              </w:numPr>
              <w:spacing w:before="120"/>
              <w:ind w:left="1560" w:hanging="357"/>
              <w:rPr>
                <w:ins w:id="111" w:author="Christopher Hegarty" w:date="2018-01-25T11:17:00Z"/>
              </w:rPr>
            </w:pPr>
            <w:ins w:id="112" w:author="Christopher Hegarty" w:date="2018-01-25T11:17:00Z">
              <w:r w:rsidRPr="008F244E">
                <w:t>Queensland Urban Drainage Manual (QUDM)</w:t>
              </w:r>
            </w:ins>
          </w:p>
          <w:p w:rsidR="00D07EBB" w:rsidDel="00E42D43" w:rsidRDefault="00D07EBB" w:rsidP="004F60D8">
            <w:pPr>
              <w:pStyle w:val="Pointed"/>
              <w:numPr>
                <w:ilvl w:val="3"/>
                <w:numId w:val="1"/>
              </w:numPr>
              <w:spacing w:before="120"/>
              <w:ind w:left="1560"/>
              <w:rPr>
                <w:ins w:id="113" w:author="Monica Borg" w:date="2018-01-23T10:10:00Z"/>
                <w:del w:id="114" w:author="Christopher Hegarty" w:date="2018-01-25T11:17:00Z"/>
              </w:rPr>
            </w:pPr>
          </w:p>
          <w:p w:rsidR="00D07EBB" w:rsidRDefault="00D07EBB" w:rsidP="004F60D8">
            <w:pPr>
              <w:pStyle w:val="Pointed"/>
              <w:numPr>
                <w:ilvl w:val="3"/>
                <w:numId w:val="1"/>
              </w:numPr>
              <w:spacing w:before="120"/>
              <w:ind w:left="1560"/>
              <w:rPr>
                <w:ins w:id="115" w:author="Monica Borg" w:date="2018-01-23T10:10:00Z"/>
              </w:rPr>
            </w:pPr>
            <w:ins w:id="116" w:author="Monica Borg" w:date="2018-01-23T10:10:00Z">
              <w:r>
                <w:t>AS 2870.1 Residential slabs and footings - Construction.</w:t>
              </w:r>
            </w:ins>
          </w:p>
          <w:p w:rsidR="008F244E" w:rsidRDefault="00D07EBB">
            <w:pPr>
              <w:pStyle w:val="Pointed"/>
              <w:numPr>
                <w:ilvl w:val="3"/>
                <w:numId w:val="1"/>
              </w:numPr>
              <w:spacing w:before="120"/>
              <w:ind w:left="1560"/>
              <w:rPr>
                <w:ins w:id="117" w:author="Monica Borg" w:date="2018-01-23T10:10:00Z"/>
              </w:rPr>
              <w:pPrChange w:id="118" w:author="Monica Borg" w:date="2018-01-23T08:22:00Z">
                <w:pPr>
                  <w:pStyle w:val="Pointed"/>
                </w:pPr>
              </w:pPrChange>
            </w:pPr>
            <w:ins w:id="119" w:author="Monica Borg" w:date="2018-01-23T10:10:00Z">
              <w:r>
                <w:t>AS 4678 Earth-retaining structures</w:t>
              </w:r>
            </w:ins>
          </w:p>
          <w:p w:rsidR="00D07EBB" w:rsidRDefault="00D07EBB">
            <w:pPr>
              <w:pStyle w:val="Pointed"/>
              <w:numPr>
                <w:ilvl w:val="3"/>
                <w:numId w:val="1"/>
              </w:numPr>
              <w:spacing w:before="120"/>
              <w:ind w:left="1560"/>
              <w:rPr>
                <w:ins w:id="120" w:author="Monica Borg" w:date="2018-01-23T08:17:00Z"/>
              </w:rPr>
              <w:pPrChange w:id="121" w:author="Monica Borg" w:date="2018-01-23T08:22:00Z">
                <w:pPr>
                  <w:pStyle w:val="Pointed"/>
                </w:pPr>
              </w:pPrChange>
            </w:pPr>
            <w:ins w:id="122" w:author="Monica Borg" w:date="2018-01-23T10:10:00Z">
              <w:r>
                <w:t>MRTS03 Drainage, Retaining Structures and Protective Treatments</w:t>
              </w:r>
            </w:ins>
          </w:p>
        </w:tc>
        <w:tc>
          <w:tcPr>
            <w:tcW w:w="1985" w:type="dxa"/>
            <w:tcPrChange w:id="123" w:author="Monica Borg" w:date="2018-01-23T12:25:00Z">
              <w:tcPr>
                <w:tcW w:w="1985" w:type="dxa"/>
                <w:vAlign w:val="center"/>
              </w:tcPr>
            </w:tcPrChange>
          </w:tcPr>
          <w:p w:rsidR="008F244E" w:rsidRDefault="008F244E">
            <w:pPr>
              <w:pStyle w:val="Keywords"/>
              <w:spacing w:before="360"/>
              <w:rPr>
                <w:ins w:id="124" w:author="Monica Borg" w:date="2018-01-23T08:17:00Z"/>
              </w:rPr>
              <w:pPrChange w:id="125" w:author="Monica Borg" w:date="2018-01-23T12:25:00Z">
                <w:pPr>
                  <w:pStyle w:val="Keywords"/>
                  <w:jc w:val="center"/>
                </w:pPr>
              </w:pPrChange>
            </w:pPr>
            <w:ins w:id="126" w:author="Monica Borg" w:date="2018-01-23T08:20:00Z">
              <w:r>
                <w:t>Order of Priority</w:t>
              </w:r>
            </w:ins>
          </w:p>
        </w:tc>
      </w:tr>
      <w:tr w:rsidR="00C12F98">
        <w:tc>
          <w:tcPr>
            <w:tcW w:w="8118" w:type="dxa"/>
          </w:tcPr>
          <w:p w:rsidR="00C12F98" w:rsidRDefault="00C12F98" w:rsidP="004F60D8">
            <w:pPr>
              <w:pStyle w:val="Heading2"/>
              <w:tabs>
                <w:tab w:val="clear" w:pos="1080"/>
                <w:tab w:val="left" w:pos="1134"/>
              </w:tabs>
            </w:pPr>
            <w:bookmarkStart w:id="127" w:name="_Toc428165245"/>
            <w:bookmarkStart w:id="128" w:name="_Toc486749127"/>
            <w:bookmarkStart w:id="129" w:name="_Toc488757339"/>
            <w:r>
              <w:t>OBJECTIVES</w:t>
            </w:r>
            <w:bookmarkEnd w:id="127"/>
            <w:bookmarkEnd w:id="128"/>
            <w:bookmarkEnd w:id="129"/>
          </w:p>
        </w:tc>
        <w:tc>
          <w:tcPr>
            <w:tcW w:w="1985" w:type="dxa"/>
          </w:tcPr>
          <w:p w:rsidR="00C12F98" w:rsidRDefault="00C12F98">
            <w:pPr>
              <w:pStyle w:val="Keywords"/>
            </w:pPr>
          </w:p>
        </w:tc>
      </w:tr>
      <w:tr w:rsidR="00C12F98" w:rsidTr="004F60D8">
        <w:tblPrEx>
          <w:tblW w:w="10103" w:type="dxa"/>
          <w:tblLayout w:type="fixed"/>
          <w:tblCellMar>
            <w:left w:w="180" w:type="dxa"/>
            <w:right w:w="180" w:type="dxa"/>
          </w:tblCellMar>
          <w:tblLook w:val="0000" w:firstRow="0" w:lastRow="0" w:firstColumn="0" w:lastColumn="0" w:noHBand="0" w:noVBand="0"/>
          <w:tblPrExChange w:id="130" w:author="Monica Borg" w:date="2018-01-23T12:26:00Z">
            <w:tblPrEx>
              <w:tblW w:w="10103" w:type="dxa"/>
              <w:tblLayout w:type="fixed"/>
              <w:tblCellMar>
                <w:left w:w="180" w:type="dxa"/>
                <w:right w:w="180" w:type="dxa"/>
              </w:tblCellMar>
              <w:tblLook w:val="0000" w:firstRow="0" w:lastRow="0" w:firstColumn="0" w:lastColumn="0" w:noHBand="0" w:noVBand="0"/>
            </w:tblPrEx>
          </w:tblPrExChange>
        </w:tblPrEx>
        <w:tc>
          <w:tcPr>
            <w:tcW w:w="8118" w:type="dxa"/>
            <w:tcPrChange w:id="131" w:author="Monica Borg" w:date="2018-01-23T12:26:00Z">
              <w:tcPr>
                <w:tcW w:w="8118" w:type="dxa"/>
              </w:tcPr>
            </w:tcPrChange>
          </w:tcPr>
          <w:p w:rsidR="00C12F98" w:rsidRDefault="00C12F98" w:rsidP="004F60D8">
            <w:pPr>
              <w:pStyle w:val="Pointed"/>
              <w:tabs>
                <w:tab w:val="clear" w:pos="1080"/>
              </w:tabs>
              <w:ind w:left="1134" w:hanging="1134"/>
            </w:pPr>
            <w:r>
              <w:t>This Guideline aims to assist the Designer in achieving:</w:t>
            </w:r>
          </w:p>
          <w:p w:rsidR="00C12F98" w:rsidRDefault="00C12F98" w:rsidP="004F60D8">
            <w:pPr>
              <w:pStyle w:val="MainText"/>
              <w:ind w:left="1843" w:hanging="567"/>
            </w:pPr>
            <w:r>
              <w:rPr>
                <w:rFonts w:ascii="Symbol" w:hAnsi="Symbol"/>
              </w:rPr>
              <w:t></w:t>
            </w:r>
            <w:r>
              <w:tab/>
              <w:t>efficient and economical design</w:t>
            </w:r>
          </w:p>
        </w:tc>
        <w:tc>
          <w:tcPr>
            <w:tcW w:w="1985" w:type="dxa"/>
            <w:vAlign w:val="bottom"/>
            <w:tcPrChange w:id="132" w:author="Monica Borg" w:date="2018-01-23T12:26:00Z">
              <w:tcPr>
                <w:tcW w:w="1985" w:type="dxa"/>
                <w:vAlign w:val="center"/>
              </w:tcPr>
            </w:tcPrChange>
          </w:tcPr>
          <w:p w:rsidR="00C12F98" w:rsidRDefault="00C12F98">
            <w:pPr>
              <w:pStyle w:val="Keywords"/>
              <w:spacing w:before="360"/>
              <w:pPrChange w:id="133" w:author="Monica Borg" w:date="2018-01-23T12:26:00Z">
                <w:pPr>
                  <w:pStyle w:val="Keywords"/>
                  <w:jc w:val="center"/>
                </w:pPr>
              </w:pPrChange>
            </w:pPr>
            <w:r>
              <w:t>Efficient</w:t>
            </w:r>
          </w:p>
        </w:tc>
      </w:tr>
      <w:tr w:rsidR="00C12F98">
        <w:tc>
          <w:tcPr>
            <w:tcW w:w="8118" w:type="dxa"/>
          </w:tcPr>
          <w:p w:rsidR="00C12F98" w:rsidRDefault="00C12F98">
            <w:pPr>
              <w:pStyle w:val="MainText"/>
              <w:ind w:left="1843" w:hanging="567"/>
              <w:pPrChange w:id="134" w:author="Monica Borg" w:date="2018-01-23T12:25:00Z">
                <w:pPr>
                  <w:pStyle w:val="MainText"/>
                  <w:ind w:left="1440" w:hanging="720"/>
                </w:pPr>
              </w:pPrChange>
            </w:pPr>
            <w:r>
              <w:rPr>
                <w:rFonts w:ascii="Symbol" w:hAnsi="Symbol"/>
              </w:rPr>
              <w:t></w:t>
            </w:r>
            <w:r>
              <w:tab/>
              <w:t>enhancement of the environmental character of the site whilst maintaining the natural features of the site</w:t>
            </w:r>
          </w:p>
        </w:tc>
        <w:tc>
          <w:tcPr>
            <w:tcW w:w="1985" w:type="dxa"/>
          </w:tcPr>
          <w:p w:rsidR="00C12F98" w:rsidRDefault="00C12F98">
            <w:pPr>
              <w:pStyle w:val="Keywords"/>
            </w:pPr>
            <w:r>
              <w:t>Environmentally Sound</w:t>
            </w:r>
          </w:p>
        </w:tc>
      </w:tr>
      <w:tr w:rsidR="00C12F98">
        <w:tc>
          <w:tcPr>
            <w:tcW w:w="8118" w:type="dxa"/>
          </w:tcPr>
          <w:p w:rsidR="00C12F98" w:rsidRDefault="00C12F98">
            <w:pPr>
              <w:pStyle w:val="MainText"/>
              <w:ind w:left="1843" w:hanging="567"/>
              <w:pPrChange w:id="135" w:author="Monica Borg" w:date="2018-01-23T12:25:00Z">
                <w:pPr>
                  <w:pStyle w:val="MainText"/>
                  <w:ind w:left="1440" w:hanging="720"/>
                </w:pPr>
              </w:pPrChange>
            </w:pPr>
            <w:r>
              <w:rPr>
                <w:rFonts w:ascii="Symbol" w:hAnsi="Symbol"/>
              </w:rPr>
              <w:t></w:t>
            </w:r>
            <w:r>
              <w:tab/>
              <w:t>provision of safe conditions for construction commensurate with the proposed purpose of the development</w:t>
            </w:r>
          </w:p>
        </w:tc>
        <w:tc>
          <w:tcPr>
            <w:tcW w:w="1985" w:type="dxa"/>
          </w:tcPr>
          <w:p w:rsidR="00C12F98" w:rsidRDefault="00C12F98">
            <w:pPr>
              <w:pStyle w:val="Keywords"/>
            </w:pPr>
            <w:r>
              <w:t>Safe for Construction</w:t>
            </w:r>
          </w:p>
        </w:tc>
      </w:tr>
      <w:tr w:rsidR="00C12F98" w:rsidDel="00D715DB">
        <w:trPr>
          <w:del w:id="136" w:author="Scott McDonald" w:date="2017-07-25T12:09:00Z"/>
        </w:trPr>
        <w:tc>
          <w:tcPr>
            <w:tcW w:w="8118" w:type="dxa"/>
          </w:tcPr>
          <w:p w:rsidR="00C12F98" w:rsidDel="00D715DB" w:rsidRDefault="00C12F98">
            <w:pPr>
              <w:pStyle w:val="MainText"/>
              <w:ind w:left="1843" w:hanging="567"/>
              <w:rPr>
                <w:del w:id="137" w:author="Scott McDonald" w:date="2017-07-25T12:09:00Z"/>
              </w:rPr>
              <w:pPrChange w:id="138" w:author="Monica Borg" w:date="2018-01-23T12:25:00Z">
                <w:pPr>
                  <w:pStyle w:val="MainText"/>
                  <w:ind w:left="1440" w:hanging="720"/>
                </w:pPr>
              </w:pPrChange>
            </w:pPr>
            <w:del w:id="139" w:author="Scott McDonald" w:date="2017-07-25T12:09:00Z">
              <w:r w:rsidDel="00D715DB">
                <w:rPr>
                  <w:rFonts w:ascii="Symbol" w:hAnsi="Symbol"/>
                </w:rPr>
                <w:delText></w:delText>
              </w:r>
              <w:r w:rsidDel="00D715DB">
                <w:tab/>
                <w:delText>equality of building conditions for residential development</w:delText>
              </w:r>
            </w:del>
          </w:p>
        </w:tc>
        <w:tc>
          <w:tcPr>
            <w:tcW w:w="1985" w:type="dxa"/>
          </w:tcPr>
          <w:p w:rsidR="00C12F98" w:rsidDel="00D715DB" w:rsidRDefault="00C12F98">
            <w:pPr>
              <w:pStyle w:val="Keywords"/>
              <w:ind w:left="1843" w:hanging="567"/>
              <w:rPr>
                <w:del w:id="140" w:author="Scott McDonald" w:date="2017-07-25T12:09:00Z"/>
              </w:rPr>
              <w:pPrChange w:id="141" w:author="Monica Borg" w:date="2018-01-23T12:25:00Z">
                <w:pPr>
                  <w:pStyle w:val="Keywords"/>
                </w:pPr>
              </w:pPrChange>
            </w:pPr>
          </w:p>
        </w:tc>
      </w:tr>
      <w:tr w:rsidR="00C12F98">
        <w:tc>
          <w:tcPr>
            <w:tcW w:w="8118" w:type="dxa"/>
          </w:tcPr>
          <w:p w:rsidR="00C12F98" w:rsidRDefault="00C12F98">
            <w:pPr>
              <w:pStyle w:val="MainText"/>
              <w:ind w:left="1843" w:hanging="567"/>
              <w:pPrChange w:id="142" w:author="Monica Borg" w:date="2018-01-23T12:25:00Z">
                <w:pPr>
                  <w:pStyle w:val="MainText"/>
                  <w:ind w:left="1440" w:hanging="720"/>
                </w:pPr>
              </w:pPrChange>
            </w:pPr>
            <w:r>
              <w:rPr>
                <w:rFonts w:ascii="Symbol" w:hAnsi="Symbol"/>
              </w:rPr>
              <w:t></w:t>
            </w:r>
            <w:r>
              <w:tab/>
              <w:t>a minimal impact on adjoining properties and developments.</w:t>
            </w:r>
          </w:p>
        </w:tc>
        <w:tc>
          <w:tcPr>
            <w:tcW w:w="1985" w:type="dxa"/>
          </w:tcPr>
          <w:p w:rsidR="00C12F98" w:rsidRDefault="00C12F98">
            <w:pPr>
              <w:pStyle w:val="Keywords"/>
            </w:pPr>
            <w:r>
              <w:t>Impact on Adjoining Properties</w:t>
            </w:r>
          </w:p>
        </w:tc>
      </w:tr>
      <w:tr w:rsidR="00C12F98">
        <w:tc>
          <w:tcPr>
            <w:tcW w:w="8118" w:type="dxa"/>
          </w:tcPr>
          <w:p w:rsidR="00C12F98" w:rsidRDefault="00C12F98" w:rsidP="00F779C4">
            <w:pPr>
              <w:pStyle w:val="Heading2"/>
              <w:rPr>
                <w:rFonts w:ascii="Symbol" w:hAnsi="Symbol"/>
              </w:rPr>
            </w:pPr>
            <w:bookmarkStart w:id="143" w:name="_Toc428165246"/>
            <w:bookmarkStart w:id="144" w:name="_Toc486749128"/>
            <w:bookmarkStart w:id="145" w:name="_Toc488757340"/>
            <w:r>
              <w:t>REFERENCE AND SOURCE DOCUMENTS</w:t>
            </w:r>
            <w:bookmarkEnd w:id="143"/>
            <w:bookmarkEnd w:id="144"/>
            <w:bookmarkEnd w:id="145"/>
          </w:p>
        </w:tc>
        <w:tc>
          <w:tcPr>
            <w:tcW w:w="1985" w:type="dxa"/>
          </w:tcPr>
          <w:p w:rsidR="00C12F98" w:rsidRDefault="00C12F98">
            <w:pPr>
              <w:pStyle w:val="Keywords"/>
            </w:pPr>
          </w:p>
        </w:tc>
      </w:tr>
      <w:tr w:rsidR="00C12F98">
        <w:tc>
          <w:tcPr>
            <w:tcW w:w="8118" w:type="dxa"/>
          </w:tcPr>
          <w:p w:rsidR="00C12F98" w:rsidRDefault="00C12F98">
            <w:pPr>
              <w:pStyle w:val="MainText"/>
              <w:rPr>
                <w:b/>
              </w:rPr>
            </w:pPr>
            <w:r>
              <w:rPr>
                <w:b/>
              </w:rPr>
              <w:t>(a)</w:t>
            </w:r>
            <w:r>
              <w:rPr>
                <w:b/>
              </w:rPr>
              <w:tab/>
            </w:r>
            <w:del w:id="146" w:author="Scott McDonald" w:date="2017-07-25T12:09:00Z">
              <w:r w:rsidDel="00D715DB">
                <w:rPr>
                  <w:b/>
                </w:rPr>
                <w:delText xml:space="preserve">Council </w:delText>
              </w:r>
            </w:del>
            <w:ins w:id="147" w:author="Scott McDonald" w:date="2017-07-25T12:09:00Z">
              <w:r w:rsidR="00D715DB">
                <w:rPr>
                  <w:b/>
                </w:rPr>
                <w:t xml:space="preserve">CMDG </w:t>
              </w:r>
            </w:ins>
            <w:r>
              <w:rPr>
                <w:b/>
              </w:rPr>
              <w:t>Specifications</w:t>
            </w:r>
          </w:p>
          <w:p w:rsidR="00C12F98" w:rsidRDefault="00C12F98">
            <w:pPr>
              <w:pStyle w:val="References"/>
            </w:pPr>
          </w:p>
          <w:p w:rsidR="00C12F98" w:rsidRDefault="00C12F98">
            <w:pPr>
              <w:pStyle w:val="References"/>
            </w:pPr>
            <w:r>
              <w:tab/>
              <w:t>Construction Specifications</w:t>
            </w:r>
          </w:p>
          <w:p w:rsidR="00C12F98" w:rsidRDefault="00C12F98">
            <w:pPr>
              <w:pStyle w:val="References"/>
            </w:pPr>
          </w:p>
          <w:p w:rsidR="00C12F98" w:rsidRDefault="00C12F98">
            <w:pPr>
              <w:pStyle w:val="References"/>
            </w:pPr>
            <w:r>
              <w:tab/>
              <w:t>C211</w:t>
            </w:r>
            <w:r>
              <w:tab/>
              <w:t>-</w:t>
            </w:r>
            <w:r>
              <w:tab/>
              <w:t>Control of Erosion and Sedimentation</w:t>
            </w:r>
          </w:p>
          <w:p w:rsidR="00C12F98" w:rsidRDefault="00C12F98">
            <w:pPr>
              <w:pStyle w:val="References"/>
            </w:pPr>
            <w:r>
              <w:tab/>
              <w:t>C212</w:t>
            </w:r>
            <w:r>
              <w:tab/>
              <w:t>-</w:t>
            </w:r>
            <w:r>
              <w:tab/>
              <w:t>Clearing and Grubbing</w:t>
            </w:r>
          </w:p>
          <w:p w:rsidR="00C12F98" w:rsidRDefault="00C12F98">
            <w:pPr>
              <w:pStyle w:val="References"/>
            </w:pPr>
            <w:r>
              <w:tab/>
              <w:t>C213</w:t>
            </w:r>
            <w:r>
              <w:tab/>
              <w:t>-</w:t>
            </w:r>
            <w:r>
              <w:tab/>
              <w:t>Earthworks</w:t>
            </w:r>
          </w:p>
          <w:p w:rsidR="00C12F98" w:rsidRDefault="00C12F98">
            <w:pPr>
              <w:pStyle w:val="References"/>
            </w:pPr>
          </w:p>
          <w:p w:rsidR="00C12F98" w:rsidRDefault="00C12F98">
            <w:pPr>
              <w:pStyle w:val="References"/>
            </w:pPr>
            <w:r>
              <w:tab/>
              <w:t>Design Specifications</w:t>
            </w:r>
          </w:p>
          <w:p w:rsidR="00C12F98" w:rsidRDefault="00C12F98">
            <w:pPr>
              <w:pStyle w:val="References"/>
            </w:pPr>
          </w:p>
          <w:p w:rsidR="00C12F98" w:rsidRDefault="00C12F98">
            <w:pPr>
              <w:pStyle w:val="References"/>
            </w:pPr>
            <w:r>
              <w:tab/>
              <w:t>D1</w:t>
            </w:r>
            <w:r>
              <w:tab/>
              <w:t>-</w:t>
            </w:r>
            <w:r>
              <w:tab/>
              <w:t>Geometric Road Design</w:t>
            </w:r>
          </w:p>
          <w:p w:rsidR="00C12F98" w:rsidRDefault="00C12F98">
            <w:pPr>
              <w:pStyle w:val="References"/>
            </w:pPr>
            <w:r>
              <w:tab/>
              <w:t>D5</w:t>
            </w:r>
            <w:r>
              <w:tab/>
              <w:t>-</w:t>
            </w:r>
            <w:r>
              <w:tab/>
              <w:t>Stormwater Drainage Design</w:t>
            </w:r>
          </w:p>
          <w:p w:rsidR="00C12F98" w:rsidRDefault="00C12F98">
            <w:pPr>
              <w:pStyle w:val="References"/>
            </w:pPr>
            <w:r>
              <w:tab/>
              <w:t>D7</w:t>
            </w:r>
            <w:r>
              <w:tab/>
              <w:t>-</w:t>
            </w:r>
            <w:r>
              <w:tab/>
              <w:t>Erosion Control and Stormwater Management</w:t>
            </w:r>
          </w:p>
        </w:tc>
        <w:tc>
          <w:tcPr>
            <w:tcW w:w="1985" w:type="dxa"/>
          </w:tcPr>
          <w:p w:rsidR="00C12F98" w:rsidRDefault="00C12F98">
            <w:pPr>
              <w:pStyle w:val="Keywords"/>
            </w:pPr>
          </w:p>
        </w:tc>
      </w:tr>
      <w:tr w:rsidR="00C12F98" w:rsidTr="006B5999">
        <w:trPr>
          <w:cantSplit/>
        </w:trPr>
        <w:tc>
          <w:tcPr>
            <w:tcW w:w="8118" w:type="dxa"/>
          </w:tcPr>
          <w:p w:rsidR="00C12F98" w:rsidRDefault="00C12F98">
            <w:pPr>
              <w:pStyle w:val="MainText"/>
              <w:keepLines/>
              <w:rPr>
                <w:b/>
              </w:rPr>
            </w:pPr>
            <w:r>
              <w:rPr>
                <w:b/>
              </w:rPr>
              <w:t>(b)</w:t>
            </w:r>
            <w:r>
              <w:rPr>
                <w:b/>
              </w:rPr>
              <w:tab/>
              <w:t>Australian Standards</w:t>
            </w:r>
          </w:p>
          <w:p w:rsidR="00C12F98" w:rsidRDefault="00C12F98">
            <w:pPr>
              <w:keepLines/>
              <w:tabs>
                <w:tab w:val="left" w:pos="-720"/>
                <w:tab w:val="left" w:pos="0"/>
                <w:tab w:val="left" w:pos="799"/>
                <w:tab w:val="left" w:pos="1440"/>
              </w:tabs>
            </w:pPr>
          </w:p>
          <w:p w:rsidR="00C12F98" w:rsidRDefault="00C12F98">
            <w:pPr>
              <w:pStyle w:val="References"/>
              <w:keepLines/>
            </w:pPr>
            <w:r>
              <w:tab/>
              <w:t>AS 3798</w:t>
            </w:r>
            <w:r>
              <w:tab/>
              <w:t>-</w:t>
            </w:r>
            <w:r>
              <w:tab/>
              <w:t>Guidelines on earthworks for commercial and residential developments</w:t>
            </w:r>
          </w:p>
          <w:p w:rsidR="0002410D" w:rsidRDefault="00C12F98" w:rsidP="006B5999">
            <w:pPr>
              <w:pStyle w:val="References"/>
              <w:keepLines/>
              <w:rPr>
                <w:ins w:id="148" w:author="Scott McDonald" w:date="2017-07-25T12:10:00Z"/>
              </w:rPr>
            </w:pPr>
            <w:r>
              <w:tab/>
              <w:t>AS 2870.1</w:t>
            </w:r>
            <w:r>
              <w:tab/>
              <w:t>-</w:t>
            </w:r>
            <w:r>
              <w:tab/>
              <w:t>Residential slabs and footings</w:t>
            </w:r>
            <w:del w:id="149" w:author="Scott McDonald" w:date="2017-07-25T12:10:00Z">
              <w:r w:rsidDel="00D715DB">
                <w:delText xml:space="preserve"> </w:delText>
              </w:r>
            </w:del>
            <w:r>
              <w:t xml:space="preserve"> - </w:t>
            </w:r>
            <w:del w:id="150" w:author="Scott McDonald" w:date="2017-07-25T12:10:00Z">
              <w:r w:rsidDel="00D715DB">
                <w:delText xml:space="preserve"> </w:delText>
              </w:r>
            </w:del>
            <w:r>
              <w:t>Construction.</w:t>
            </w:r>
          </w:p>
          <w:p w:rsidR="00D715DB" w:rsidRDefault="00D715DB" w:rsidP="006B5999">
            <w:pPr>
              <w:pStyle w:val="References"/>
              <w:keepLines/>
            </w:pPr>
            <w:ins w:id="151" w:author="Scott McDonald" w:date="2017-07-25T12:10:00Z">
              <w:r>
                <w:tab/>
                <w:t xml:space="preserve">AS </w:t>
              </w:r>
              <w:r w:rsidRPr="00BB13C6">
                <w:t>4678</w:t>
              </w:r>
              <w:r>
                <w:tab/>
                <w:t>-</w:t>
              </w:r>
              <w:r>
                <w:tab/>
              </w:r>
              <w:r w:rsidRPr="00BB13C6">
                <w:t>Earth-retaining structures</w:t>
              </w:r>
            </w:ins>
          </w:p>
        </w:tc>
        <w:tc>
          <w:tcPr>
            <w:tcW w:w="1985" w:type="dxa"/>
          </w:tcPr>
          <w:p w:rsidR="00C12F98" w:rsidRDefault="00C12F98">
            <w:pPr>
              <w:pStyle w:val="Keywords"/>
              <w:keepLines/>
            </w:pPr>
          </w:p>
        </w:tc>
      </w:tr>
      <w:tr w:rsidR="00D715DB" w:rsidTr="006B5999">
        <w:trPr>
          <w:cantSplit/>
          <w:ins w:id="152" w:author="Scott McDonald" w:date="2017-07-25T12:10:00Z"/>
        </w:trPr>
        <w:tc>
          <w:tcPr>
            <w:tcW w:w="8118" w:type="dxa"/>
          </w:tcPr>
          <w:p w:rsidR="00D715DB" w:rsidRDefault="00D715DB" w:rsidP="00D715DB">
            <w:pPr>
              <w:pStyle w:val="MainText"/>
              <w:keepLines/>
              <w:rPr>
                <w:ins w:id="153" w:author="Scott McDonald" w:date="2017-07-25T12:10:00Z"/>
                <w:b/>
              </w:rPr>
            </w:pPr>
            <w:ins w:id="154" w:author="Scott McDonald" w:date="2017-07-25T12:10:00Z">
              <w:r>
                <w:rPr>
                  <w:b/>
                </w:rPr>
                <w:t>(c)</w:t>
              </w:r>
              <w:r>
                <w:rPr>
                  <w:b/>
                </w:rPr>
                <w:tab/>
              </w:r>
            </w:ins>
            <w:ins w:id="155" w:author="Scott McDonald" w:date="2017-07-25T12:11:00Z">
              <w:r>
                <w:rPr>
                  <w:b/>
                </w:rPr>
                <w:t>Other</w:t>
              </w:r>
            </w:ins>
            <w:ins w:id="156" w:author="Scott McDonald" w:date="2017-07-25T12:10:00Z">
              <w:r>
                <w:rPr>
                  <w:b/>
                </w:rPr>
                <w:t>s</w:t>
              </w:r>
            </w:ins>
          </w:p>
          <w:p w:rsidR="00D715DB" w:rsidRDefault="00D715DB" w:rsidP="00D715DB">
            <w:pPr>
              <w:keepLines/>
              <w:tabs>
                <w:tab w:val="left" w:pos="-720"/>
                <w:tab w:val="left" w:pos="0"/>
                <w:tab w:val="left" w:pos="799"/>
                <w:tab w:val="left" w:pos="1440"/>
              </w:tabs>
              <w:rPr>
                <w:ins w:id="157" w:author="Scott McDonald" w:date="2017-07-25T12:10:00Z"/>
              </w:rPr>
            </w:pPr>
          </w:p>
          <w:p w:rsidR="00D715DB" w:rsidRDefault="00D715DB" w:rsidP="00D715DB">
            <w:pPr>
              <w:pStyle w:val="MainText"/>
              <w:keepLines/>
              <w:jc w:val="left"/>
              <w:rPr>
                <w:ins w:id="158" w:author="Scott McDonald" w:date="2017-07-25T12:11:00Z"/>
              </w:rPr>
            </w:pPr>
            <w:ins w:id="159" w:author="Scott McDonald" w:date="2017-07-25T12:10:00Z">
              <w:r>
                <w:tab/>
              </w:r>
            </w:ins>
            <w:ins w:id="160" w:author="Scott McDonald" w:date="2017-07-25T12:11:00Z">
              <w:r>
                <w:t xml:space="preserve">Department of Transport and Main Roads - </w:t>
              </w:r>
            </w:ins>
          </w:p>
          <w:p w:rsidR="00D715DB" w:rsidRDefault="00D715DB" w:rsidP="00D715DB">
            <w:pPr>
              <w:pStyle w:val="References"/>
              <w:keepLines/>
              <w:rPr>
                <w:ins w:id="161" w:author="Scott McDonald" w:date="2017-07-25T12:11:00Z"/>
              </w:rPr>
            </w:pPr>
            <w:ins w:id="162" w:author="Scott McDonald" w:date="2017-07-25T12:11:00Z">
              <w:r>
                <w:tab/>
              </w:r>
            </w:ins>
            <w:ins w:id="163" w:author="Scott McDonald" w:date="2017-07-25T12:12:00Z">
              <w:r>
                <w:tab/>
              </w:r>
              <w:r>
                <w:tab/>
              </w:r>
            </w:ins>
            <w:ins w:id="164" w:author="Scott McDonald" w:date="2017-07-25T12:11:00Z">
              <w:r>
                <w:t>MRTS03</w:t>
              </w:r>
            </w:ins>
            <w:ins w:id="165" w:author="Scott McDonald" w:date="2017-07-25T12:12:00Z">
              <w:r>
                <w:t xml:space="preserve"> </w:t>
              </w:r>
            </w:ins>
            <w:ins w:id="166" w:author="Scott McDonald" w:date="2017-07-25T12:11:00Z">
              <w:r>
                <w:t>-</w:t>
              </w:r>
              <w:r>
                <w:tab/>
                <w:t>Drainage, Retaining Structures and Protective Treatments</w:t>
              </w:r>
            </w:ins>
          </w:p>
          <w:p w:rsidR="00DF48AB" w:rsidRDefault="00DF48AB" w:rsidP="00DF48AB">
            <w:pPr>
              <w:pStyle w:val="MainText"/>
              <w:keepLines/>
              <w:jc w:val="left"/>
              <w:rPr>
                <w:ins w:id="167" w:author="Scott McDonald" w:date="2017-08-03T12:12:00Z"/>
              </w:rPr>
            </w:pPr>
            <w:ins w:id="168" w:author="Scott McDonald" w:date="2017-08-03T12:12:00Z">
              <w:r>
                <w:tab/>
                <w:t xml:space="preserve">Department of Housing and Public Works - </w:t>
              </w:r>
            </w:ins>
          </w:p>
          <w:p w:rsidR="00D715DB" w:rsidRDefault="00DF48AB">
            <w:pPr>
              <w:pStyle w:val="References"/>
              <w:keepLines/>
              <w:rPr>
                <w:ins w:id="169" w:author="Scott McDonald" w:date="2017-08-03T12:10:00Z"/>
              </w:rPr>
              <w:pPrChange w:id="170" w:author="Scott McDonald" w:date="2017-08-03T12:13:00Z">
                <w:pPr>
                  <w:pStyle w:val="MainText"/>
                  <w:keepLines/>
                  <w:jc w:val="left"/>
                </w:pPr>
              </w:pPrChange>
            </w:pPr>
            <w:ins w:id="171" w:author="Scott McDonald" w:date="2017-08-03T12:13:00Z">
              <w:r w:rsidRPr="008D5B54">
                <w:tab/>
              </w:r>
              <w:r w:rsidRPr="008D5B54">
                <w:tab/>
                <w:t>-</w:t>
              </w:r>
              <w:r w:rsidRPr="008D5B54">
                <w:tab/>
              </w:r>
            </w:ins>
            <w:ins w:id="172" w:author="Scott McDonald" w:date="2017-07-25T12:11:00Z">
              <w:r w:rsidR="00D715DB">
                <w:t>Queensland Development Code</w:t>
              </w:r>
            </w:ins>
          </w:p>
          <w:p w:rsidR="00DF48AB" w:rsidRPr="00EC05C6" w:rsidRDefault="00DF48AB">
            <w:pPr>
              <w:pStyle w:val="References"/>
              <w:spacing w:before="240"/>
              <w:rPr>
                <w:ins w:id="173" w:author="Scott McDonald" w:date="2017-08-03T12:10:00Z"/>
              </w:rPr>
              <w:pPrChange w:id="174" w:author="Scott McDonald" w:date="2017-08-03T12:15:00Z">
                <w:pPr>
                  <w:pStyle w:val="References"/>
                </w:pPr>
              </w:pPrChange>
            </w:pPr>
            <w:ins w:id="175" w:author="Scott McDonald" w:date="2017-08-03T12:10:00Z">
              <w:r>
                <w:tab/>
                <w:t>Department of Energy and Water Supply</w:t>
              </w:r>
            </w:ins>
          </w:p>
          <w:p w:rsidR="00DF48AB" w:rsidRDefault="00DF48AB">
            <w:pPr>
              <w:pStyle w:val="References"/>
              <w:keepLines/>
              <w:rPr>
                <w:ins w:id="176" w:author="Scott McDonald" w:date="2017-07-25T12:11:00Z"/>
              </w:rPr>
              <w:pPrChange w:id="177" w:author="Scott McDonald" w:date="2017-08-03T12:11:00Z">
                <w:pPr>
                  <w:pStyle w:val="MainText"/>
                  <w:keepLines/>
                  <w:jc w:val="left"/>
                </w:pPr>
              </w:pPrChange>
            </w:pPr>
            <w:ins w:id="178" w:author="Scott McDonald" w:date="2017-08-03T12:10:00Z">
              <w:r w:rsidRPr="008D5B54">
                <w:tab/>
              </w:r>
              <w:r w:rsidRPr="008D5B54">
                <w:tab/>
                <w:t>-</w:t>
              </w:r>
              <w:r w:rsidRPr="008D5B54">
                <w:tab/>
                <w:t>Queensland Urban Drainage Manual</w:t>
              </w:r>
              <w:r>
                <w:t xml:space="preserve"> (QUDM)</w:t>
              </w:r>
              <w:r w:rsidRPr="008D5B54">
                <w:t xml:space="preserve">, </w:t>
              </w:r>
              <w:r>
                <w:t>Third</w:t>
              </w:r>
              <w:r w:rsidRPr="00132158">
                <w:t xml:space="preserve"> Edition</w:t>
              </w:r>
            </w:ins>
          </w:p>
          <w:p w:rsidR="00D715DB" w:rsidRDefault="00D715DB">
            <w:pPr>
              <w:pStyle w:val="References"/>
              <w:keepLines/>
              <w:rPr>
                <w:ins w:id="179" w:author="Scott McDonald" w:date="2017-07-25T12:10:00Z"/>
                <w:b/>
              </w:rPr>
              <w:pPrChange w:id="180" w:author="Scott McDonald" w:date="2017-08-03T12:34:00Z">
                <w:pPr>
                  <w:pStyle w:val="MainText"/>
                  <w:keepLines/>
                </w:pPr>
              </w:pPrChange>
            </w:pPr>
          </w:p>
        </w:tc>
        <w:tc>
          <w:tcPr>
            <w:tcW w:w="1985" w:type="dxa"/>
          </w:tcPr>
          <w:p w:rsidR="00D715DB" w:rsidRDefault="00D715DB">
            <w:pPr>
              <w:pStyle w:val="Keywords"/>
              <w:keepLines/>
              <w:rPr>
                <w:ins w:id="181" w:author="Scott McDonald" w:date="2017-07-25T12:10:00Z"/>
              </w:rPr>
            </w:pPr>
          </w:p>
        </w:tc>
      </w:tr>
    </w:tbl>
    <w:p w:rsidR="006B5999" w:rsidRDefault="006B5999"/>
    <w:tbl>
      <w:tblPr>
        <w:tblW w:w="10103" w:type="dxa"/>
        <w:tblCellMar>
          <w:left w:w="180" w:type="dxa"/>
          <w:right w:w="180" w:type="dxa"/>
        </w:tblCellMar>
        <w:tblLook w:val="0000" w:firstRow="0" w:lastRow="0" w:firstColumn="0" w:lastColumn="0" w:noHBand="0" w:noVBand="0"/>
      </w:tblPr>
      <w:tblGrid>
        <w:gridCol w:w="8118"/>
        <w:gridCol w:w="1985"/>
        <w:tblGridChange w:id="182">
          <w:tblGrid>
            <w:gridCol w:w="8118"/>
            <w:gridCol w:w="1985"/>
          </w:tblGrid>
        </w:tblGridChange>
      </w:tblGrid>
      <w:tr w:rsidR="00C12F98" w:rsidTr="006B5999">
        <w:tc>
          <w:tcPr>
            <w:tcW w:w="8118" w:type="dxa"/>
          </w:tcPr>
          <w:p w:rsidR="00C12F98" w:rsidRDefault="00C12F98" w:rsidP="004F60D8">
            <w:pPr>
              <w:pStyle w:val="Heading2"/>
              <w:tabs>
                <w:tab w:val="clear" w:pos="1080"/>
                <w:tab w:val="left" w:pos="1134"/>
              </w:tabs>
            </w:pPr>
            <w:bookmarkStart w:id="183" w:name="_Toc428165247"/>
            <w:bookmarkStart w:id="184" w:name="_Toc486749129"/>
            <w:bookmarkStart w:id="185" w:name="_Toc488757341"/>
            <w:r>
              <w:lastRenderedPageBreak/>
              <w:t>SITE REGRADING CONCEPT</w:t>
            </w:r>
            <w:bookmarkEnd w:id="183"/>
            <w:bookmarkEnd w:id="184"/>
            <w:bookmarkEnd w:id="185"/>
          </w:p>
        </w:tc>
        <w:tc>
          <w:tcPr>
            <w:tcW w:w="1985" w:type="dxa"/>
          </w:tcPr>
          <w:p w:rsidR="00C12F98" w:rsidRDefault="00C12F98">
            <w:pPr>
              <w:pStyle w:val="Keywords"/>
            </w:pPr>
          </w:p>
        </w:tc>
      </w:tr>
      <w:tr w:rsidR="00C12F98" w:rsidTr="006B5999">
        <w:tc>
          <w:tcPr>
            <w:tcW w:w="8118" w:type="dxa"/>
          </w:tcPr>
          <w:p w:rsidR="00C12F98" w:rsidRDefault="00C12F98" w:rsidP="004F60D8">
            <w:pPr>
              <w:pStyle w:val="Pointed"/>
              <w:tabs>
                <w:tab w:val="clear" w:pos="1080"/>
              </w:tabs>
              <w:ind w:left="1134" w:hanging="1134"/>
            </w:pPr>
            <w:r>
              <w:t>Areas of a site proposed for building or recreational purposes may not be suitable in their natural state for their intended function without improvement works to:</w:t>
            </w:r>
          </w:p>
          <w:p w:rsidR="00C12F98" w:rsidRDefault="00C12F98">
            <w:pPr>
              <w:pStyle w:val="indenta"/>
            </w:pPr>
          </w:p>
          <w:p w:rsidR="00C12F98" w:rsidRDefault="00C12F98" w:rsidP="004F60D8">
            <w:pPr>
              <w:pStyle w:val="indenta"/>
              <w:tabs>
                <w:tab w:val="clear" w:pos="720"/>
                <w:tab w:val="left" w:pos="1276"/>
              </w:tabs>
              <w:ind w:left="1843"/>
            </w:pPr>
            <w:r>
              <w:tab/>
              <w:t>(a)</w:t>
            </w:r>
            <w:r>
              <w:tab/>
              <w:t>Alleviate flooding of low-lying ground</w:t>
            </w:r>
          </w:p>
          <w:p w:rsidR="00C12F98" w:rsidRDefault="00C12F98" w:rsidP="004F60D8">
            <w:pPr>
              <w:pStyle w:val="indenta"/>
              <w:tabs>
                <w:tab w:val="clear" w:pos="720"/>
                <w:tab w:val="left" w:pos="1276"/>
              </w:tabs>
              <w:ind w:left="1843"/>
            </w:pPr>
            <w:r>
              <w:tab/>
              <w:t>(b)</w:t>
            </w:r>
            <w:r>
              <w:tab/>
              <w:t>Fill gullies or create emergency flowpaths after underground stormwater piping has been installed</w:t>
            </w:r>
          </w:p>
          <w:p w:rsidR="00C12F98" w:rsidRDefault="00C12F98" w:rsidP="004F60D8">
            <w:pPr>
              <w:pStyle w:val="indenta"/>
              <w:tabs>
                <w:tab w:val="clear" w:pos="720"/>
                <w:tab w:val="left" w:pos="1276"/>
              </w:tabs>
              <w:ind w:left="1843"/>
            </w:pPr>
            <w:r>
              <w:tab/>
              <w:t>(c)</w:t>
            </w:r>
            <w:r>
              <w:tab/>
              <w:t>Allow improved runoff from flat ground</w:t>
            </w:r>
          </w:p>
          <w:p w:rsidR="00C12F98" w:rsidRDefault="00C12F98" w:rsidP="004F60D8">
            <w:pPr>
              <w:pStyle w:val="indenta"/>
              <w:tabs>
                <w:tab w:val="clear" w:pos="720"/>
                <w:tab w:val="left" w:pos="1276"/>
              </w:tabs>
              <w:ind w:left="1843"/>
            </w:pPr>
            <w:r>
              <w:tab/>
              <w:t>(d)</w:t>
            </w:r>
            <w:r>
              <w:tab/>
              <w:t>Regrade excessively steep slopes that would preclude economical construction of dwelling foundations</w:t>
            </w:r>
          </w:p>
          <w:p w:rsidR="00C12F98" w:rsidRDefault="00C12F98" w:rsidP="004F60D8">
            <w:pPr>
              <w:pStyle w:val="indenta"/>
              <w:tabs>
                <w:tab w:val="clear" w:pos="720"/>
                <w:tab w:val="left" w:pos="1276"/>
              </w:tabs>
              <w:ind w:left="1843"/>
            </w:pPr>
            <w:r>
              <w:tab/>
              <w:t>(e)</w:t>
            </w:r>
            <w:r>
              <w:tab/>
              <w:t>Allow effective recreational use or give reasonable access</w:t>
            </w:r>
          </w:p>
        </w:tc>
        <w:tc>
          <w:tcPr>
            <w:tcW w:w="1985" w:type="dxa"/>
          </w:tcPr>
          <w:p w:rsidR="00C12F98" w:rsidRDefault="00C12F98">
            <w:pPr>
              <w:pStyle w:val="Keywords"/>
            </w:pPr>
          </w:p>
        </w:tc>
      </w:tr>
      <w:tr w:rsidR="00F779C4" w:rsidTr="006B5999">
        <w:tc>
          <w:tcPr>
            <w:tcW w:w="8118" w:type="dxa"/>
          </w:tcPr>
          <w:p w:rsidR="00F779C4" w:rsidRDefault="00F779C4">
            <w:pPr>
              <w:pStyle w:val="Pointed"/>
              <w:tabs>
                <w:tab w:val="clear" w:pos="1080"/>
              </w:tabs>
              <w:ind w:left="1134" w:hanging="1134"/>
              <w:jc w:val="both"/>
              <w:pPrChange w:id="186" w:author="Monica Borg" w:date="2018-01-23T12:26:00Z">
                <w:pPr>
                  <w:pStyle w:val="Pointed"/>
                </w:pPr>
              </w:pPrChange>
            </w:pPr>
            <w:r>
              <w:t xml:space="preserve">The </w:t>
            </w:r>
            <w:del w:id="187" w:author="Scott McDonald" w:date="2017-07-25T12:14:00Z">
              <w:r w:rsidDel="00D715DB">
                <w:delText xml:space="preserve">Consultant </w:delText>
              </w:r>
            </w:del>
            <w:ins w:id="188" w:author="Scott McDonald" w:date="2017-07-25T12:14:00Z">
              <w:r w:rsidR="00D715DB">
                <w:t xml:space="preserve">Designer </w:t>
              </w:r>
            </w:ins>
            <w:r>
              <w:t>shall review the natural surface contours and where necessary shall design finished surface levels that ensure the land is suitably prepared</w:t>
            </w:r>
          </w:p>
        </w:tc>
        <w:tc>
          <w:tcPr>
            <w:tcW w:w="1985" w:type="dxa"/>
          </w:tcPr>
          <w:p w:rsidR="00F779C4" w:rsidRDefault="00F779C4">
            <w:pPr>
              <w:pStyle w:val="Keywords"/>
            </w:pPr>
          </w:p>
        </w:tc>
      </w:tr>
      <w:tr w:rsidR="00C12F98" w:rsidTr="004F60D8">
        <w:tblPrEx>
          <w:tblW w:w="10103" w:type="dxa"/>
          <w:tblCellMar>
            <w:left w:w="180" w:type="dxa"/>
            <w:right w:w="180" w:type="dxa"/>
          </w:tblCellMar>
          <w:tblLook w:val="0000" w:firstRow="0" w:lastRow="0" w:firstColumn="0" w:lastColumn="0" w:noHBand="0" w:noVBand="0"/>
          <w:tblPrExChange w:id="189" w:author="Monica Borg" w:date="2018-01-23T12:26:00Z">
            <w:tblPrEx>
              <w:tblW w:w="10103" w:type="dxa"/>
              <w:tblCellMar>
                <w:left w:w="180" w:type="dxa"/>
                <w:right w:w="180" w:type="dxa"/>
              </w:tblCellMar>
              <w:tblLook w:val="0000" w:firstRow="0" w:lastRow="0" w:firstColumn="0" w:lastColumn="0" w:noHBand="0" w:noVBand="0"/>
            </w:tblPrEx>
          </w:tblPrExChange>
        </w:tblPrEx>
        <w:tc>
          <w:tcPr>
            <w:tcW w:w="8118" w:type="dxa"/>
            <w:tcPrChange w:id="190" w:author="Monica Borg" w:date="2018-01-23T12:26:00Z">
              <w:tcPr>
                <w:tcW w:w="8118" w:type="dxa"/>
              </w:tcPr>
            </w:tcPrChange>
          </w:tcPr>
          <w:p w:rsidR="00C12F98" w:rsidRDefault="00C12F98">
            <w:pPr>
              <w:pStyle w:val="Pointed"/>
              <w:tabs>
                <w:tab w:val="clear" w:pos="1080"/>
              </w:tabs>
              <w:ind w:left="1134" w:hanging="1134"/>
              <w:jc w:val="both"/>
              <w:pPrChange w:id="191" w:author="Monica Borg" w:date="2018-01-23T12:26:00Z">
                <w:pPr>
                  <w:pStyle w:val="Pointed"/>
                </w:pPr>
              </w:pPrChange>
            </w:pPr>
            <w:r>
              <w:t>Where practical, areas should be regraded to minimise the necessity for underground drainage systems with surface inlet pits, and allow surface water to flow naturally to roads or drainage reserves without excessive concentration.</w:t>
            </w:r>
          </w:p>
        </w:tc>
        <w:tc>
          <w:tcPr>
            <w:tcW w:w="1985" w:type="dxa"/>
            <w:tcPrChange w:id="192" w:author="Monica Borg" w:date="2018-01-23T12:26:00Z">
              <w:tcPr>
                <w:tcW w:w="1985" w:type="dxa"/>
                <w:vAlign w:val="center"/>
              </w:tcPr>
            </w:tcPrChange>
          </w:tcPr>
          <w:p w:rsidR="00C12F98" w:rsidRDefault="00C12F98">
            <w:pPr>
              <w:pStyle w:val="Keywords"/>
              <w:spacing w:before="360"/>
              <w:pPrChange w:id="193" w:author="Monica Borg" w:date="2018-01-23T12:26:00Z">
                <w:pPr>
                  <w:pStyle w:val="Keywords"/>
                  <w:jc w:val="center"/>
                </w:pPr>
              </w:pPrChange>
            </w:pPr>
            <w:r>
              <w:t>Drainage</w:t>
            </w:r>
          </w:p>
        </w:tc>
      </w:tr>
      <w:tr w:rsidR="00C12F98" w:rsidTr="004F60D8">
        <w:tblPrEx>
          <w:tblW w:w="10103" w:type="dxa"/>
          <w:tblCellMar>
            <w:left w:w="180" w:type="dxa"/>
            <w:right w:w="180" w:type="dxa"/>
          </w:tblCellMar>
          <w:tblLook w:val="0000" w:firstRow="0" w:lastRow="0" w:firstColumn="0" w:lastColumn="0" w:noHBand="0" w:noVBand="0"/>
          <w:tblPrExChange w:id="194" w:author="Monica Borg" w:date="2018-01-23T12:26:00Z">
            <w:tblPrEx>
              <w:tblW w:w="10103" w:type="dxa"/>
              <w:tblCellMar>
                <w:left w:w="180" w:type="dxa"/>
                <w:right w:w="180" w:type="dxa"/>
              </w:tblCellMar>
              <w:tblLook w:val="0000" w:firstRow="0" w:lastRow="0" w:firstColumn="0" w:lastColumn="0" w:noHBand="0" w:noVBand="0"/>
            </w:tblPrEx>
          </w:tblPrExChange>
        </w:tblPrEx>
        <w:tc>
          <w:tcPr>
            <w:tcW w:w="8118" w:type="dxa"/>
            <w:tcPrChange w:id="195" w:author="Monica Borg" w:date="2018-01-23T12:26:00Z">
              <w:tcPr>
                <w:tcW w:w="8118" w:type="dxa"/>
              </w:tcPr>
            </w:tcPrChange>
          </w:tcPr>
          <w:p w:rsidR="00C12F98" w:rsidRDefault="00C12F98">
            <w:pPr>
              <w:pStyle w:val="Pointed"/>
              <w:tabs>
                <w:tab w:val="clear" w:pos="1080"/>
              </w:tabs>
              <w:ind w:left="1134" w:hanging="1134"/>
              <w:jc w:val="both"/>
              <w:pPrChange w:id="196" w:author="Monica Borg" w:date="2018-01-23T12:26:00Z">
                <w:pPr>
                  <w:pStyle w:val="Pointed"/>
                </w:pPr>
              </w:pPrChange>
            </w:pPr>
            <w:r>
              <w:t xml:space="preserve">The </w:t>
            </w:r>
            <w:del w:id="197" w:author="Scott McDonald" w:date="2017-07-25T12:14:00Z">
              <w:r w:rsidDel="00D715DB">
                <w:delText xml:space="preserve">Consultant </w:delText>
              </w:r>
            </w:del>
            <w:ins w:id="198" w:author="Scott McDonald" w:date="2017-07-25T12:14:00Z">
              <w:r w:rsidR="00D715DB">
                <w:t xml:space="preserve">Designer </w:t>
              </w:r>
            </w:ins>
            <w:r>
              <w:t xml:space="preserve">shall consider the implications of site regrading in relation to the existing natural environment.  </w:t>
            </w:r>
            <w:smartTag w:uri="urn:schemas-microsoft-com:office:smarttags" w:element="PersonName">
              <w:r>
                <w:t>General</w:t>
              </w:r>
            </w:smartTag>
            <w:r>
              <w:t>ly site regrading shall be minimised in heavily treed areas.</w:t>
            </w:r>
          </w:p>
        </w:tc>
        <w:tc>
          <w:tcPr>
            <w:tcW w:w="1985" w:type="dxa"/>
            <w:tcPrChange w:id="199" w:author="Monica Borg" w:date="2018-01-23T12:26:00Z">
              <w:tcPr>
                <w:tcW w:w="1985" w:type="dxa"/>
                <w:vAlign w:val="center"/>
              </w:tcPr>
            </w:tcPrChange>
          </w:tcPr>
          <w:p w:rsidR="00C12F98" w:rsidRDefault="00C12F98">
            <w:pPr>
              <w:pStyle w:val="Keywords"/>
              <w:spacing w:before="360"/>
              <w:pPrChange w:id="200" w:author="Monica Borg" w:date="2018-01-23T12:26:00Z">
                <w:pPr>
                  <w:pStyle w:val="Keywords"/>
                  <w:jc w:val="center"/>
                </w:pPr>
              </w:pPrChange>
            </w:pPr>
            <w:r>
              <w:t>Natural Environment</w:t>
            </w:r>
          </w:p>
        </w:tc>
      </w:tr>
      <w:tr w:rsidR="00C12F98" w:rsidTr="004F60D8">
        <w:tblPrEx>
          <w:tblW w:w="10103" w:type="dxa"/>
          <w:tblCellMar>
            <w:left w:w="180" w:type="dxa"/>
            <w:right w:w="180" w:type="dxa"/>
          </w:tblCellMar>
          <w:tblLook w:val="0000" w:firstRow="0" w:lastRow="0" w:firstColumn="0" w:lastColumn="0" w:noHBand="0" w:noVBand="0"/>
          <w:tblPrExChange w:id="201" w:author="Monica Borg" w:date="2018-01-23T12:26:00Z">
            <w:tblPrEx>
              <w:tblW w:w="10103" w:type="dxa"/>
              <w:tblCellMar>
                <w:left w:w="180" w:type="dxa"/>
                <w:right w:w="180" w:type="dxa"/>
              </w:tblCellMar>
              <w:tblLook w:val="0000" w:firstRow="0" w:lastRow="0" w:firstColumn="0" w:lastColumn="0" w:noHBand="0" w:noVBand="0"/>
            </w:tblPrEx>
          </w:tblPrExChange>
        </w:tblPrEx>
        <w:tc>
          <w:tcPr>
            <w:tcW w:w="8118" w:type="dxa"/>
            <w:tcPrChange w:id="202" w:author="Monica Borg" w:date="2018-01-23T12:26:00Z">
              <w:tcPr>
                <w:tcW w:w="8118" w:type="dxa"/>
              </w:tcPr>
            </w:tcPrChange>
          </w:tcPr>
          <w:p w:rsidR="00C12F98" w:rsidRDefault="00C12F98">
            <w:pPr>
              <w:pStyle w:val="Pointed"/>
              <w:tabs>
                <w:tab w:val="clear" w:pos="1080"/>
              </w:tabs>
              <w:ind w:left="1134" w:hanging="1134"/>
              <w:jc w:val="both"/>
              <w:pPrChange w:id="203" w:author="Monica Borg" w:date="2018-01-23T12:26:00Z">
                <w:pPr>
                  <w:pStyle w:val="Pointed"/>
                </w:pPr>
              </w:pPrChange>
            </w:pPr>
            <w:r>
              <w:t xml:space="preserve">Care shall be taken to provide depressions for overland flow from low points and over major drainage lines, to direct stormwater for storms up to </w:t>
            </w:r>
            <w:ins w:id="204" w:author="Scott McDonald" w:date="2017-07-25T12:14:00Z">
              <w:r w:rsidR="00D715DB" w:rsidRPr="004428BE">
                <w:t>1% AEP flood levels (1 in 100 years)</w:t>
              </w:r>
            </w:ins>
            <w:del w:id="205" w:author="Scott McDonald" w:date="2017-07-25T12:14:00Z">
              <w:r w:rsidDel="00D715DB">
                <w:delText>a 100 year average recurrence interval</w:delText>
              </w:r>
            </w:del>
            <w:r>
              <w:t>.</w:t>
            </w:r>
          </w:p>
        </w:tc>
        <w:tc>
          <w:tcPr>
            <w:tcW w:w="1985" w:type="dxa"/>
            <w:tcPrChange w:id="206" w:author="Monica Borg" w:date="2018-01-23T12:26:00Z">
              <w:tcPr>
                <w:tcW w:w="1985" w:type="dxa"/>
                <w:vAlign w:val="center"/>
              </w:tcPr>
            </w:tcPrChange>
          </w:tcPr>
          <w:p w:rsidR="00C12F98" w:rsidRDefault="00C12F98">
            <w:pPr>
              <w:pStyle w:val="Keywords"/>
              <w:spacing w:before="360"/>
              <w:pPrChange w:id="207" w:author="Monica Borg" w:date="2018-01-23T12:26:00Z">
                <w:pPr>
                  <w:pStyle w:val="Keywords"/>
                  <w:jc w:val="center"/>
                </w:pPr>
              </w:pPrChange>
            </w:pPr>
            <w:r>
              <w:t>Overland Flow</w:t>
            </w:r>
          </w:p>
        </w:tc>
      </w:tr>
      <w:tr w:rsidR="00C12F98" w:rsidTr="004F60D8">
        <w:tblPrEx>
          <w:tblW w:w="10103" w:type="dxa"/>
          <w:tblCellMar>
            <w:left w:w="180" w:type="dxa"/>
            <w:right w:w="180" w:type="dxa"/>
          </w:tblCellMar>
          <w:tblLook w:val="0000" w:firstRow="0" w:lastRow="0" w:firstColumn="0" w:lastColumn="0" w:noHBand="0" w:noVBand="0"/>
          <w:tblPrExChange w:id="208" w:author="Monica Borg" w:date="2018-01-23T12:26:00Z">
            <w:tblPrEx>
              <w:tblW w:w="10103" w:type="dxa"/>
              <w:tblCellMar>
                <w:left w:w="180" w:type="dxa"/>
                <w:right w:w="180" w:type="dxa"/>
              </w:tblCellMar>
              <w:tblLook w:val="0000" w:firstRow="0" w:lastRow="0" w:firstColumn="0" w:lastColumn="0" w:noHBand="0" w:noVBand="0"/>
            </w:tblPrEx>
          </w:tblPrExChange>
        </w:tblPrEx>
        <w:tc>
          <w:tcPr>
            <w:tcW w:w="8118" w:type="dxa"/>
            <w:tcPrChange w:id="209" w:author="Monica Borg" w:date="2018-01-23T12:26:00Z">
              <w:tcPr>
                <w:tcW w:w="8118" w:type="dxa"/>
              </w:tcPr>
            </w:tcPrChange>
          </w:tcPr>
          <w:p w:rsidR="00C12F98" w:rsidRDefault="00C12F98">
            <w:pPr>
              <w:pStyle w:val="Pointed"/>
              <w:tabs>
                <w:tab w:val="clear" w:pos="1080"/>
              </w:tabs>
              <w:ind w:left="1134" w:hanging="1134"/>
              <w:jc w:val="both"/>
              <w:pPrChange w:id="210" w:author="Monica Borg" w:date="2018-01-23T12:26:00Z">
                <w:pPr>
                  <w:pStyle w:val="Pointed"/>
                </w:pPr>
              </w:pPrChange>
            </w:pPr>
            <w:r>
              <w:t xml:space="preserve">The design of site regrading areas in conjunction with the design of roadworks shall be considered with the objective of balancing cut to fill and achieving both an economical development and minimising haulage of imported fill or spoil to and from the development site.  Bulk haulage should always be considered </w:t>
            </w:r>
            <w:ins w:id="211" w:author="Scott McDonald" w:date="2017-07-25T12:14:00Z">
              <w:r w:rsidR="00D715DB">
                <w:t xml:space="preserve">to have </w:t>
              </w:r>
            </w:ins>
            <w:r>
              <w:t>an adverse effect on adjacent development, and infrastructure.</w:t>
            </w:r>
          </w:p>
        </w:tc>
        <w:tc>
          <w:tcPr>
            <w:tcW w:w="1985" w:type="dxa"/>
            <w:tcPrChange w:id="212" w:author="Monica Borg" w:date="2018-01-23T12:26:00Z">
              <w:tcPr>
                <w:tcW w:w="1985" w:type="dxa"/>
                <w:vAlign w:val="center"/>
              </w:tcPr>
            </w:tcPrChange>
          </w:tcPr>
          <w:p w:rsidR="00C12F98" w:rsidRDefault="00C12F98">
            <w:pPr>
              <w:pStyle w:val="Keywords"/>
              <w:spacing w:before="360"/>
              <w:pPrChange w:id="213" w:author="Monica Borg" w:date="2018-01-23T12:26:00Z">
                <w:pPr>
                  <w:pStyle w:val="Keywords"/>
                  <w:jc w:val="center"/>
                </w:pPr>
              </w:pPrChange>
            </w:pPr>
            <w:r>
              <w:t>Minimal Road Haulage</w:t>
            </w:r>
          </w:p>
        </w:tc>
      </w:tr>
      <w:tr w:rsidR="00C12F98" w:rsidTr="006B5999">
        <w:tc>
          <w:tcPr>
            <w:tcW w:w="8118" w:type="dxa"/>
          </w:tcPr>
          <w:p w:rsidR="00C12F98" w:rsidRDefault="00C12F98" w:rsidP="00F779C4">
            <w:pPr>
              <w:pStyle w:val="Heading2"/>
            </w:pPr>
            <w:bookmarkStart w:id="214" w:name="_Toc428165248"/>
            <w:bookmarkStart w:id="215" w:name="_Toc486749130"/>
            <w:bookmarkStart w:id="216" w:name="_Toc488757342"/>
            <w:r>
              <w:t>SPECIAL TREATMENT OF PARTICULAR AREAS</w:t>
            </w:r>
            <w:bookmarkEnd w:id="214"/>
            <w:bookmarkEnd w:id="215"/>
            <w:bookmarkEnd w:id="216"/>
          </w:p>
        </w:tc>
        <w:tc>
          <w:tcPr>
            <w:tcW w:w="1985" w:type="dxa"/>
          </w:tcPr>
          <w:p w:rsidR="00C12F98" w:rsidRDefault="00C12F98">
            <w:pPr>
              <w:pStyle w:val="Keywords"/>
            </w:pPr>
          </w:p>
        </w:tc>
      </w:tr>
      <w:tr w:rsidR="00C12F98" w:rsidTr="004F60D8">
        <w:tblPrEx>
          <w:tblW w:w="10103" w:type="dxa"/>
          <w:tblCellMar>
            <w:left w:w="180" w:type="dxa"/>
            <w:right w:w="180" w:type="dxa"/>
          </w:tblCellMar>
          <w:tblLook w:val="0000" w:firstRow="0" w:lastRow="0" w:firstColumn="0" w:lastColumn="0" w:noHBand="0" w:noVBand="0"/>
          <w:tblPrExChange w:id="217"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18" w:author="Monica Borg" w:date="2018-01-23T12:27:00Z">
              <w:tcPr>
                <w:tcW w:w="8118" w:type="dxa"/>
              </w:tcPr>
            </w:tcPrChange>
          </w:tcPr>
          <w:p w:rsidR="00C12F98" w:rsidRDefault="00C12F98">
            <w:pPr>
              <w:pStyle w:val="Pointed"/>
              <w:tabs>
                <w:tab w:val="clear" w:pos="1080"/>
              </w:tabs>
              <w:ind w:left="1134" w:hanging="1134"/>
              <w:jc w:val="both"/>
              <w:pPrChange w:id="219" w:author="Monica Borg" w:date="2018-01-23T12:27:00Z">
                <w:pPr>
                  <w:pStyle w:val="Pointed"/>
                </w:pPr>
              </w:pPrChange>
            </w:pPr>
            <w:r>
              <w:t>Areas abutting flooding or nuisance drainage sites shall be site regraded to a minimum level of 0.5 metres above the 1% AEP Flood levels.</w:t>
            </w:r>
            <w:r w:rsidR="00F779C4">
              <w:t xml:space="preserve"> </w:t>
            </w:r>
            <w:r>
              <w:t xml:space="preserve"> The site shall be identified on the design plans with appropriate notation of site specific requirements.</w:t>
            </w:r>
          </w:p>
        </w:tc>
        <w:tc>
          <w:tcPr>
            <w:tcW w:w="1985" w:type="dxa"/>
            <w:tcPrChange w:id="220" w:author="Monica Borg" w:date="2018-01-23T12:27:00Z">
              <w:tcPr>
                <w:tcW w:w="1985" w:type="dxa"/>
                <w:vAlign w:val="center"/>
              </w:tcPr>
            </w:tcPrChange>
          </w:tcPr>
          <w:p w:rsidR="00C12F98" w:rsidRDefault="00C12F98">
            <w:pPr>
              <w:pStyle w:val="Keywords"/>
              <w:spacing w:before="360"/>
              <w:pPrChange w:id="221" w:author="Monica Borg" w:date="2018-01-23T12:27:00Z">
                <w:pPr>
                  <w:pStyle w:val="Keywords"/>
                  <w:jc w:val="center"/>
                </w:pPr>
              </w:pPrChange>
            </w:pPr>
            <w:r>
              <w:t>Flooding</w:t>
            </w:r>
          </w:p>
        </w:tc>
      </w:tr>
      <w:tr w:rsidR="00C12F98" w:rsidTr="004F60D8">
        <w:tblPrEx>
          <w:tblW w:w="10103" w:type="dxa"/>
          <w:tblCellMar>
            <w:left w:w="180" w:type="dxa"/>
            <w:right w:w="180" w:type="dxa"/>
          </w:tblCellMar>
          <w:tblLook w:val="0000" w:firstRow="0" w:lastRow="0" w:firstColumn="0" w:lastColumn="0" w:noHBand="0" w:noVBand="0"/>
          <w:tblPrExChange w:id="222"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23" w:author="Monica Borg" w:date="2018-01-23T12:27:00Z">
              <w:tcPr>
                <w:tcW w:w="8118" w:type="dxa"/>
              </w:tcPr>
            </w:tcPrChange>
          </w:tcPr>
          <w:p w:rsidR="00C12F98" w:rsidRDefault="00C12F98">
            <w:pPr>
              <w:pStyle w:val="Pointed"/>
              <w:tabs>
                <w:tab w:val="clear" w:pos="1080"/>
              </w:tabs>
              <w:ind w:left="1134" w:hanging="1134"/>
              <w:jc w:val="both"/>
              <w:pPrChange w:id="224" w:author="Monica Borg" w:date="2018-01-23T12:27:00Z">
                <w:pPr>
                  <w:pStyle w:val="Pointed"/>
                </w:pPr>
              </w:pPrChange>
            </w:pPr>
            <w:r>
              <w:t>In the event that an area is known to be affected by or inundated by local stormwater flows, the Designer shall investigate the existing conditions as they relate to the proposed development and advise the Developer in the preliminary design report on all data obtained in the investigation and recommend appropriate contour adjustments.</w:t>
            </w:r>
            <w:r w:rsidR="00F779C4">
              <w:t xml:space="preserve"> </w:t>
            </w:r>
            <w:r>
              <w:t xml:space="preserve"> The report should normally be accompanied by sketch plans to clarify recommendations.</w:t>
            </w:r>
          </w:p>
        </w:tc>
        <w:tc>
          <w:tcPr>
            <w:tcW w:w="1985" w:type="dxa"/>
            <w:tcPrChange w:id="225" w:author="Monica Borg" w:date="2018-01-23T12:27:00Z">
              <w:tcPr>
                <w:tcW w:w="1985" w:type="dxa"/>
                <w:vAlign w:val="center"/>
              </w:tcPr>
            </w:tcPrChange>
          </w:tcPr>
          <w:p w:rsidR="00C12F98" w:rsidRDefault="00C12F98">
            <w:pPr>
              <w:pStyle w:val="Keywords"/>
              <w:spacing w:before="360"/>
              <w:pPrChange w:id="226" w:author="Monica Borg" w:date="2018-01-23T12:27:00Z">
                <w:pPr>
                  <w:pStyle w:val="Keywords"/>
                  <w:jc w:val="center"/>
                </w:pPr>
              </w:pPrChange>
            </w:pPr>
            <w:r>
              <w:t>Inundation Areas</w:t>
            </w:r>
          </w:p>
        </w:tc>
      </w:tr>
      <w:tr w:rsidR="00C12F98" w:rsidTr="004F60D8">
        <w:tblPrEx>
          <w:tblW w:w="10103" w:type="dxa"/>
          <w:tblCellMar>
            <w:left w:w="180" w:type="dxa"/>
            <w:right w:w="180" w:type="dxa"/>
          </w:tblCellMar>
          <w:tblLook w:val="0000" w:firstRow="0" w:lastRow="0" w:firstColumn="0" w:lastColumn="0" w:noHBand="0" w:noVBand="0"/>
          <w:tblPrExChange w:id="227"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28" w:author="Monica Borg" w:date="2018-01-23T12:27:00Z">
              <w:tcPr>
                <w:tcW w:w="8118" w:type="dxa"/>
              </w:tcPr>
            </w:tcPrChange>
          </w:tcPr>
          <w:p w:rsidR="00C12F98" w:rsidRDefault="00C12F98">
            <w:pPr>
              <w:pStyle w:val="Pointed"/>
              <w:tabs>
                <w:tab w:val="clear" w:pos="1080"/>
              </w:tabs>
              <w:ind w:left="1134" w:hanging="1134"/>
              <w:jc w:val="both"/>
              <w:pPrChange w:id="229" w:author="Monica Borg" w:date="2018-01-23T12:27:00Z">
                <w:pPr>
                  <w:pStyle w:val="Pointed"/>
                </w:pPr>
              </w:pPrChange>
            </w:pPr>
            <w:r>
              <w:lastRenderedPageBreak/>
              <w:t>The finished surface of filled areas shall be designed to levels allowing an adequate cover depth over the pipeline (if piped) and permitting surface stormwater flow to be guided to inlet pits if depressions are retained in the finished surface contouring.</w:t>
            </w:r>
          </w:p>
        </w:tc>
        <w:tc>
          <w:tcPr>
            <w:tcW w:w="1985" w:type="dxa"/>
            <w:tcPrChange w:id="230" w:author="Monica Borg" w:date="2018-01-23T12:27:00Z">
              <w:tcPr>
                <w:tcW w:w="1985" w:type="dxa"/>
                <w:vAlign w:val="center"/>
              </w:tcPr>
            </w:tcPrChange>
          </w:tcPr>
          <w:p w:rsidR="00C12F98" w:rsidRDefault="00C12F98">
            <w:pPr>
              <w:pStyle w:val="Keywords"/>
              <w:spacing w:before="360"/>
              <w:pPrChange w:id="231" w:author="Monica Borg" w:date="2018-01-23T12:27:00Z">
                <w:pPr>
                  <w:pStyle w:val="Keywords"/>
                  <w:jc w:val="center"/>
                </w:pPr>
              </w:pPrChange>
            </w:pPr>
            <w:r>
              <w:t>Piped Gullies or Depressions</w:t>
            </w:r>
          </w:p>
        </w:tc>
      </w:tr>
      <w:tr w:rsidR="00C12F98" w:rsidTr="004F60D8">
        <w:tblPrEx>
          <w:tblW w:w="10103" w:type="dxa"/>
          <w:tblCellMar>
            <w:left w:w="180" w:type="dxa"/>
            <w:right w:w="180" w:type="dxa"/>
          </w:tblCellMar>
          <w:tblLook w:val="0000" w:firstRow="0" w:lastRow="0" w:firstColumn="0" w:lastColumn="0" w:noHBand="0" w:noVBand="0"/>
          <w:tblPrExChange w:id="232"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33" w:author="Monica Borg" w:date="2018-01-23T12:27:00Z">
              <w:tcPr>
                <w:tcW w:w="8118" w:type="dxa"/>
              </w:tcPr>
            </w:tcPrChange>
          </w:tcPr>
          <w:p w:rsidR="00C12F98" w:rsidRDefault="00C12F98">
            <w:pPr>
              <w:pStyle w:val="Pointed"/>
              <w:tabs>
                <w:tab w:val="clear" w:pos="1080"/>
              </w:tabs>
              <w:ind w:left="1134" w:hanging="1134"/>
              <w:jc w:val="both"/>
              <w:pPrChange w:id="234" w:author="Monica Borg" w:date="2018-01-23T12:27:00Z">
                <w:pPr>
                  <w:pStyle w:val="Pointed"/>
                </w:pPr>
              </w:pPrChange>
            </w:pPr>
            <w:r>
              <w:t xml:space="preserve">The location of </w:t>
            </w:r>
            <w:ins w:id="235" w:author="Scott McDonald" w:date="2017-07-25T12:15:00Z">
              <w:r w:rsidR="00D715DB">
                <w:t>d</w:t>
              </w:r>
              <w:r w:rsidR="00D715DB" w:rsidRPr="004428BE">
                <w:t xml:space="preserve">ams and </w:t>
              </w:r>
              <w:r w:rsidR="00D715DB">
                <w:t>w</w:t>
              </w:r>
              <w:r w:rsidR="00D715DB" w:rsidRPr="004428BE">
                <w:t xml:space="preserve">ater </w:t>
              </w:r>
              <w:r w:rsidR="00D715DB">
                <w:t>c</w:t>
              </w:r>
              <w:r w:rsidR="00D715DB" w:rsidRPr="004428BE">
                <w:t>ourses</w:t>
              </w:r>
            </w:ins>
            <w:del w:id="236" w:author="Scott McDonald" w:date="2017-07-25T12:15:00Z">
              <w:r w:rsidDel="00D715DB">
                <w:delText>such features</w:delText>
              </w:r>
            </w:del>
            <w:r>
              <w:t xml:space="preserve"> shall be clearly defined on the site regrading</w:t>
            </w:r>
            <w:ins w:id="237" w:author="setup" w:date="2017-08-16T14:48:00Z">
              <w:r w:rsidR="000C355C">
                <w:t xml:space="preserve"> plans. </w:t>
              </w:r>
            </w:ins>
            <w:del w:id="238" w:author="Scott McDonald" w:date="2017-07-25T12:16:00Z">
              <w:r w:rsidDel="00D715DB">
                <w:delText xml:space="preserve"> plans and defined by distance to corner boundaries, monuments, etc for purposes of relocation at the geotechnical testing stage for work as executed plans</w:delText>
              </w:r>
            </w:del>
            <w:r>
              <w:t>.</w:t>
            </w:r>
            <w:r w:rsidR="00F779C4">
              <w:t xml:space="preserve"> </w:t>
            </w:r>
            <w:r>
              <w:t xml:space="preserve"> A geotechnical report specifying the site specific preparation and compaction requirements will be required to be incorporated with the site regrading plan.</w:t>
            </w:r>
            <w:r w:rsidR="00F779C4">
              <w:t xml:space="preserve"> </w:t>
            </w:r>
            <w:r>
              <w:t xml:space="preserve"> A description of the minimum acceptable quality of the fill shall also be specified on the plans, supported by geotechnical recommendations. </w:t>
            </w:r>
            <w:r w:rsidR="00F779C4">
              <w:t xml:space="preserve"> </w:t>
            </w:r>
            <w:r>
              <w:t>All documentation necessary from various authorities to support the filling of dams and watercourses shall be supplied with the design plans.</w:t>
            </w:r>
          </w:p>
        </w:tc>
        <w:tc>
          <w:tcPr>
            <w:tcW w:w="1985" w:type="dxa"/>
            <w:tcPrChange w:id="239" w:author="Monica Borg" w:date="2018-01-23T12:27:00Z">
              <w:tcPr>
                <w:tcW w:w="1985" w:type="dxa"/>
                <w:vAlign w:val="center"/>
              </w:tcPr>
            </w:tcPrChange>
          </w:tcPr>
          <w:p w:rsidR="00C12F98" w:rsidRDefault="00C12F98">
            <w:pPr>
              <w:pStyle w:val="Keywords"/>
              <w:keepNext/>
              <w:spacing w:before="360"/>
              <w:pPrChange w:id="240" w:author="Monica Borg" w:date="2018-01-23T12:27:00Z">
                <w:pPr>
                  <w:pStyle w:val="Keywords"/>
                  <w:keepNext/>
                  <w:jc w:val="center"/>
                </w:pPr>
              </w:pPrChange>
            </w:pPr>
            <w:r>
              <w:t>Dams and Water Courses</w:t>
            </w:r>
          </w:p>
        </w:tc>
      </w:tr>
      <w:tr w:rsidR="00F8075E" w:rsidTr="004F60D8">
        <w:tblPrEx>
          <w:tblW w:w="10103" w:type="dxa"/>
          <w:tblCellMar>
            <w:left w:w="180" w:type="dxa"/>
            <w:right w:w="180" w:type="dxa"/>
          </w:tblCellMar>
          <w:tblLook w:val="0000" w:firstRow="0" w:lastRow="0" w:firstColumn="0" w:lastColumn="0" w:noHBand="0" w:noVBand="0"/>
          <w:tblPrExChange w:id="241" w:author="Monica Borg" w:date="2018-01-23T12:27:00Z">
            <w:tblPrEx>
              <w:tblW w:w="10103" w:type="dxa"/>
              <w:tblCellMar>
                <w:left w:w="180" w:type="dxa"/>
                <w:right w:w="180" w:type="dxa"/>
              </w:tblCellMar>
              <w:tblLook w:val="0000" w:firstRow="0" w:lastRow="0" w:firstColumn="0" w:lastColumn="0" w:noHBand="0" w:noVBand="0"/>
            </w:tblPrEx>
          </w:tblPrExChange>
        </w:tblPrEx>
        <w:trPr>
          <w:ins w:id="242" w:author="Scott McDonald" w:date="2017-07-25T16:32:00Z"/>
        </w:trPr>
        <w:tc>
          <w:tcPr>
            <w:tcW w:w="8118" w:type="dxa"/>
            <w:tcPrChange w:id="243" w:author="Monica Borg" w:date="2018-01-23T12:27:00Z">
              <w:tcPr>
                <w:tcW w:w="8118" w:type="dxa"/>
              </w:tcPr>
            </w:tcPrChange>
          </w:tcPr>
          <w:p w:rsidR="00F8075E" w:rsidRDefault="000F5342">
            <w:pPr>
              <w:pStyle w:val="Pointed"/>
              <w:tabs>
                <w:tab w:val="clear" w:pos="1080"/>
              </w:tabs>
              <w:ind w:left="1134" w:hanging="1134"/>
              <w:jc w:val="both"/>
              <w:rPr>
                <w:ins w:id="244" w:author="Scott McDonald" w:date="2017-07-25T16:32:00Z"/>
              </w:rPr>
              <w:pPrChange w:id="245" w:author="Monica Borg" w:date="2018-01-23T12:27:00Z">
                <w:pPr>
                  <w:pStyle w:val="Pointed"/>
                </w:pPr>
              </w:pPrChange>
            </w:pPr>
            <w:ins w:id="246" w:author="Scott McDonald" w:date="2017-07-25T17:27:00Z">
              <w:r w:rsidRPr="00F22693">
                <w:t>The finished surface of filled areas shall be designed to levels allowing an adequate cover depth over underground services</w:t>
              </w:r>
            </w:ins>
            <w:ins w:id="247" w:author="Scott McDonald" w:date="2017-07-25T17:28:00Z">
              <w:r w:rsidRPr="00F22693">
                <w:t xml:space="preserve">. </w:t>
              </w:r>
            </w:ins>
            <w:ins w:id="248" w:author="Scott McDonald" w:date="2017-07-25T17:27:00Z">
              <w:r w:rsidRPr="00F22693">
                <w:t xml:space="preserve"> </w:t>
              </w:r>
            </w:ins>
            <w:ins w:id="249" w:author="Scott McDonald" w:date="2017-07-25T16:32:00Z">
              <w:r w:rsidR="00F8075E" w:rsidRPr="00F22693">
                <w:t>If the proposed landform increases the depth of cover over existing underground services these services shall be relocated/reconstructed if necessary</w:t>
              </w:r>
            </w:ins>
            <w:ins w:id="250" w:author="user" w:date="2017-08-03T11:14:00Z">
              <w:r w:rsidR="00F35429" w:rsidRPr="00F22693">
                <w:t>,</w:t>
              </w:r>
            </w:ins>
            <w:ins w:id="251" w:author="user" w:date="2017-08-03T11:13:00Z">
              <w:r w:rsidR="00F35429" w:rsidRPr="00F22693">
                <w:t xml:space="preserve"> as determined by the applicable </w:t>
              </w:r>
            </w:ins>
            <w:ins w:id="252" w:author="Scott McDonald" w:date="2017-08-03T12:00:00Z">
              <w:r w:rsidR="00F22693">
                <w:t>L</w:t>
              </w:r>
            </w:ins>
            <w:ins w:id="253" w:author="user" w:date="2017-08-03T11:13:00Z">
              <w:r w:rsidR="00F35429" w:rsidRPr="00F22693">
                <w:t xml:space="preserve">ocal </w:t>
              </w:r>
            </w:ins>
            <w:ins w:id="254" w:author="Scott McDonald" w:date="2017-08-03T12:00:00Z">
              <w:r w:rsidR="00F22693">
                <w:t>G</w:t>
              </w:r>
            </w:ins>
            <w:ins w:id="255" w:author="user" w:date="2017-08-03T11:13:00Z">
              <w:r w:rsidR="00F35429" w:rsidRPr="00F22693">
                <w:t>overnment,</w:t>
              </w:r>
            </w:ins>
            <w:ins w:id="256" w:author="Scott McDonald" w:date="2017-07-25T16:32:00Z">
              <w:r w:rsidR="00F8075E" w:rsidRPr="00F22693">
                <w:t xml:space="preserve"> to ensure cover is not excessive.  The continuity of access to all existing services shall be maintained internal to the development site and at the external boundary of the development site.</w:t>
              </w:r>
            </w:ins>
          </w:p>
        </w:tc>
        <w:tc>
          <w:tcPr>
            <w:tcW w:w="1985" w:type="dxa"/>
            <w:tcPrChange w:id="257" w:author="Monica Borg" w:date="2018-01-23T12:27:00Z">
              <w:tcPr>
                <w:tcW w:w="1985" w:type="dxa"/>
                <w:vAlign w:val="center"/>
              </w:tcPr>
            </w:tcPrChange>
          </w:tcPr>
          <w:p w:rsidR="00F8075E" w:rsidRDefault="000F5342">
            <w:pPr>
              <w:pStyle w:val="Keywords"/>
              <w:keepNext/>
              <w:spacing w:before="360"/>
              <w:rPr>
                <w:ins w:id="258" w:author="Scott McDonald" w:date="2017-07-25T16:32:00Z"/>
              </w:rPr>
              <w:pPrChange w:id="259" w:author="Monica Borg" w:date="2018-01-23T12:27:00Z">
                <w:pPr>
                  <w:pStyle w:val="Keywords"/>
                  <w:keepNext/>
                  <w:jc w:val="center"/>
                </w:pPr>
              </w:pPrChange>
            </w:pPr>
            <w:ins w:id="260" w:author="Scott McDonald" w:date="2017-07-25T17:28:00Z">
              <w:r>
                <w:t xml:space="preserve">Cover of </w:t>
              </w:r>
            </w:ins>
            <w:ins w:id="261" w:author="Scott McDonald" w:date="2017-07-25T16:32:00Z">
              <w:r w:rsidR="00F8075E">
                <w:t>Services</w:t>
              </w:r>
            </w:ins>
          </w:p>
        </w:tc>
      </w:tr>
      <w:tr w:rsidR="00C12F98" w:rsidTr="004F60D8">
        <w:tblPrEx>
          <w:tblW w:w="10103" w:type="dxa"/>
          <w:tblCellMar>
            <w:left w:w="180" w:type="dxa"/>
            <w:right w:w="180" w:type="dxa"/>
          </w:tblCellMar>
          <w:tblLook w:val="0000" w:firstRow="0" w:lastRow="0" w:firstColumn="0" w:lastColumn="0" w:noHBand="0" w:noVBand="0"/>
          <w:tblPrExChange w:id="262"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63" w:author="Monica Borg" w:date="2018-01-23T12:27:00Z">
              <w:tcPr>
                <w:tcW w:w="8118" w:type="dxa"/>
              </w:tcPr>
            </w:tcPrChange>
          </w:tcPr>
          <w:p w:rsidR="00C12F98" w:rsidRDefault="00C12F98">
            <w:pPr>
              <w:pStyle w:val="Pointed"/>
              <w:tabs>
                <w:tab w:val="clear" w:pos="1080"/>
              </w:tabs>
              <w:ind w:left="1134" w:hanging="1134"/>
              <w:jc w:val="both"/>
              <w:pPrChange w:id="264" w:author="Monica Borg" w:date="2018-01-23T12:27:00Z">
                <w:pPr>
                  <w:pStyle w:val="Pointed"/>
                </w:pPr>
              </w:pPrChange>
            </w:pPr>
            <w:r>
              <w:t>The finished level of any building area shall be designed to ensure a desirable surface grading of 1.5% (1% minimum) oriented in the direction of the drainage system designed to cater for its catchment.</w:t>
            </w:r>
          </w:p>
        </w:tc>
        <w:tc>
          <w:tcPr>
            <w:tcW w:w="1985" w:type="dxa"/>
            <w:tcPrChange w:id="265" w:author="Monica Borg" w:date="2018-01-23T12:27:00Z">
              <w:tcPr>
                <w:tcW w:w="1985" w:type="dxa"/>
                <w:vAlign w:val="center"/>
              </w:tcPr>
            </w:tcPrChange>
          </w:tcPr>
          <w:p w:rsidR="00C12F98" w:rsidRDefault="00C12F98">
            <w:pPr>
              <w:pStyle w:val="Keywords"/>
              <w:spacing w:before="360"/>
              <w:pPrChange w:id="266" w:author="Monica Borg" w:date="2018-01-23T12:27:00Z">
                <w:pPr>
                  <w:pStyle w:val="Keywords"/>
                  <w:jc w:val="center"/>
                </w:pPr>
              </w:pPrChange>
            </w:pPr>
            <w:r>
              <w:t>Flat Ground</w:t>
            </w:r>
          </w:p>
        </w:tc>
      </w:tr>
      <w:tr w:rsidR="00C12F98" w:rsidTr="004F60D8">
        <w:tblPrEx>
          <w:tblW w:w="10103" w:type="dxa"/>
          <w:tblCellMar>
            <w:left w:w="180" w:type="dxa"/>
            <w:right w:w="180" w:type="dxa"/>
          </w:tblCellMar>
          <w:tblLook w:val="0000" w:firstRow="0" w:lastRow="0" w:firstColumn="0" w:lastColumn="0" w:noHBand="0" w:noVBand="0"/>
          <w:tblPrExChange w:id="267"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68" w:author="Monica Borg" w:date="2018-01-23T12:27:00Z">
              <w:tcPr>
                <w:tcW w:w="8118" w:type="dxa"/>
              </w:tcPr>
            </w:tcPrChange>
          </w:tcPr>
          <w:p w:rsidR="00C12F98" w:rsidRDefault="00C12F98">
            <w:pPr>
              <w:pStyle w:val="Pointed"/>
              <w:tabs>
                <w:tab w:val="clear" w:pos="1080"/>
              </w:tabs>
              <w:ind w:left="1134" w:hanging="1134"/>
              <w:jc w:val="both"/>
              <w:pPrChange w:id="269" w:author="Monica Borg" w:date="2018-01-23T12:27:00Z">
                <w:pPr>
                  <w:pStyle w:val="Pointed"/>
                </w:pPr>
              </w:pPrChange>
            </w:pPr>
            <w:r>
              <w:t xml:space="preserve">Building areas containing natural ground slopes of an excessively steep nature, ie greater than </w:t>
            </w:r>
            <w:r w:rsidR="0002410D">
              <w:t>15</w:t>
            </w:r>
            <w:r>
              <w:t xml:space="preserve">% shall require a report from a Geotechnical Engineer on slope stability and construction issues. </w:t>
            </w:r>
            <w:r w:rsidR="00F779C4">
              <w:t xml:space="preserve"> </w:t>
            </w:r>
            <w:r>
              <w:t>Specific requirements shall be noted on the design plans.</w:t>
            </w:r>
          </w:p>
        </w:tc>
        <w:tc>
          <w:tcPr>
            <w:tcW w:w="1985" w:type="dxa"/>
            <w:tcPrChange w:id="270" w:author="Monica Borg" w:date="2018-01-23T12:27:00Z">
              <w:tcPr>
                <w:tcW w:w="1985" w:type="dxa"/>
                <w:vAlign w:val="center"/>
              </w:tcPr>
            </w:tcPrChange>
          </w:tcPr>
          <w:p w:rsidR="00C12F98" w:rsidRDefault="00C12F98">
            <w:pPr>
              <w:pStyle w:val="Keywords"/>
              <w:spacing w:before="360"/>
              <w:pPrChange w:id="271" w:author="Monica Borg" w:date="2018-01-23T12:27:00Z">
                <w:pPr>
                  <w:pStyle w:val="Keywords"/>
                  <w:jc w:val="center"/>
                </w:pPr>
              </w:pPrChange>
            </w:pPr>
            <w:r>
              <w:t>Steep Slopes</w:t>
            </w:r>
          </w:p>
        </w:tc>
      </w:tr>
      <w:tr w:rsidR="00C12F98" w:rsidTr="006B5999">
        <w:tc>
          <w:tcPr>
            <w:tcW w:w="8118" w:type="dxa"/>
          </w:tcPr>
          <w:p w:rsidR="00C12F98" w:rsidRDefault="00C12F98" w:rsidP="004F60D8">
            <w:pPr>
              <w:pStyle w:val="Heading2"/>
              <w:tabs>
                <w:tab w:val="clear" w:pos="1080"/>
                <w:tab w:val="left" w:pos="1134"/>
              </w:tabs>
            </w:pPr>
            <w:bookmarkStart w:id="272" w:name="_Toc428165249"/>
            <w:bookmarkStart w:id="273" w:name="_Toc486749131"/>
            <w:bookmarkStart w:id="274" w:name="_Toc488757343"/>
            <w:r>
              <w:t>GENERAL STANDARD OF LOT PREPARATION</w:t>
            </w:r>
            <w:bookmarkEnd w:id="272"/>
            <w:bookmarkEnd w:id="273"/>
            <w:bookmarkEnd w:id="274"/>
          </w:p>
        </w:tc>
        <w:tc>
          <w:tcPr>
            <w:tcW w:w="1985" w:type="dxa"/>
          </w:tcPr>
          <w:p w:rsidR="00C12F98" w:rsidRDefault="00C12F98">
            <w:pPr>
              <w:pStyle w:val="Keywords"/>
            </w:pPr>
          </w:p>
        </w:tc>
      </w:tr>
      <w:tr w:rsidR="00C12F98" w:rsidTr="004F60D8">
        <w:tblPrEx>
          <w:tblW w:w="10103" w:type="dxa"/>
          <w:tblCellMar>
            <w:left w:w="180" w:type="dxa"/>
            <w:right w:w="180" w:type="dxa"/>
          </w:tblCellMar>
          <w:tblLook w:val="0000" w:firstRow="0" w:lastRow="0" w:firstColumn="0" w:lastColumn="0" w:noHBand="0" w:noVBand="0"/>
          <w:tblPrExChange w:id="275"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76" w:author="Monica Borg" w:date="2018-01-23T12:27:00Z">
              <w:tcPr>
                <w:tcW w:w="8118" w:type="dxa"/>
              </w:tcPr>
            </w:tcPrChange>
          </w:tcPr>
          <w:p w:rsidR="00C12F98" w:rsidRDefault="00C12F98">
            <w:pPr>
              <w:pStyle w:val="Pointed"/>
              <w:tabs>
                <w:tab w:val="clear" w:pos="1080"/>
              </w:tabs>
              <w:ind w:left="1134" w:hanging="1134"/>
              <w:jc w:val="both"/>
              <w:pPrChange w:id="277" w:author="Monica Borg" w:date="2018-01-23T12:27:00Z">
                <w:pPr>
                  <w:pStyle w:val="Pointed"/>
                </w:pPr>
              </w:pPrChange>
            </w:pPr>
            <w:r>
              <w:t xml:space="preserve">Special requirements will apply where necessary but generally lots are to be cleared of low scrub, fallen timber, debris, stumps, large rocks and any trees which in the opinion of </w:t>
            </w:r>
            <w:r w:rsidR="00774133">
              <w:t>Local Government</w:t>
            </w:r>
            <w:r>
              <w:t xml:space="preserve"> are approaching the end of their functional life or are dangerous or will be hazardous to normal use of the development.</w:t>
            </w:r>
            <w:r w:rsidR="00F779C4">
              <w:t xml:space="preserve"> </w:t>
            </w:r>
            <w:r>
              <w:t xml:space="preserve"> Prior consultation with </w:t>
            </w:r>
            <w:r w:rsidR="00774133">
              <w:t>Local Government</w:t>
            </w:r>
            <w:r>
              <w:t xml:space="preserve"> is necessary. </w:t>
            </w:r>
            <w:r w:rsidR="00F779C4">
              <w:t xml:space="preserve"> </w:t>
            </w:r>
            <w:r>
              <w:t xml:space="preserve">Such requirements shall be shown on the design plan.  </w:t>
            </w:r>
          </w:p>
        </w:tc>
        <w:tc>
          <w:tcPr>
            <w:tcW w:w="1985" w:type="dxa"/>
            <w:tcPrChange w:id="278" w:author="Monica Borg" w:date="2018-01-23T12:27:00Z">
              <w:tcPr>
                <w:tcW w:w="1985" w:type="dxa"/>
                <w:vAlign w:val="center"/>
              </w:tcPr>
            </w:tcPrChange>
          </w:tcPr>
          <w:p w:rsidR="00C12F98" w:rsidRDefault="00C12F98">
            <w:pPr>
              <w:pStyle w:val="Keywords"/>
              <w:spacing w:before="360"/>
              <w:pPrChange w:id="279" w:author="Monica Borg" w:date="2018-01-23T12:27:00Z">
                <w:pPr>
                  <w:pStyle w:val="Keywords"/>
                  <w:jc w:val="center"/>
                </w:pPr>
              </w:pPrChange>
            </w:pPr>
            <w:r>
              <w:t>Clearing</w:t>
            </w:r>
          </w:p>
        </w:tc>
      </w:tr>
      <w:tr w:rsidR="00C12F98" w:rsidTr="004F60D8">
        <w:tblPrEx>
          <w:tblW w:w="10103" w:type="dxa"/>
          <w:tblCellMar>
            <w:left w:w="180" w:type="dxa"/>
            <w:right w:w="180" w:type="dxa"/>
          </w:tblCellMar>
          <w:tblLook w:val="0000" w:firstRow="0" w:lastRow="0" w:firstColumn="0" w:lastColumn="0" w:noHBand="0" w:noVBand="0"/>
          <w:tblPrExChange w:id="280"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81" w:author="Monica Borg" w:date="2018-01-23T12:27:00Z">
              <w:tcPr>
                <w:tcW w:w="8118" w:type="dxa"/>
              </w:tcPr>
            </w:tcPrChange>
          </w:tcPr>
          <w:p w:rsidR="00C12F98" w:rsidRDefault="00C12F98">
            <w:pPr>
              <w:pStyle w:val="Pointed"/>
              <w:tabs>
                <w:tab w:val="clear" w:pos="1080"/>
              </w:tabs>
              <w:ind w:left="1134" w:hanging="1134"/>
              <w:jc w:val="both"/>
              <w:pPrChange w:id="282" w:author="Monica Borg" w:date="2018-01-23T12:27:00Z">
                <w:pPr>
                  <w:pStyle w:val="Pointed"/>
                </w:pPr>
              </w:pPrChange>
            </w:pPr>
            <w:r>
              <w:t xml:space="preserve">All timber and other materials cleared from lots shall be removed from the site.  All roots, loose timber, etc which may contribute to drain blockage shall be removed. </w:t>
            </w:r>
            <w:r w:rsidR="00F779C4">
              <w:t xml:space="preserve"> </w:t>
            </w:r>
            <w:r>
              <w:t>Such requirements shall be shown on the design plan.</w:t>
            </w:r>
          </w:p>
        </w:tc>
        <w:tc>
          <w:tcPr>
            <w:tcW w:w="1985" w:type="dxa"/>
            <w:tcPrChange w:id="283" w:author="Monica Borg" w:date="2018-01-23T12:27:00Z">
              <w:tcPr>
                <w:tcW w:w="1985" w:type="dxa"/>
                <w:vAlign w:val="center"/>
              </w:tcPr>
            </w:tcPrChange>
          </w:tcPr>
          <w:p w:rsidR="00C12F98" w:rsidRDefault="00C12F98">
            <w:pPr>
              <w:pStyle w:val="Keywords"/>
              <w:spacing w:before="360"/>
              <w:pPrChange w:id="284" w:author="Monica Borg" w:date="2018-01-23T12:27:00Z">
                <w:pPr>
                  <w:pStyle w:val="Keywords"/>
                  <w:jc w:val="center"/>
                </w:pPr>
              </w:pPrChange>
            </w:pPr>
            <w:r>
              <w:t>Disposal</w:t>
            </w:r>
          </w:p>
        </w:tc>
      </w:tr>
      <w:tr w:rsidR="00C12F98" w:rsidTr="004F60D8">
        <w:tblPrEx>
          <w:tblW w:w="10103" w:type="dxa"/>
          <w:tblCellMar>
            <w:left w:w="180" w:type="dxa"/>
            <w:right w:w="180" w:type="dxa"/>
          </w:tblCellMar>
          <w:tblLook w:val="0000" w:firstRow="0" w:lastRow="0" w:firstColumn="0" w:lastColumn="0" w:noHBand="0" w:noVBand="0"/>
          <w:tblPrExChange w:id="285"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86" w:author="Monica Borg" w:date="2018-01-23T12:27:00Z">
              <w:tcPr>
                <w:tcW w:w="8118" w:type="dxa"/>
              </w:tcPr>
            </w:tcPrChange>
          </w:tcPr>
          <w:p w:rsidR="00C12F98" w:rsidRDefault="00C12F98">
            <w:pPr>
              <w:pStyle w:val="Pointed"/>
              <w:tabs>
                <w:tab w:val="clear" w:pos="1080"/>
              </w:tabs>
              <w:ind w:left="1134" w:hanging="1134"/>
              <w:jc w:val="both"/>
              <w:pPrChange w:id="287" w:author="Monica Borg" w:date="2018-01-23T12:27:00Z">
                <w:pPr>
                  <w:pStyle w:val="Pointed"/>
                </w:pPr>
              </w:pPrChange>
            </w:pPr>
            <w:r>
              <w:t xml:space="preserve">Selected trees shall be preserved by approved means to prevent destruction normally caused by placement of conventional filling or other action within the tree drip zone. </w:t>
            </w:r>
            <w:r w:rsidR="00F779C4">
              <w:t xml:space="preserve"> </w:t>
            </w:r>
            <w:r w:rsidR="00774133">
              <w:t>Local Government</w:t>
            </w:r>
            <w:r>
              <w:t xml:space="preserve"> shall be consulted for advice and all specific requirements noted on the design plans.</w:t>
            </w:r>
          </w:p>
        </w:tc>
        <w:tc>
          <w:tcPr>
            <w:tcW w:w="1985" w:type="dxa"/>
            <w:tcPrChange w:id="288" w:author="Monica Borg" w:date="2018-01-23T12:27:00Z">
              <w:tcPr>
                <w:tcW w:w="1985" w:type="dxa"/>
                <w:vAlign w:val="center"/>
              </w:tcPr>
            </w:tcPrChange>
          </w:tcPr>
          <w:p w:rsidR="00C12F98" w:rsidRDefault="00C12F98">
            <w:pPr>
              <w:pStyle w:val="Keywords"/>
              <w:spacing w:before="360"/>
              <w:pPrChange w:id="289" w:author="Monica Borg" w:date="2018-01-23T12:27:00Z">
                <w:pPr>
                  <w:pStyle w:val="Keywords"/>
                  <w:jc w:val="center"/>
                </w:pPr>
              </w:pPrChange>
            </w:pPr>
            <w:r>
              <w:t>Preservation of Trees</w:t>
            </w:r>
          </w:p>
        </w:tc>
      </w:tr>
      <w:tr w:rsidR="00C12F98" w:rsidTr="004F60D8">
        <w:tblPrEx>
          <w:tblW w:w="10103" w:type="dxa"/>
          <w:tblCellMar>
            <w:left w:w="180" w:type="dxa"/>
            <w:right w:w="180" w:type="dxa"/>
          </w:tblCellMar>
          <w:tblLook w:val="0000" w:firstRow="0" w:lastRow="0" w:firstColumn="0" w:lastColumn="0" w:noHBand="0" w:noVBand="0"/>
          <w:tblPrExChange w:id="290" w:author="Monica Borg" w:date="2018-01-23T12:27:00Z">
            <w:tblPrEx>
              <w:tblW w:w="10103" w:type="dxa"/>
              <w:tblCellMar>
                <w:left w:w="180" w:type="dxa"/>
                <w:right w:w="180" w:type="dxa"/>
              </w:tblCellMar>
              <w:tblLook w:val="0000" w:firstRow="0" w:lastRow="0" w:firstColumn="0" w:lastColumn="0" w:noHBand="0" w:noVBand="0"/>
            </w:tblPrEx>
          </w:tblPrExChange>
        </w:tblPrEx>
        <w:tc>
          <w:tcPr>
            <w:tcW w:w="8118" w:type="dxa"/>
            <w:tcPrChange w:id="291" w:author="Monica Borg" w:date="2018-01-23T12:27:00Z">
              <w:tcPr>
                <w:tcW w:w="8118" w:type="dxa"/>
              </w:tcPr>
            </w:tcPrChange>
          </w:tcPr>
          <w:p w:rsidR="00C12F98" w:rsidRDefault="00D715DB">
            <w:pPr>
              <w:pStyle w:val="Pointed"/>
              <w:tabs>
                <w:tab w:val="clear" w:pos="1080"/>
              </w:tabs>
              <w:ind w:left="1134" w:hanging="1134"/>
              <w:jc w:val="both"/>
              <w:pPrChange w:id="292" w:author="Monica Borg" w:date="2018-01-23T12:27:00Z">
                <w:pPr>
                  <w:pStyle w:val="Pointed"/>
                </w:pPr>
              </w:pPrChange>
            </w:pPr>
            <w:ins w:id="293" w:author="Scott McDonald" w:date="2017-07-25T12:17:00Z">
              <w:r w:rsidRPr="004428BE">
                <w:t xml:space="preserve">Controlled fill certification by an </w:t>
              </w:r>
            </w:ins>
            <w:ins w:id="294" w:author="Scott McDonald" w:date="2017-08-03T12:36:00Z">
              <w:r w:rsidR="004858E6">
                <w:rPr>
                  <w:rStyle w:val="tgc"/>
                  <w:rFonts w:cs="Arial"/>
                  <w:color w:val="222222"/>
                </w:rPr>
                <w:t>Registered Professional Engineer of Queensland (</w:t>
              </w:r>
              <w:r w:rsidR="004858E6">
                <w:rPr>
                  <w:rStyle w:val="tgc"/>
                  <w:rFonts w:cs="Arial"/>
                  <w:b/>
                  <w:bCs/>
                  <w:color w:val="222222"/>
                </w:rPr>
                <w:t>RPEQ</w:t>
              </w:r>
              <w:r w:rsidR="004858E6">
                <w:rPr>
                  <w:rStyle w:val="tgc"/>
                  <w:rFonts w:cs="Arial"/>
                  <w:color w:val="222222"/>
                </w:rPr>
                <w:t>)</w:t>
              </w:r>
            </w:ins>
            <w:ins w:id="295" w:author="Scott McDonald" w:date="2017-07-25T12:17:00Z">
              <w:r w:rsidRPr="004428BE">
                <w:t xml:space="preserve"> </w:t>
              </w:r>
            </w:ins>
            <w:ins w:id="296" w:author="Scott McDonald" w:date="2017-07-25T17:23:00Z">
              <w:del w:id="297" w:author="user" w:date="2017-08-03T11:27:00Z">
                <w:r w:rsidR="00A77E97" w:rsidDel="00A740DA">
                  <w:delText xml:space="preserve">Engineer </w:delText>
                </w:r>
              </w:del>
            </w:ins>
            <w:ins w:id="298" w:author="Scott McDonald" w:date="2017-07-25T12:17:00Z">
              <w:r w:rsidRPr="004428BE">
                <w:t>responsible for the works or</w:t>
              </w:r>
            </w:ins>
            <w:del w:id="299" w:author="Scott McDonald" w:date="2017-07-25T12:17:00Z">
              <w:r w:rsidR="00C12F98" w:rsidDel="00D715DB">
                <w:delText>Certification</w:delText>
              </w:r>
            </w:del>
            <w:r w:rsidR="00C12F98">
              <w:t xml:space="preserve"> by qualified persons in accordance with AS</w:t>
            </w:r>
            <w:ins w:id="300" w:author="Scott McDonald" w:date="2017-07-25T17:08:00Z">
              <w:r w:rsidR="00043F8D">
                <w:t xml:space="preserve"> </w:t>
              </w:r>
            </w:ins>
            <w:r w:rsidR="00C12F98">
              <w:t xml:space="preserve">3798 </w:t>
            </w:r>
            <w:ins w:id="301" w:author="Scott McDonald" w:date="2017-07-25T12:18:00Z">
              <w:r w:rsidRPr="004428BE">
                <w:t xml:space="preserve">Guidelines on earthworks for commercial and </w:t>
              </w:r>
              <w:r w:rsidRPr="004428BE">
                <w:lastRenderedPageBreak/>
                <w:t>residential developments</w:t>
              </w:r>
              <w:r>
                <w:t xml:space="preserve"> </w:t>
              </w:r>
              <w:r w:rsidRPr="004428BE">
                <w:t>-</w:t>
              </w:r>
              <w:r w:rsidR="00510D86">
                <w:t xml:space="preserve"> </w:t>
              </w:r>
            </w:ins>
            <w:r w:rsidR="00C12F98">
              <w:t xml:space="preserve">Level 1 </w:t>
            </w:r>
            <w:ins w:id="302" w:author="Scott McDonald" w:date="2017-07-25T12:18:00Z">
              <w:r w:rsidR="00510D86">
                <w:t>Certification</w:t>
              </w:r>
            </w:ins>
            <w:r w:rsidR="00C12F98">
              <w:t xml:space="preserve"> is to be provided where filling depths exceed 400mm.</w:t>
            </w:r>
          </w:p>
        </w:tc>
        <w:tc>
          <w:tcPr>
            <w:tcW w:w="1985" w:type="dxa"/>
            <w:tcPrChange w:id="303" w:author="Monica Borg" w:date="2018-01-23T12:27:00Z">
              <w:tcPr>
                <w:tcW w:w="1985" w:type="dxa"/>
                <w:vAlign w:val="center"/>
              </w:tcPr>
            </w:tcPrChange>
          </w:tcPr>
          <w:p w:rsidR="00C12F98" w:rsidRDefault="005B616C">
            <w:pPr>
              <w:pStyle w:val="Keywords"/>
              <w:spacing w:before="360"/>
              <w:pPrChange w:id="304" w:author="Monica Borg" w:date="2018-01-23T12:27:00Z">
                <w:pPr>
                  <w:pStyle w:val="Keywords"/>
                  <w:jc w:val="center"/>
                </w:pPr>
              </w:pPrChange>
            </w:pPr>
            <w:r>
              <w:lastRenderedPageBreak/>
              <w:t>Certification of Filling</w:t>
            </w:r>
          </w:p>
        </w:tc>
      </w:tr>
      <w:tr w:rsidR="00C12F98" w:rsidTr="006B5999">
        <w:tc>
          <w:tcPr>
            <w:tcW w:w="8118" w:type="dxa"/>
          </w:tcPr>
          <w:p w:rsidR="00C12F98" w:rsidRDefault="00C12F98" w:rsidP="00072008">
            <w:pPr>
              <w:pStyle w:val="Heading2"/>
              <w:tabs>
                <w:tab w:val="clear" w:pos="1080"/>
                <w:tab w:val="left" w:pos="1134"/>
              </w:tabs>
            </w:pPr>
            <w:bookmarkStart w:id="305" w:name="_Toc428165250"/>
            <w:bookmarkStart w:id="306" w:name="_Toc486749132"/>
            <w:bookmarkStart w:id="307" w:name="_Toc488757344"/>
            <w:r>
              <w:t>STANDARD OF FILL FOR LOTS</w:t>
            </w:r>
            <w:bookmarkEnd w:id="305"/>
            <w:bookmarkEnd w:id="306"/>
            <w:bookmarkEnd w:id="307"/>
          </w:p>
        </w:tc>
        <w:tc>
          <w:tcPr>
            <w:tcW w:w="1985" w:type="dxa"/>
          </w:tcPr>
          <w:p w:rsidR="00C12F98" w:rsidRDefault="00C12F98">
            <w:pPr>
              <w:pStyle w:val="Keywords"/>
            </w:pPr>
          </w:p>
        </w:tc>
      </w:tr>
      <w:tr w:rsidR="00C12F98" w:rsidTr="006B5999">
        <w:tc>
          <w:tcPr>
            <w:tcW w:w="8118" w:type="dxa"/>
          </w:tcPr>
          <w:p w:rsidR="00C12F98" w:rsidRDefault="00C12F98">
            <w:pPr>
              <w:pStyle w:val="Pointed"/>
              <w:tabs>
                <w:tab w:val="clear" w:pos="1080"/>
              </w:tabs>
              <w:ind w:left="1134" w:hanging="1134"/>
              <w:jc w:val="both"/>
              <w:pPrChange w:id="308" w:author="Monica Borg" w:date="2018-01-23T12:28:00Z">
                <w:pPr>
                  <w:pStyle w:val="Pointed"/>
                </w:pPr>
              </w:pPrChange>
            </w:pPr>
            <w:r>
              <w:t xml:space="preserve">The following notations are to be incorporated in the design plans.  </w:t>
            </w:r>
            <w:r w:rsidR="00F779C4">
              <w:br/>
            </w:r>
            <w:r>
              <w:t xml:space="preserve">"Filling is to be of sound clean material, reasonable standard and free from large rock, stumps, organic matter and other debris." </w:t>
            </w:r>
            <w:r w:rsidR="00F779C4">
              <w:t xml:space="preserve"> </w:t>
            </w:r>
            <w:r w:rsidR="00F779C4">
              <w:br/>
            </w:r>
            <w:r>
              <w:t xml:space="preserve">"Placing of filling on the prepared areas shall not commence until the authority to do so has been obtained from the </w:t>
            </w:r>
            <w:r w:rsidR="00774133">
              <w:t>Local Government</w:t>
            </w:r>
            <w:r>
              <w:t>".</w:t>
            </w:r>
          </w:p>
        </w:tc>
        <w:tc>
          <w:tcPr>
            <w:tcW w:w="1985" w:type="dxa"/>
          </w:tcPr>
          <w:p w:rsidR="00C12F98" w:rsidRDefault="00C12F98">
            <w:pPr>
              <w:pStyle w:val="Keywords"/>
              <w:keepNext/>
              <w:keepLines/>
            </w:pPr>
          </w:p>
        </w:tc>
      </w:tr>
      <w:tr w:rsidR="00C12F98" w:rsidTr="00072008">
        <w:tblPrEx>
          <w:tblW w:w="10103" w:type="dxa"/>
          <w:tblCellMar>
            <w:left w:w="180" w:type="dxa"/>
            <w:right w:w="180" w:type="dxa"/>
          </w:tblCellMar>
          <w:tblLook w:val="0000" w:firstRow="0" w:lastRow="0" w:firstColumn="0" w:lastColumn="0" w:noHBand="0" w:noVBand="0"/>
          <w:tblPrExChange w:id="309" w:author="Monica Borg" w:date="2018-01-23T12:28:00Z">
            <w:tblPrEx>
              <w:tblW w:w="10103" w:type="dxa"/>
              <w:tblCellMar>
                <w:left w:w="180" w:type="dxa"/>
                <w:right w:w="180" w:type="dxa"/>
              </w:tblCellMar>
              <w:tblLook w:val="0000" w:firstRow="0" w:lastRow="0" w:firstColumn="0" w:lastColumn="0" w:noHBand="0" w:noVBand="0"/>
            </w:tblPrEx>
          </w:tblPrExChange>
        </w:tblPrEx>
        <w:tc>
          <w:tcPr>
            <w:tcW w:w="8118" w:type="dxa"/>
            <w:tcPrChange w:id="310" w:author="Monica Borg" w:date="2018-01-23T12:28:00Z">
              <w:tcPr>
                <w:tcW w:w="8118" w:type="dxa"/>
              </w:tcPr>
            </w:tcPrChange>
          </w:tcPr>
          <w:p w:rsidR="00C12F98" w:rsidRDefault="00C12F98">
            <w:pPr>
              <w:pStyle w:val="Pointed"/>
              <w:tabs>
                <w:tab w:val="clear" w:pos="1080"/>
              </w:tabs>
              <w:ind w:left="1134" w:hanging="1134"/>
              <w:jc w:val="both"/>
              <w:pPrChange w:id="311" w:author="Monica Borg" w:date="2018-01-23T12:28:00Z">
                <w:pPr>
                  <w:pStyle w:val="Pointed"/>
                </w:pPr>
              </w:pPrChange>
            </w:pPr>
            <w:r>
              <w:t xml:space="preserve">All work shall be in accordance with </w:t>
            </w:r>
            <w:ins w:id="312" w:author="Scott McDonald" w:date="2017-07-25T12:19:00Z">
              <w:r w:rsidR="00510D86">
                <w:t xml:space="preserve">Construction Specification C213 - Earthworks and </w:t>
              </w:r>
            </w:ins>
            <w:r>
              <w:t>AS 3798</w:t>
            </w:r>
            <w:r w:rsidR="009E63DF">
              <w:t xml:space="preserve"> </w:t>
            </w:r>
            <w:ins w:id="313" w:author="Scott McDonald" w:date="2017-07-25T12:19:00Z">
              <w:r w:rsidR="00510D86" w:rsidRPr="00AD6ED7">
                <w:t>Guidelines on earthworks for commercial and residential developments</w:t>
              </w:r>
            </w:ins>
            <w:del w:id="314" w:author="Scott McDonald" w:date="2017-07-25T12:19:00Z">
              <w:r w:rsidR="009E63DF" w:rsidDel="00510D86">
                <w:delText>Level 1</w:delText>
              </w:r>
            </w:del>
            <w:r>
              <w:t>.</w:t>
            </w:r>
          </w:p>
        </w:tc>
        <w:tc>
          <w:tcPr>
            <w:tcW w:w="1985" w:type="dxa"/>
            <w:tcPrChange w:id="315" w:author="Monica Borg" w:date="2018-01-23T12:28:00Z">
              <w:tcPr>
                <w:tcW w:w="1985" w:type="dxa"/>
                <w:vAlign w:val="center"/>
              </w:tcPr>
            </w:tcPrChange>
          </w:tcPr>
          <w:p w:rsidR="00C12F98" w:rsidRDefault="00C12F98">
            <w:pPr>
              <w:pStyle w:val="Keywords"/>
              <w:spacing w:before="360"/>
              <w:pPrChange w:id="316" w:author="Monica Borg" w:date="2018-01-23T12:28:00Z">
                <w:pPr>
                  <w:pStyle w:val="Keywords"/>
                  <w:jc w:val="center"/>
                </w:pPr>
              </w:pPrChange>
            </w:pPr>
            <w:r>
              <w:t>Fill Quality</w:t>
            </w:r>
          </w:p>
        </w:tc>
      </w:tr>
      <w:tr w:rsidR="00C12F98" w:rsidTr="00072008">
        <w:tblPrEx>
          <w:tblW w:w="10103" w:type="dxa"/>
          <w:tblCellMar>
            <w:left w:w="180" w:type="dxa"/>
            <w:right w:w="180" w:type="dxa"/>
          </w:tblCellMar>
          <w:tblLook w:val="0000" w:firstRow="0" w:lastRow="0" w:firstColumn="0" w:lastColumn="0" w:noHBand="0" w:noVBand="0"/>
          <w:tblPrExChange w:id="317" w:author="Monica Borg" w:date="2018-01-23T12:28:00Z">
            <w:tblPrEx>
              <w:tblW w:w="10103" w:type="dxa"/>
              <w:tblCellMar>
                <w:left w:w="180" w:type="dxa"/>
                <w:right w:w="180" w:type="dxa"/>
              </w:tblCellMar>
              <w:tblLook w:val="0000" w:firstRow="0" w:lastRow="0" w:firstColumn="0" w:lastColumn="0" w:noHBand="0" w:noVBand="0"/>
            </w:tblPrEx>
          </w:tblPrExChange>
        </w:tblPrEx>
        <w:tc>
          <w:tcPr>
            <w:tcW w:w="8118" w:type="dxa"/>
            <w:tcPrChange w:id="318" w:author="Monica Borg" w:date="2018-01-23T12:28:00Z">
              <w:tcPr>
                <w:tcW w:w="8118" w:type="dxa"/>
              </w:tcPr>
            </w:tcPrChange>
          </w:tcPr>
          <w:p w:rsidR="00C12F98" w:rsidRDefault="00C12F98">
            <w:pPr>
              <w:pStyle w:val="Pointed"/>
              <w:tabs>
                <w:tab w:val="clear" w:pos="1080"/>
              </w:tabs>
              <w:ind w:left="1134" w:hanging="1134"/>
              <w:jc w:val="both"/>
              <w:pPrChange w:id="319" w:author="Monica Borg" w:date="2018-01-23T12:28:00Z">
                <w:pPr>
                  <w:pStyle w:val="Pointed"/>
                </w:pPr>
              </w:pPrChange>
            </w:pPr>
            <w:r>
              <w:t xml:space="preserve">Fill comprising natural sands or industrial wastes or by-products will be accepted by </w:t>
            </w:r>
            <w:r w:rsidR="00774133">
              <w:t>Local Government</w:t>
            </w:r>
            <w:r>
              <w:t xml:space="preserve"> only in approved locations and will be subject to specific requirements determined by prevailing conditions.</w:t>
            </w:r>
          </w:p>
        </w:tc>
        <w:tc>
          <w:tcPr>
            <w:tcW w:w="1985" w:type="dxa"/>
            <w:tcPrChange w:id="320" w:author="Monica Borg" w:date="2018-01-23T12:28:00Z">
              <w:tcPr>
                <w:tcW w:w="1985" w:type="dxa"/>
                <w:vAlign w:val="center"/>
              </w:tcPr>
            </w:tcPrChange>
          </w:tcPr>
          <w:p w:rsidR="00C12F98" w:rsidRDefault="00C12F98">
            <w:pPr>
              <w:pStyle w:val="Keywords"/>
              <w:spacing w:before="360"/>
              <w:pPrChange w:id="321" w:author="Monica Borg" w:date="2018-01-23T12:28:00Z">
                <w:pPr>
                  <w:pStyle w:val="Keywords"/>
                  <w:jc w:val="center"/>
                </w:pPr>
              </w:pPrChange>
            </w:pPr>
            <w:r>
              <w:t>Restricted Fill</w:t>
            </w:r>
          </w:p>
        </w:tc>
      </w:tr>
      <w:tr w:rsidR="00C12F98" w:rsidTr="00072008">
        <w:tblPrEx>
          <w:tblW w:w="10103" w:type="dxa"/>
          <w:tblCellMar>
            <w:left w:w="180" w:type="dxa"/>
            <w:right w:w="180" w:type="dxa"/>
          </w:tblCellMar>
          <w:tblLook w:val="0000" w:firstRow="0" w:lastRow="0" w:firstColumn="0" w:lastColumn="0" w:noHBand="0" w:noVBand="0"/>
          <w:tblPrExChange w:id="322" w:author="Monica Borg" w:date="2018-01-23T12:28:00Z">
            <w:tblPrEx>
              <w:tblW w:w="10103" w:type="dxa"/>
              <w:tblCellMar>
                <w:left w:w="180" w:type="dxa"/>
                <w:right w:w="180" w:type="dxa"/>
              </w:tblCellMar>
              <w:tblLook w:val="0000" w:firstRow="0" w:lastRow="0" w:firstColumn="0" w:lastColumn="0" w:noHBand="0" w:noVBand="0"/>
            </w:tblPrEx>
          </w:tblPrExChange>
        </w:tblPrEx>
        <w:tc>
          <w:tcPr>
            <w:tcW w:w="8118" w:type="dxa"/>
            <w:tcPrChange w:id="323" w:author="Monica Borg" w:date="2018-01-23T12:28:00Z">
              <w:tcPr>
                <w:tcW w:w="8118" w:type="dxa"/>
              </w:tcPr>
            </w:tcPrChange>
          </w:tcPr>
          <w:p w:rsidR="00C12F98" w:rsidRDefault="00C12F98">
            <w:pPr>
              <w:pStyle w:val="Pointed"/>
              <w:tabs>
                <w:tab w:val="clear" w:pos="1080"/>
              </w:tabs>
              <w:ind w:left="1134" w:hanging="1134"/>
              <w:jc w:val="both"/>
              <w:pPrChange w:id="324" w:author="Monica Borg" w:date="2018-01-23T12:28:00Z">
                <w:pPr>
                  <w:pStyle w:val="Pointed"/>
                </w:pPr>
              </w:pPrChange>
            </w:pPr>
            <w:r>
              <w:t xml:space="preserve">It is essential that prior advice be given of intended use of such materials. </w:t>
            </w:r>
            <w:r w:rsidR="00F779C4">
              <w:t xml:space="preserve"> </w:t>
            </w:r>
            <w:r>
              <w:t xml:space="preserve">It should be noted that failure to obtain </w:t>
            </w:r>
            <w:r w:rsidR="00774133">
              <w:t>Local Government</w:t>
            </w:r>
            <w:r>
              <w:t xml:space="preserve">'s approval may lead to an order for removal of any material considered by </w:t>
            </w:r>
            <w:r w:rsidR="00774133">
              <w:t>Local Government</w:t>
            </w:r>
            <w:r>
              <w:t xml:space="preserve"> or other relevant authorities as unsuitable or in any way unfit for filling.</w:t>
            </w:r>
          </w:p>
        </w:tc>
        <w:tc>
          <w:tcPr>
            <w:tcW w:w="1985" w:type="dxa"/>
            <w:tcPrChange w:id="325" w:author="Monica Borg" w:date="2018-01-23T12:28:00Z">
              <w:tcPr>
                <w:tcW w:w="1985" w:type="dxa"/>
                <w:vAlign w:val="center"/>
              </w:tcPr>
            </w:tcPrChange>
          </w:tcPr>
          <w:p w:rsidR="00C12F98" w:rsidRDefault="00C12F98">
            <w:pPr>
              <w:pStyle w:val="Keywords"/>
              <w:spacing w:before="360"/>
              <w:pPrChange w:id="326" w:author="Monica Borg" w:date="2018-01-23T12:28:00Z">
                <w:pPr>
                  <w:pStyle w:val="Keywords"/>
                  <w:jc w:val="center"/>
                </w:pPr>
              </w:pPrChange>
            </w:pPr>
            <w:r>
              <w:t>Prior Approval</w:t>
            </w:r>
          </w:p>
        </w:tc>
      </w:tr>
      <w:tr w:rsidR="00C12F98" w:rsidTr="00072008">
        <w:tblPrEx>
          <w:tblW w:w="10103" w:type="dxa"/>
          <w:tblCellMar>
            <w:left w:w="180" w:type="dxa"/>
            <w:right w:w="180" w:type="dxa"/>
          </w:tblCellMar>
          <w:tblLook w:val="0000" w:firstRow="0" w:lastRow="0" w:firstColumn="0" w:lastColumn="0" w:noHBand="0" w:noVBand="0"/>
          <w:tblPrExChange w:id="327" w:author="Monica Borg" w:date="2018-01-23T12:28:00Z">
            <w:tblPrEx>
              <w:tblW w:w="10103" w:type="dxa"/>
              <w:tblCellMar>
                <w:left w:w="180" w:type="dxa"/>
                <w:right w:w="180" w:type="dxa"/>
              </w:tblCellMar>
              <w:tblLook w:val="0000" w:firstRow="0" w:lastRow="0" w:firstColumn="0" w:lastColumn="0" w:noHBand="0" w:noVBand="0"/>
            </w:tblPrEx>
          </w:tblPrExChange>
        </w:tblPrEx>
        <w:tc>
          <w:tcPr>
            <w:tcW w:w="8118" w:type="dxa"/>
            <w:tcPrChange w:id="328" w:author="Monica Borg" w:date="2018-01-23T12:28:00Z">
              <w:tcPr>
                <w:tcW w:w="8118" w:type="dxa"/>
              </w:tcPr>
            </w:tcPrChange>
          </w:tcPr>
          <w:p w:rsidR="00C12F98" w:rsidRDefault="00C12F98">
            <w:pPr>
              <w:pStyle w:val="Pointed"/>
              <w:tabs>
                <w:tab w:val="clear" w:pos="1080"/>
              </w:tabs>
              <w:ind w:left="1134" w:hanging="1134"/>
              <w:jc w:val="both"/>
              <w:pPrChange w:id="329" w:author="Monica Borg" w:date="2018-01-23T12:28:00Z">
                <w:pPr>
                  <w:pStyle w:val="Pointed"/>
                </w:pPr>
              </w:pPrChange>
            </w:pPr>
            <w:r>
              <w:t>All areas where filling has been placed are to be dressed with clean arable topsoil, fertilised and sown with suitable grasses.</w:t>
            </w:r>
          </w:p>
        </w:tc>
        <w:tc>
          <w:tcPr>
            <w:tcW w:w="1985" w:type="dxa"/>
            <w:tcPrChange w:id="330" w:author="Monica Borg" w:date="2018-01-23T12:28:00Z">
              <w:tcPr>
                <w:tcW w:w="1985" w:type="dxa"/>
                <w:vAlign w:val="center"/>
              </w:tcPr>
            </w:tcPrChange>
          </w:tcPr>
          <w:p w:rsidR="00C12F98" w:rsidRDefault="00C12F98">
            <w:pPr>
              <w:pStyle w:val="Keywords"/>
              <w:keepNext/>
              <w:spacing w:before="360"/>
              <w:pPrChange w:id="331" w:author="Monica Borg" w:date="2018-01-23T12:28:00Z">
                <w:pPr>
                  <w:pStyle w:val="Keywords"/>
                  <w:keepNext/>
                  <w:jc w:val="center"/>
                </w:pPr>
              </w:pPrChange>
            </w:pPr>
            <w:r>
              <w:t>Top Dressing</w:t>
            </w:r>
          </w:p>
        </w:tc>
      </w:tr>
    </w:tbl>
    <w:p w:rsidR="00BC30DD" w:rsidRDefault="00BC30DD">
      <w:pPr>
        <w:rPr>
          <w:ins w:id="332" w:author="Scott McDonald" w:date="2017-07-25T14:35:00Z"/>
        </w:rPr>
      </w:pPr>
    </w:p>
    <w:tbl>
      <w:tblPr>
        <w:tblW w:w="10103" w:type="dxa"/>
        <w:tblCellMar>
          <w:left w:w="180" w:type="dxa"/>
          <w:right w:w="180" w:type="dxa"/>
        </w:tblCellMar>
        <w:tblLook w:val="0000" w:firstRow="0" w:lastRow="0" w:firstColumn="0" w:lastColumn="0" w:noHBand="0" w:noVBand="0"/>
      </w:tblPr>
      <w:tblGrid>
        <w:gridCol w:w="8118"/>
        <w:gridCol w:w="1985"/>
        <w:tblGridChange w:id="333">
          <w:tblGrid>
            <w:gridCol w:w="8118"/>
            <w:gridCol w:w="1985"/>
          </w:tblGrid>
        </w:tblGridChange>
      </w:tblGrid>
      <w:tr w:rsidR="00BC30DD" w:rsidTr="00BC30DD">
        <w:trPr>
          <w:ins w:id="334" w:author="Scott McDonald" w:date="2017-07-25T14:34:00Z"/>
        </w:trPr>
        <w:tc>
          <w:tcPr>
            <w:tcW w:w="8118" w:type="dxa"/>
          </w:tcPr>
          <w:p w:rsidR="00BC30DD" w:rsidRPr="00BC30DD" w:rsidRDefault="00BC30DD" w:rsidP="00072008">
            <w:pPr>
              <w:pStyle w:val="Heading2"/>
              <w:tabs>
                <w:tab w:val="clear" w:pos="1080"/>
                <w:tab w:val="left" w:pos="1134"/>
              </w:tabs>
              <w:rPr>
                <w:ins w:id="335" w:author="Scott McDonald" w:date="2017-07-25T14:34:00Z"/>
                <w:b w:val="0"/>
              </w:rPr>
            </w:pPr>
            <w:bookmarkStart w:id="336" w:name="_Toc488757345"/>
            <w:ins w:id="337" w:author="Scott McDonald" w:date="2017-07-25T14:34:00Z">
              <w:r w:rsidRPr="00BC30DD">
                <w:rPr>
                  <w:rPrChange w:id="338" w:author="Scott McDonald" w:date="2017-07-25T14:34:00Z">
                    <w:rPr>
                      <w:b w:val="0"/>
                    </w:rPr>
                  </w:rPrChange>
                </w:rPr>
                <w:lastRenderedPageBreak/>
                <w:t>STANDARDS</w:t>
              </w:r>
              <w:r w:rsidRPr="00BC30DD">
                <w:rPr>
                  <w:b w:val="0"/>
                </w:rPr>
                <w:t xml:space="preserve"> </w:t>
              </w:r>
              <w:r w:rsidRPr="00BC30DD">
                <w:rPr>
                  <w:rPrChange w:id="339" w:author="Scott McDonald" w:date="2017-07-25T14:34:00Z">
                    <w:rPr>
                      <w:b w:val="0"/>
                    </w:rPr>
                  </w:rPrChange>
                </w:rPr>
                <w:t>OF RETAINING WALLS</w:t>
              </w:r>
              <w:bookmarkEnd w:id="336"/>
            </w:ins>
          </w:p>
        </w:tc>
        <w:tc>
          <w:tcPr>
            <w:tcW w:w="1985" w:type="dxa"/>
            <w:vAlign w:val="center"/>
          </w:tcPr>
          <w:p w:rsidR="00BC30DD" w:rsidRDefault="00BC30DD" w:rsidP="00BC30DD">
            <w:pPr>
              <w:pStyle w:val="Keywords"/>
              <w:keepNext/>
              <w:jc w:val="center"/>
              <w:rPr>
                <w:ins w:id="340" w:author="Scott McDonald" w:date="2017-07-25T14:34:00Z"/>
              </w:rPr>
            </w:pPr>
          </w:p>
        </w:tc>
      </w:tr>
      <w:tr w:rsidR="00BC30DD" w:rsidTr="00BC30DD">
        <w:trPr>
          <w:ins w:id="341" w:author="Scott McDonald" w:date="2017-07-25T14:34:00Z"/>
        </w:trPr>
        <w:tc>
          <w:tcPr>
            <w:tcW w:w="8118" w:type="dxa"/>
          </w:tcPr>
          <w:p w:rsidR="00BC30DD" w:rsidRPr="004428BE" w:rsidRDefault="00BC30DD">
            <w:pPr>
              <w:pStyle w:val="Pointed"/>
              <w:tabs>
                <w:tab w:val="clear" w:pos="1080"/>
              </w:tabs>
              <w:ind w:left="1134" w:hanging="1134"/>
              <w:jc w:val="both"/>
              <w:rPr>
                <w:ins w:id="342" w:author="Scott McDonald" w:date="2017-07-25T14:34:00Z"/>
              </w:rPr>
              <w:pPrChange w:id="343" w:author="Monica Borg" w:date="2018-01-23T12:28:00Z">
                <w:pPr>
                  <w:pStyle w:val="Pointed"/>
                  <w:tabs>
                    <w:tab w:val="clear" w:pos="1080"/>
                    <w:tab w:val="left" w:pos="1276"/>
                  </w:tabs>
                  <w:ind w:left="1276" w:hanging="1276"/>
                </w:pPr>
              </w:pPrChange>
            </w:pPr>
            <w:ins w:id="344" w:author="Scott McDonald" w:date="2017-07-25T14:34:00Z">
              <w:r w:rsidRPr="00D87E21">
                <w:t>Pre-development levels must be preserved at external (perimeter) boundaries of the development site, unless written owners' permission from the neighbouring allotment is provided</w:t>
              </w:r>
              <w:r w:rsidRPr="006D237A">
                <w:t>.</w:t>
              </w:r>
            </w:ins>
          </w:p>
        </w:tc>
        <w:tc>
          <w:tcPr>
            <w:tcW w:w="1985" w:type="dxa"/>
            <w:vAlign w:val="center"/>
          </w:tcPr>
          <w:p w:rsidR="00BC30DD" w:rsidRDefault="00BC30DD" w:rsidP="00BC30DD">
            <w:pPr>
              <w:pStyle w:val="Keywords"/>
              <w:keepNext/>
              <w:jc w:val="center"/>
              <w:rPr>
                <w:ins w:id="345" w:author="Scott McDonald" w:date="2017-07-25T14:34:00Z"/>
              </w:rPr>
            </w:pPr>
          </w:p>
        </w:tc>
      </w:tr>
      <w:tr w:rsidR="00BC30DD" w:rsidTr="00072008">
        <w:tblPrEx>
          <w:tblW w:w="10103" w:type="dxa"/>
          <w:tblCellMar>
            <w:left w:w="180" w:type="dxa"/>
            <w:right w:w="180" w:type="dxa"/>
          </w:tblCellMar>
          <w:tblLook w:val="0000" w:firstRow="0" w:lastRow="0" w:firstColumn="0" w:lastColumn="0" w:noHBand="0" w:noVBand="0"/>
          <w:tblPrExChange w:id="346" w:author="Monica Borg" w:date="2018-01-23T12:28:00Z">
            <w:tblPrEx>
              <w:tblW w:w="10103" w:type="dxa"/>
              <w:tblCellMar>
                <w:left w:w="180" w:type="dxa"/>
                <w:right w:w="180" w:type="dxa"/>
              </w:tblCellMar>
              <w:tblLook w:val="0000" w:firstRow="0" w:lastRow="0" w:firstColumn="0" w:lastColumn="0" w:noHBand="0" w:noVBand="0"/>
            </w:tblPrEx>
          </w:tblPrExChange>
        </w:tblPrEx>
        <w:trPr>
          <w:ins w:id="347" w:author="Scott McDonald" w:date="2017-07-25T14:34:00Z"/>
        </w:trPr>
        <w:tc>
          <w:tcPr>
            <w:tcW w:w="8118" w:type="dxa"/>
            <w:tcPrChange w:id="348" w:author="Monica Borg" w:date="2018-01-23T12:28:00Z">
              <w:tcPr>
                <w:tcW w:w="8118" w:type="dxa"/>
              </w:tcPr>
            </w:tcPrChange>
          </w:tcPr>
          <w:p w:rsidR="00BC30DD" w:rsidRPr="00D6084E" w:rsidRDefault="00E6422F">
            <w:pPr>
              <w:pStyle w:val="Pointed"/>
              <w:tabs>
                <w:tab w:val="clear" w:pos="1080"/>
              </w:tabs>
              <w:ind w:left="1134" w:hanging="1134"/>
              <w:jc w:val="both"/>
              <w:rPr>
                <w:ins w:id="349" w:author="Scott McDonald" w:date="2017-07-25T14:34:00Z"/>
              </w:rPr>
              <w:pPrChange w:id="350" w:author="Monica Borg" w:date="2018-01-23T12:28:00Z">
                <w:pPr>
                  <w:pStyle w:val="Pointed"/>
                  <w:tabs>
                    <w:tab w:val="clear" w:pos="1080"/>
                    <w:tab w:val="left" w:pos="1276"/>
                  </w:tabs>
                  <w:ind w:left="1276" w:hanging="1276"/>
                </w:pPr>
              </w:pPrChange>
            </w:pPr>
            <w:ins w:id="351" w:author="Scott McDonald" w:date="2017-07-25T15:41:00Z">
              <w:r w:rsidRPr="00F22693">
                <w:t xml:space="preserve">Retaining walls </w:t>
              </w:r>
            </w:ins>
            <w:ins w:id="352" w:author="setup" w:date="2017-08-16T14:50:00Z">
              <w:r w:rsidR="000C355C">
                <w:t xml:space="preserve">benefitting private land </w:t>
              </w:r>
            </w:ins>
            <w:ins w:id="353" w:author="Scott McDonald" w:date="2017-07-25T15:41:00Z">
              <w:r w:rsidRPr="00F22693">
                <w:t>are not to be located on Council owned land or land that is to enter Council ownership (e.g. road reserves, parks and drainage reserves).</w:t>
              </w:r>
            </w:ins>
            <w:ins w:id="354" w:author="Scott McDonald" w:date="2017-07-25T16:21:00Z">
              <w:r w:rsidR="00A76B91" w:rsidRPr="00F22693">
                <w:t xml:space="preserve"> Where road reserve or services are located within or below the retained soil (as determined by the internal friction angle of the soil being retained) the retaining walls are to be freestanding (such that excavation for maintenance of these services does not impact on the stability of the wall).</w:t>
              </w:r>
            </w:ins>
          </w:p>
        </w:tc>
        <w:tc>
          <w:tcPr>
            <w:tcW w:w="1985" w:type="dxa"/>
            <w:tcPrChange w:id="355" w:author="Monica Borg" w:date="2018-01-23T12:28:00Z">
              <w:tcPr>
                <w:tcW w:w="1985" w:type="dxa"/>
                <w:vAlign w:val="center"/>
              </w:tcPr>
            </w:tcPrChange>
          </w:tcPr>
          <w:p w:rsidR="00BC30DD" w:rsidRDefault="00E6422F">
            <w:pPr>
              <w:pStyle w:val="Keywords"/>
              <w:keepNext/>
              <w:spacing w:before="360"/>
              <w:rPr>
                <w:ins w:id="356" w:author="Scott McDonald" w:date="2017-07-25T14:34:00Z"/>
              </w:rPr>
              <w:pPrChange w:id="357" w:author="Monica Borg" w:date="2018-01-23T12:28:00Z">
                <w:pPr>
                  <w:pStyle w:val="Keywords"/>
                  <w:keepNext/>
                  <w:jc w:val="center"/>
                </w:pPr>
              </w:pPrChange>
            </w:pPr>
            <w:ins w:id="358" w:author="Scott McDonald" w:date="2017-07-25T15:41:00Z">
              <w:r>
                <w:t>Location</w:t>
              </w:r>
            </w:ins>
          </w:p>
        </w:tc>
      </w:tr>
      <w:tr w:rsidR="00BC30DD" w:rsidTr="00BC30DD">
        <w:trPr>
          <w:ins w:id="359" w:author="Scott McDonald" w:date="2017-07-25T14:34:00Z"/>
        </w:trPr>
        <w:tc>
          <w:tcPr>
            <w:tcW w:w="8118" w:type="dxa"/>
          </w:tcPr>
          <w:p w:rsidR="00BC30DD" w:rsidRPr="00D6084E" w:rsidRDefault="00E6422F">
            <w:pPr>
              <w:pStyle w:val="Pointed"/>
              <w:tabs>
                <w:tab w:val="clear" w:pos="1080"/>
              </w:tabs>
              <w:ind w:left="1134" w:hanging="1134"/>
              <w:jc w:val="both"/>
              <w:rPr>
                <w:ins w:id="360" w:author="Scott McDonald" w:date="2017-07-25T14:34:00Z"/>
              </w:rPr>
              <w:pPrChange w:id="361" w:author="Monica Borg" w:date="2018-01-23T12:28:00Z">
                <w:pPr>
                  <w:pStyle w:val="Pointed"/>
                  <w:tabs>
                    <w:tab w:val="clear" w:pos="1080"/>
                    <w:tab w:val="left" w:pos="1276"/>
                  </w:tabs>
                  <w:ind w:left="1276" w:hanging="1276"/>
                </w:pPr>
              </w:pPrChange>
            </w:pPr>
            <w:ins w:id="362" w:author="Scott McDonald" w:date="2017-07-25T15:41:00Z">
              <w:r w:rsidRPr="00D6084E">
                <w:rPr>
                  <w:rPrChange w:id="363" w:author="Scott McDonald" w:date="2017-07-25T15:59:00Z">
                    <w:rPr>
                      <w:highlight w:val="green"/>
                    </w:rPr>
                  </w:rPrChange>
                </w:rPr>
                <w:t>The location of a retaining wall must not adversely impact on other land, persons, existing services, potential future service corridors or roads.</w:t>
              </w:r>
            </w:ins>
          </w:p>
        </w:tc>
        <w:tc>
          <w:tcPr>
            <w:tcW w:w="1985" w:type="dxa"/>
            <w:vAlign w:val="center"/>
          </w:tcPr>
          <w:p w:rsidR="00BC30DD" w:rsidRDefault="00BC30DD" w:rsidP="00BC30DD">
            <w:pPr>
              <w:pStyle w:val="Keywords"/>
              <w:keepNext/>
              <w:jc w:val="center"/>
              <w:rPr>
                <w:ins w:id="364" w:author="Scott McDonald" w:date="2017-07-25T14:34:00Z"/>
              </w:rPr>
            </w:pPr>
          </w:p>
        </w:tc>
      </w:tr>
      <w:tr w:rsidR="00BC30DD" w:rsidTr="00BC30DD">
        <w:trPr>
          <w:ins w:id="365" w:author="Scott McDonald" w:date="2017-07-25T14:34:00Z"/>
        </w:trPr>
        <w:tc>
          <w:tcPr>
            <w:tcW w:w="8118" w:type="dxa"/>
          </w:tcPr>
          <w:p w:rsidR="00BC30DD" w:rsidRPr="004428BE" w:rsidRDefault="00AA1E2A">
            <w:pPr>
              <w:pStyle w:val="Pointed"/>
              <w:tabs>
                <w:tab w:val="clear" w:pos="1080"/>
              </w:tabs>
              <w:ind w:left="1134" w:hanging="1134"/>
              <w:jc w:val="both"/>
              <w:rPr>
                <w:ins w:id="366" w:author="Scott McDonald" w:date="2017-07-25T14:34:00Z"/>
              </w:rPr>
              <w:pPrChange w:id="367" w:author="Monica Borg" w:date="2018-01-23T12:28:00Z">
                <w:pPr>
                  <w:pStyle w:val="Pointed"/>
                  <w:tabs>
                    <w:tab w:val="clear" w:pos="1080"/>
                    <w:tab w:val="left" w:pos="1276"/>
                  </w:tabs>
                  <w:ind w:left="1276" w:hanging="1276"/>
                </w:pPr>
              </w:pPrChange>
            </w:pPr>
            <w:ins w:id="368" w:author="Scott McDonald" w:date="2017-07-25T15:50:00Z">
              <w:r w:rsidRPr="00F22693">
                <w:t>Retaining wall/s shall be designed and constructed to be located wholly within the boundaries of the development site, unless the owners' written permission from the affected allotment is provided for construction access and future maintenance easement requirements</w:t>
              </w:r>
              <w:r w:rsidRPr="006D237A">
                <w:t>.</w:t>
              </w:r>
            </w:ins>
          </w:p>
        </w:tc>
        <w:tc>
          <w:tcPr>
            <w:tcW w:w="1985" w:type="dxa"/>
            <w:vAlign w:val="center"/>
          </w:tcPr>
          <w:p w:rsidR="00BC30DD" w:rsidRDefault="00BC30DD" w:rsidP="00BC30DD">
            <w:pPr>
              <w:pStyle w:val="Keywords"/>
              <w:keepNext/>
              <w:jc w:val="center"/>
              <w:rPr>
                <w:ins w:id="369" w:author="Scott McDonald" w:date="2017-07-25T14:34:00Z"/>
              </w:rPr>
            </w:pPr>
          </w:p>
        </w:tc>
      </w:tr>
      <w:tr w:rsidR="00BC30DD" w:rsidTr="00BC30DD">
        <w:trPr>
          <w:ins w:id="370" w:author="Scott McDonald" w:date="2017-07-25T14:34:00Z"/>
        </w:trPr>
        <w:tc>
          <w:tcPr>
            <w:tcW w:w="8118" w:type="dxa"/>
          </w:tcPr>
          <w:p w:rsidR="00BC30DD" w:rsidRPr="00D6084E" w:rsidRDefault="00BC30DD">
            <w:pPr>
              <w:pStyle w:val="Pointed"/>
              <w:tabs>
                <w:tab w:val="clear" w:pos="1080"/>
              </w:tabs>
              <w:ind w:left="1134" w:hanging="1134"/>
              <w:rPr>
                <w:ins w:id="371" w:author="Scott McDonald" w:date="2017-07-25T14:34:00Z"/>
              </w:rPr>
              <w:pPrChange w:id="372" w:author="Scott McDonald" w:date="2017-07-25T14:35:00Z">
                <w:pPr>
                  <w:pStyle w:val="Pointed"/>
                  <w:numPr>
                    <w:numId w:val="0"/>
                  </w:numPr>
                  <w:ind w:left="0" w:firstLine="0"/>
                </w:pPr>
              </w:pPrChange>
            </w:pPr>
            <w:ins w:id="373" w:author="Scott McDonald" w:date="2017-07-25T14:34:00Z">
              <w:r w:rsidRPr="00D6084E">
                <w:t>Where a retaining wall is to be located on street frontage:-</w:t>
              </w:r>
            </w:ins>
          </w:p>
          <w:p w:rsidR="00BC30DD" w:rsidRPr="00D6084E" w:rsidRDefault="00BC30DD">
            <w:pPr>
              <w:pStyle w:val="Default"/>
              <w:numPr>
                <w:ilvl w:val="0"/>
                <w:numId w:val="8"/>
              </w:numPr>
              <w:spacing w:before="240"/>
              <w:ind w:left="1701"/>
              <w:rPr>
                <w:ins w:id="374" w:author="Scott McDonald" w:date="2017-07-25T14:34:00Z"/>
                <w:rFonts w:cs="Times New Roman"/>
                <w:color w:val="auto"/>
                <w:sz w:val="20"/>
                <w:szCs w:val="20"/>
                <w:lang w:eastAsia="en-US"/>
              </w:rPr>
              <w:pPrChange w:id="375" w:author="Scott McDonald" w:date="2017-07-25T14:35:00Z">
                <w:pPr>
                  <w:pStyle w:val="Default"/>
                  <w:numPr>
                    <w:numId w:val="8"/>
                  </w:numPr>
                  <w:ind w:left="1494" w:hanging="360"/>
                </w:pPr>
              </w:pPrChange>
            </w:pPr>
            <w:ins w:id="376" w:author="Scott McDonald" w:date="2017-07-25T14:34:00Z">
              <w:r w:rsidRPr="00D6084E">
                <w:rPr>
                  <w:rFonts w:cs="Times New Roman"/>
                  <w:color w:val="auto"/>
                  <w:sz w:val="20"/>
                  <w:szCs w:val="20"/>
                  <w:lang w:eastAsia="en-US"/>
                </w:rPr>
                <w:t>The wall is to be located wholly within the allotment</w:t>
              </w:r>
            </w:ins>
          </w:p>
          <w:p w:rsidR="00BC30DD" w:rsidRPr="00D6084E" w:rsidRDefault="00BC30DD" w:rsidP="00072008">
            <w:pPr>
              <w:pStyle w:val="Default"/>
              <w:numPr>
                <w:ilvl w:val="0"/>
                <w:numId w:val="8"/>
              </w:numPr>
              <w:spacing w:before="240"/>
              <w:ind w:left="1701"/>
              <w:rPr>
                <w:ins w:id="377" w:author="Scott McDonald" w:date="2017-07-25T14:34:00Z"/>
                <w:rFonts w:cs="Times New Roman"/>
                <w:color w:val="auto"/>
                <w:sz w:val="20"/>
                <w:szCs w:val="20"/>
                <w:lang w:eastAsia="en-US"/>
              </w:rPr>
            </w:pPr>
            <w:ins w:id="378" w:author="Scott McDonald" w:date="2017-07-25T14:34:00Z">
              <w:r w:rsidRPr="00D6084E">
                <w:rPr>
                  <w:rFonts w:cs="Times New Roman"/>
                  <w:color w:val="auto"/>
                  <w:sz w:val="20"/>
                  <w:szCs w:val="20"/>
                  <w:lang w:eastAsia="en-US"/>
                </w:rPr>
                <w:t xml:space="preserve">A </w:t>
              </w:r>
            </w:ins>
            <w:ins w:id="379" w:author="Scott McDonald" w:date="2017-07-25T15:43:00Z">
              <w:r w:rsidR="00E6422F" w:rsidRPr="00F22693">
                <w:rPr>
                  <w:rFonts w:cs="Times New Roman"/>
                  <w:color w:val="auto"/>
                  <w:sz w:val="20"/>
                  <w:szCs w:val="20"/>
                  <w:lang w:eastAsia="en-US"/>
                </w:rPr>
                <w:t xml:space="preserve">concrete </w:t>
              </w:r>
            </w:ins>
            <w:ins w:id="380" w:author="Scott McDonald" w:date="2017-07-25T15:47:00Z">
              <w:r w:rsidR="00AA1E2A" w:rsidRPr="00F22693">
                <w:rPr>
                  <w:rFonts w:cs="Times New Roman"/>
                  <w:color w:val="auto"/>
                  <w:sz w:val="20"/>
                  <w:szCs w:val="20"/>
                  <w:lang w:eastAsia="en-US"/>
                </w:rPr>
                <w:t>(2</w:t>
              </w:r>
            </w:ins>
            <w:ins w:id="381" w:author="user" w:date="2017-08-03T11:16:00Z">
              <w:r w:rsidR="00F35429" w:rsidRPr="00F22693">
                <w:rPr>
                  <w:rFonts w:cs="Times New Roman"/>
                  <w:color w:val="auto"/>
                  <w:sz w:val="20"/>
                  <w:szCs w:val="20"/>
                  <w:lang w:eastAsia="en-US"/>
                </w:rPr>
                <w:t>0</w:t>
              </w:r>
            </w:ins>
            <w:ins w:id="382" w:author="Scott McDonald" w:date="2017-07-25T15:47:00Z">
              <w:r w:rsidR="00AA1E2A" w:rsidRPr="00F22693">
                <w:rPr>
                  <w:rFonts w:cs="Times New Roman"/>
                  <w:color w:val="auto"/>
                  <w:sz w:val="20"/>
                  <w:szCs w:val="20"/>
                  <w:lang w:eastAsia="en-US"/>
                </w:rPr>
                <w:t>MPa</w:t>
              </w:r>
            </w:ins>
            <w:ins w:id="383" w:author="user" w:date="2017-08-03T11:17:00Z">
              <w:r w:rsidR="00F35429" w:rsidRPr="00F22693">
                <w:rPr>
                  <w:rFonts w:cs="Times New Roman"/>
                  <w:color w:val="auto"/>
                  <w:sz w:val="20"/>
                  <w:szCs w:val="20"/>
                  <w:lang w:eastAsia="en-US"/>
                </w:rPr>
                <w:t xml:space="preserve"> min</w:t>
              </w:r>
            </w:ins>
            <w:ins w:id="384" w:author="Scott McDonald" w:date="2017-07-25T15:47:00Z">
              <w:r w:rsidR="00AA1E2A" w:rsidRPr="00F22693">
                <w:rPr>
                  <w:rFonts w:cs="Times New Roman"/>
                  <w:color w:val="auto"/>
                  <w:sz w:val="20"/>
                  <w:szCs w:val="20"/>
                  <w:lang w:eastAsia="en-US"/>
                </w:rPr>
                <w:t xml:space="preserve">) </w:t>
              </w:r>
            </w:ins>
            <w:ins w:id="385" w:author="Scott McDonald" w:date="2017-07-25T14:34:00Z">
              <w:r w:rsidRPr="00D6084E">
                <w:rPr>
                  <w:rFonts w:cs="Times New Roman"/>
                  <w:color w:val="auto"/>
                  <w:sz w:val="20"/>
                  <w:szCs w:val="20"/>
                  <w:lang w:eastAsia="en-US"/>
                </w:rPr>
                <w:t>strip, wider of 200mm (min) or extending up to the fence line, with a minimum of 100mm thickness is to be provided to the top back of the wall to shed water and prevent weed growth.</w:t>
              </w:r>
            </w:ins>
          </w:p>
          <w:p w:rsidR="00BC30DD" w:rsidRPr="00BC30DD" w:rsidRDefault="00BC30DD" w:rsidP="00072008">
            <w:pPr>
              <w:pStyle w:val="Default"/>
              <w:numPr>
                <w:ilvl w:val="0"/>
                <w:numId w:val="8"/>
              </w:numPr>
              <w:spacing w:before="240"/>
              <w:ind w:left="1701"/>
              <w:rPr>
                <w:ins w:id="386" w:author="Scott McDonald" w:date="2017-07-25T14:34:00Z"/>
                <w:rFonts w:cs="Times New Roman"/>
                <w:color w:val="auto"/>
                <w:sz w:val="20"/>
                <w:szCs w:val="20"/>
                <w:lang w:eastAsia="en-US"/>
              </w:rPr>
            </w:pPr>
            <w:ins w:id="387" w:author="Scott McDonald" w:date="2017-07-25T14:34:00Z">
              <w:r w:rsidRPr="00D6084E">
                <w:rPr>
                  <w:rFonts w:cs="Times New Roman"/>
                  <w:color w:val="auto"/>
                  <w:sz w:val="20"/>
                  <w:szCs w:val="20"/>
                  <w:lang w:eastAsia="en-US"/>
                </w:rPr>
                <w:t xml:space="preserve">In the case where retained soil is on the allotment the toe of the retaining wall is to be at least 200mm from the property boundary with a 200mm wide and 300mm deep concrete </w:t>
              </w:r>
            </w:ins>
            <w:ins w:id="388" w:author="Scott McDonald" w:date="2017-07-25T15:47:00Z">
              <w:r w:rsidR="00AA1E2A" w:rsidRPr="00D6084E">
                <w:rPr>
                  <w:rFonts w:cs="Times New Roman"/>
                  <w:color w:val="auto"/>
                  <w:sz w:val="20"/>
                  <w:szCs w:val="20"/>
                  <w:lang w:eastAsia="en-US"/>
                  <w:rPrChange w:id="389" w:author="Scott McDonald" w:date="2017-07-25T15:59:00Z">
                    <w:rPr>
                      <w:rFonts w:cs="Times New Roman"/>
                      <w:color w:val="auto"/>
                      <w:sz w:val="20"/>
                      <w:szCs w:val="20"/>
                      <w:highlight w:val="green"/>
                      <w:lang w:eastAsia="en-US"/>
                    </w:rPr>
                  </w:rPrChange>
                </w:rPr>
                <w:t>(</w:t>
              </w:r>
            </w:ins>
            <w:ins w:id="390" w:author="user" w:date="2017-08-03T11:16:00Z">
              <w:r w:rsidR="00F35429">
                <w:rPr>
                  <w:rFonts w:cs="Times New Roman"/>
                  <w:color w:val="auto"/>
                  <w:sz w:val="20"/>
                  <w:szCs w:val="20"/>
                  <w:lang w:eastAsia="en-US"/>
                </w:rPr>
                <w:t xml:space="preserve">20 </w:t>
              </w:r>
            </w:ins>
            <w:ins w:id="391" w:author="Scott McDonald" w:date="2017-07-25T15:47:00Z">
              <w:r w:rsidR="00AA1E2A" w:rsidRPr="00D6084E">
                <w:rPr>
                  <w:rFonts w:cs="Times New Roman"/>
                  <w:color w:val="auto"/>
                  <w:sz w:val="20"/>
                  <w:szCs w:val="20"/>
                  <w:lang w:eastAsia="en-US"/>
                  <w:rPrChange w:id="392" w:author="Scott McDonald" w:date="2017-07-25T15:59:00Z">
                    <w:rPr>
                      <w:rFonts w:cs="Times New Roman"/>
                      <w:color w:val="auto"/>
                      <w:sz w:val="20"/>
                      <w:szCs w:val="20"/>
                      <w:highlight w:val="green"/>
                      <w:lang w:eastAsia="en-US"/>
                    </w:rPr>
                  </w:rPrChange>
                </w:rPr>
                <w:t>MPa</w:t>
              </w:r>
            </w:ins>
            <w:ins w:id="393" w:author="user" w:date="2017-08-03T11:16:00Z">
              <w:r w:rsidR="00F35429">
                <w:rPr>
                  <w:rFonts w:cs="Times New Roman"/>
                  <w:color w:val="auto"/>
                  <w:sz w:val="20"/>
                  <w:szCs w:val="20"/>
                  <w:lang w:eastAsia="en-US"/>
                </w:rPr>
                <w:t xml:space="preserve"> min</w:t>
              </w:r>
            </w:ins>
            <w:ins w:id="394" w:author="Scott McDonald" w:date="2017-07-25T15:47:00Z">
              <w:r w:rsidR="00AA1E2A" w:rsidRPr="00D6084E">
                <w:rPr>
                  <w:rFonts w:cs="Times New Roman"/>
                  <w:color w:val="auto"/>
                  <w:sz w:val="20"/>
                  <w:szCs w:val="20"/>
                  <w:lang w:eastAsia="en-US"/>
                  <w:rPrChange w:id="395" w:author="Scott McDonald" w:date="2017-07-25T15:59:00Z">
                    <w:rPr>
                      <w:rFonts w:cs="Times New Roman"/>
                      <w:color w:val="auto"/>
                      <w:sz w:val="20"/>
                      <w:szCs w:val="20"/>
                      <w:highlight w:val="green"/>
                      <w:lang w:eastAsia="en-US"/>
                    </w:rPr>
                  </w:rPrChange>
                </w:rPr>
                <w:t xml:space="preserve">) </w:t>
              </w:r>
            </w:ins>
            <w:ins w:id="396" w:author="Scott McDonald" w:date="2017-07-25T14:34:00Z">
              <w:r w:rsidRPr="00D6084E">
                <w:rPr>
                  <w:rFonts w:cs="Times New Roman"/>
                  <w:color w:val="auto"/>
                  <w:sz w:val="20"/>
                  <w:szCs w:val="20"/>
                  <w:lang w:eastAsia="en-US"/>
                </w:rPr>
                <w:t>mowing strip provided between the wall and the property boundary.</w:t>
              </w:r>
              <w:r w:rsidRPr="00BC30DD">
                <w:rPr>
                  <w:rFonts w:cs="Times New Roman"/>
                  <w:color w:val="auto"/>
                  <w:sz w:val="20"/>
                  <w:szCs w:val="20"/>
                  <w:lang w:eastAsia="en-US"/>
                </w:rPr>
                <w:t xml:space="preserve"> </w:t>
              </w:r>
            </w:ins>
          </w:p>
        </w:tc>
        <w:tc>
          <w:tcPr>
            <w:tcW w:w="1985" w:type="dxa"/>
            <w:vAlign w:val="center"/>
          </w:tcPr>
          <w:p w:rsidR="00BC30DD" w:rsidRDefault="00BC30DD" w:rsidP="00BC30DD">
            <w:pPr>
              <w:pStyle w:val="Keywords"/>
              <w:keepNext/>
              <w:jc w:val="center"/>
              <w:rPr>
                <w:ins w:id="397" w:author="Scott McDonald" w:date="2017-07-25T14:34:00Z"/>
              </w:rPr>
            </w:pPr>
          </w:p>
        </w:tc>
      </w:tr>
      <w:tr w:rsidR="00BC30DD" w:rsidTr="00BC30DD">
        <w:trPr>
          <w:ins w:id="398" w:author="Scott McDonald" w:date="2017-07-25T14:34:00Z"/>
        </w:trPr>
        <w:tc>
          <w:tcPr>
            <w:tcW w:w="8118" w:type="dxa"/>
          </w:tcPr>
          <w:p w:rsidR="00BC30DD" w:rsidRPr="00D6084E" w:rsidRDefault="00BC30DD" w:rsidP="00072008">
            <w:pPr>
              <w:pStyle w:val="Pointed"/>
              <w:tabs>
                <w:tab w:val="clear" w:pos="1080"/>
              </w:tabs>
              <w:ind w:left="1134" w:hanging="1134"/>
              <w:rPr>
                <w:ins w:id="399" w:author="Scott McDonald" w:date="2017-07-25T14:39:00Z"/>
              </w:rPr>
            </w:pPr>
            <w:ins w:id="400" w:author="Scott McDonald" w:date="2017-07-25T14:34:00Z">
              <w:r w:rsidRPr="00D6084E">
                <w:t>Where a retaining wall is to be located adjacent to inter-allotment boundaries</w:t>
              </w:r>
            </w:ins>
            <w:ins w:id="401" w:author="Scott McDonald" w:date="2017-07-25T14:39:00Z">
              <w:r w:rsidRPr="00D6084E">
                <w:t>:-</w:t>
              </w:r>
            </w:ins>
          </w:p>
          <w:p w:rsidR="00BC30DD" w:rsidRPr="00F35429" w:rsidRDefault="00BC30DD">
            <w:pPr>
              <w:pStyle w:val="Default"/>
              <w:numPr>
                <w:ilvl w:val="0"/>
                <w:numId w:val="22"/>
              </w:numPr>
              <w:spacing w:before="240"/>
              <w:ind w:left="1701"/>
              <w:rPr>
                <w:ins w:id="402" w:author="Scott McDonald" w:date="2017-07-25T14:34:00Z"/>
              </w:rPr>
              <w:pPrChange w:id="403" w:author="Scott McDonald" w:date="2017-07-25T14:40:00Z">
                <w:pPr>
                  <w:pStyle w:val="Pointed"/>
                  <w:tabs>
                    <w:tab w:val="clear" w:pos="1080"/>
                    <w:tab w:val="left" w:pos="1276"/>
                  </w:tabs>
                  <w:ind w:left="1134" w:hanging="1134"/>
                </w:pPr>
              </w:pPrChange>
            </w:pPr>
            <w:ins w:id="404" w:author="Scott McDonald" w:date="2017-07-25T14:39:00Z">
              <w:r w:rsidRPr="00D6084E">
                <w:rPr>
                  <w:sz w:val="20"/>
                  <w:szCs w:val="20"/>
                  <w:rPrChange w:id="405" w:author="Scott McDonald" w:date="2017-07-25T15:59:00Z">
                    <w:rPr/>
                  </w:rPrChange>
                </w:rPr>
                <w:t>T</w:t>
              </w:r>
            </w:ins>
            <w:ins w:id="406" w:author="Scott McDonald" w:date="2017-07-25T14:34:00Z">
              <w:r w:rsidRPr="00D6084E">
                <w:rPr>
                  <w:sz w:val="20"/>
                  <w:szCs w:val="20"/>
                  <w:rPrChange w:id="407" w:author="Scott McDonald" w:date="2017-07-25T15:59:00Z">
                    <w:rPr/>
                  </w:rPrChange>
                </w:rPr>
                <w:t>he whole of the retaining wall is to be located on land belonging to the lower allotment, except where the lower allotment is external to the site or to enter Council ownership; and</w:t>
              </w:r>
            </w:ins>
          </w:p>
          <w:p w:rsidR="00BC30DD" w:rsidRPr="00F35429" w:rsidRDefault="00BC30DD">
            <w:pPr>
              <w:pStyle w:val="Default"/>
              <w:numPr>
                <w:ilvl w:val="0"/>
                <w:numId w:val="22"/>
              </w:numPr>
              <w:spacing w:before="240"/>
              <w:ind w:left="1701"/>
              <w:rPr>
                <w:ins w:id="408" w:author="Scott McDonald" w:date="2017-07-25T14:34:00Z"/>
              </w:rPr>
              <w:pPrChange w:id="409" w:author="user" w:date="2017-08-03T11:17:00Z">
                <w:pPr>
                  <w:pStyle w:val="Pointed"/>
                </w:pPr>
              </w:pPrChange>
            </w:pPr>
            <w:ins w:id="410" w:author="Scott McDonald" w:date="2017-07-25T14:34:00Z">
              <w:r w:rsidRPr="00D6084E">
                <w:rPr>
                  <w:sz w:val="20"/>
                  <w:szCs w:val="20"/>
                  <w:rPrChange w:id="411" w:author="Scott McDonald" w:date="2017-07-25T15:59:00Z">
                    <w:rPr/>
                  </w:rPrChange>
                </w:rPr>
                <w:t>The area between the property boundary and the top of the wall is to be sealed with a 200mm wide (min) strip of concrete (</w:t>
              </w:r>
            </w:ins>
            <w:ins w:id="412" w:author="user" w:date="2017-08-03T11:17:00Z">
              <w:r w:rsidR="00F35429">
                <w:rPr>
                  <w:sz w:val="20"/>
                  <w:szCs w:val="20"/>
                </w:rPr>
                <w:t xml:space="preserve">20 </w:t>
              </w:r>
            </w:ins>
            <w:ins w:id="413" w:author="Scott McDonald" w:date="2017-07-25T14:34:00Z">
              <w:r w:rsidRPr="00D6084E">
                <w:rPr>
                  <w:sz w:val="20"/>
                  <w:szCs w:val="20"/>
                  <w:rPrChange w:id="414" w:author="Scott McDonald" w:date="2017-07-25T15:59:00Z">
                    <w:rPr/>
                  </w:rPrChange>
                </w:rPr>
                <w:t>MPa</w:t>
              </w:r>
            </w:ins>
            <w:ins w:id="415" w:author="user" w:date="2017-08-03T11:17:00Z">
              <w:r w:rsidR="00F35429">
                <w:rPr>
                  <w:sz w:val="20"/>
                  <w:szCs w:val="20"/>
                </w:rPr>
                <w:t xml:space="preserve"> min</w:t>
              </w:r>
            </w:ins>
            <w:ins w:id="416" w:author="Scott McDonald" w:date="2017-07-25T14:34:00Z">
              <w:r w:rsidRPr="00D6084E">
                <w:rPr>
                  <w:sz w:val="20"/>
                  <w:szCs w:val="20"/>
                  <w:rPrChange w:id="417" w:author="Scott McDonald" w:date="2017-07-25T15:59:00Z">
                    <w:rPr/>
                  </w:rPrChange>
                </w:rPr>
                <w:t>) with a minimum of 100mm thickness to shed water and prevent weed growth.</w:t>
              </w:r>
            </w:ins>
          </w:p>
        </w:tc>
        <w:tc>
          <w:tcPr>
            <w:tcW w:w="1985" w:type="dxa"/>
            <w:vAlign w:val="center"/>
          </w:tcPr>
          <w:p w:rsidR="00BC30DD" w:rsidRDefault="00BC30DD" w:rsidP="00BC30DD">
            <w:pPr>
              <w:pStyle w:val="Keywords"/>
              <w:keepNext/>
              <w:jc w:val="center"/>
              <w:rPr>
                <w:ins w:id="418" w:author="Scott McDonald" w:date="2017-07-25T14:34:00Z"/>
              </w:rPr>
            </w:pPr>
          </w:p>
        </w:tc>
      </w:tr>
      <w:tr w:rsidR="00BC30DD" w:rsidTr="00BC30DD">
        <w:trPr>
          <w:ins w:id="419" w:author="Scott McDonald" w:date="2017-07-25T14:34:00Z"/>
        </w:trPr>
        <w:tc>
          <w:tcPr>
            <w:tcW w:w="8118" w:type="dxa"/>
          </w:tcPr>
          <w:p w:rsidR="00BC30DD" w:rsidRPr="00D6084E" w:rsidRDefault="00BC30DD">
            <w:pPr>
              <w:pStyle w:val="Pointed"/>
              <w:tabs>
                <w:tab w:val="clear" w:pos="1080"/>
              </w:tabs>
              <w:ind w:left="1134" w:hanging="1134"/>
              <w:jc w:val="both"/>
              <w:rPr>
                <w:ins w:id="420" w:author="Scott McDonald" w:date="2017-07-25T14:34:00Z"/>
              </w:rPr>
              <w:pPrChange w:id="421" w:author="Monica Borg" w:date="2018-01-23T12:29:00Z">
                <w:pPr>
                  <w:pStyle w:val="Pointed"/>
                  <w:tabs>
                    <w:tab w:val="clear" w:pos="1080"/>
                  </w:tabs>
                  <w:ind w:left="1134" w:hanging="1134"/>
                </w:pPr>
              </w:pPrChange>
            </w:pPr>
            <w:ins w:id="422" w:author="Scott McDonald" w:date="2017-07-25T14:34:00Z">
              <w:r w:rsidRPr="00D6084E">
                <w:t>Where there is an inter-allotment drainage system adjacent to a retaining wall the design of the retaining wall is to address how the flows in excess of the drainage network capacity are to be safely controlled without damaging the retaining wall, adjoining land or buildings or cause a health risk.</w:t>
              </w:r>
            </w:ins>
          </w:p>
        </w:tc>
        <w:tc>
          <w:tcPr>
            <w:tcW w:w="1985" w:type="dxa"/>
            <w:vAlign w:val="center"/>
          </w:tcPr>
          <w:p w:rsidR="00BC30DD" w:rsidRDefault="00BC30DD" w:rsidP="00BC30DD">
            <w:pPr>
              <w:pStyle w:val="Keywords"/>
              <w:keepNext/>
              <w:jc w:val="center"/>
              <w:rPr>
                <w:ins w:id="423" w:author="Scott McDonald" w:date="2017-07-25T14:34:00Z"/>
              </w:rPr>
            </w:pPr>
          </w:p>
        </w:tc>
      </w:tr>
      <w:tr w:rsidR="00043F8D" w:rsidTr="00072008">
        <w:tblPrEx>
          <w:tblW w:w="10103" w:type="dxa"/>
          <w:tblCellMar>
            <w:left w:w="180" w:type="dxa"/>
            <w:right w:w="180" w:type="dxa"/>
          </w:tblCellMar>
          <w:tblLook w:val="0000" w:firstRow="0" w:lastRow="0" w:firstColumn="0" w:lastColumn="0" w:noHBand="0" w:noVBand="0"/>
          <w:tblPrExChange w:id="424" w:author="Monica Borg" w:date="2018-01-23T12:30:00Z">
            <w:tblPrEx>
              <w:tblW w:w="10103" w:type="dxa"/>
              <w:tblCellMar>
                <w:left w:w="180" w:type="dxa"/>
                <w:right w:w="180" w:type="dxa"/>
              </w:tblCellMar>
              <w:tblLook w:val="0000" w:firstRow="0" w:lastRow="0" w:firstColumn="0" w:lastColumn="0" w:noHBand="0" w:noVBand="0"/>
            </w:tblPrEx>
          </w:tblPrExChange>
        </w:tblPrEx>
        <w:trPr>
          <w:ins w:id="425" w:author="Scott McDonald" w:date="2017-07-25T17:12:00Z"/>
        </w:trPr>
        <w:tc>
          <w:tcPr>
            <w:tcW w:w="8118" w:type="dxa"/>
            <w:tcPrChange w:id="426" w:author="Monica Borg" w:date="2018-01-23T12:30:00Z">
              <w:tcPr>
                <w:tcW w:w="8118" w:type="dxa"/>
              </w:tcPr>
            </w:tcPrChange>
          </w:tcPr>
          <w:p w:rsidR="00043F8D" w:rsidRPr="006D237A" w:rsidRDefault="00043F8D">
            <w:pPr>
              <w:pStyle w:val="Pointed"/>
              <w:tabs>
                <w:tab w:val="clear" w:pos="1080"/>
                <w:tab w:val="left" w:pos="1134"/>
              </w:tabs>
              <w:ind w:left="1134" w:hanging="1134"/>
              <w:jc w:val="both"/>
              <w:rPr>
                <w:ins w:id="427" w:author="Scott McDonald" w:date="2017-07-25T17:12:00Z"/>
              </w:rPr>
              <w:pPrChange w:id="428" w:author="Monica Borg" w:date="2018-01-23T12:30:00Z">
                <w:pPr>
                  <w:pStyle w:val="Pointed"/>
                  <w:tabs>
                    <w:tab w:val="clear" w:pos="1080"/>
                    <w:tab w:val="left" w:pos="1276"/>
                  </w:tabs>
                  <w:ind w:left="1276" w:hanging="1276"/>
                </w:pPr>
              </w:pPrChange>
            </w:pPr>
            <w:ins w:id="429" w:author="Scott McDonald" w:date="2017-07-25T17:12:00Z">
              <w:r w:rsidRPr="006D237A">
                <w:lastRenderedPageBreak/>
                <w:t xml:space="preserve">Batters of Retaining Wall </w:t>
              </w:r>
            </w:ins>
          </w:p>
          <w:p w:rsidR="00043F8D" w:rsidRPr="00D6084E" w:rsidRDefault="00043F8D">
            <w:pPr>
              <w:pStyle w:val="Pointed"/>
              <w:tabs>
                <w:tab w:val="clear" w:pos="1080"/>
                <w:tab w:val="left" w:pos="1134"/>
              </w:tabs>
              <w:ind w:left="1134" w:hanging="1134"/>
              <w:jc w:val="both"/>
              <w:rPr>
                <w:ins w:id="430" w:author="Scott McDonald" w:date="2017-07-25T17:12:00Z"/>
              </w:rPr>
              <w:pPrChange w:id="431" w:author="Monica Borg" w:date="2018-01-23T12:30:00Z">
                <w:pPr>
                  <w:pStyle w:val="Pointed"/>
                  <w:tabs>
                    <w:tab w:val="clear" w:pos="1080"/>
                    <w:tab w:val="left" w:pos="1276"/>
                  </w:tabs>
                  <w:ind w:left="1276" w:hanging="1276"/>
                </w:pPr>
              </w:pPrChange>
            </w:pPr>
            <w:ins w:id="432" w:author="Scott McDonald" w:date="2017-07-25T17:12:00Z">
              <w:r w:rsidRPr="006D237A">
                <w:t>Where batters are proposed to be located adjacent to inter-allotment boundaries, internal to the site, the batters are to be located on land belonging to the lower allotment. The top of the batter slope is to be a minimum of 300mm from the property boundary.</w:t>
              </w:r>
            </w:ins>
          </w:p>
        </w:tc>
        <w:tc>
          <w:tcPr>
            <w:tcW w:w="1985" w:type="dxa"/>
            <w:tcPrChange w:id="433" w:author="Monica Borg" w:date="2018-01-23T12:30:00Z">
              <w:tcPr>
                <w:tcW w:w="1985" w:type="dxa"/>
                <w:vAlign w:val="center"/>
              </w:tcPr>
            </w:tcPrChange>
          </w:tcPr>
          <w:p w:rsidR="00043F8D" w:rsidRDefault="00043F8D">
            <w:pPr>
              <w:pStyle w:val="Keywords"/>
              <w:keepNext/>
              <w:spacing w:before="360"/>
              <w:rPr>
                <w:ins w:id="434" w:author="Scott McDonald" w:date="2017-07-25T17:12:00Z"/>
              </w:rPr>
              <w:pPrChange w:id="435" w:author="Monica Borg" w:date="2018-01-23T12:30:00Z">
                <w:pPr>
                  <w:pStyle w:val="Keywords"/>
                  <w:keepNext/>
                  <w:jc w:val="center"/>
                </w:pPr>
              </w:pPrChange>
            </w:pPr>
            <w:ins w:id="436" w:author="Scott McDonald" w:date="2017-07-25T17:13:00Z">
              <w:r>
                <w:t>Batters</w:t>
              </w:r>
            </w:ins>
          </w:p>
        </w:tc>
      </w:tr>
      <w:tr w:rsidR="00043F8D" w:rsidTr="00072008">
        <w:tblPrEx>
          <w:tblW w:w="10103" w:type="dxa"/>
          <w:tblCellMar>
            <w:left w:w="180" w:type="dxa"/>
            <w:right w:w="180" w:type="dxa"/>
          </w:tblCellMar>
          <w:tblLook w:val="0000" w:firstRow="0" w:lastRow="0" w:firstColumn="0" w:lastColumn="0" w:noHBand="0" w:noVBand="0"/>
          <w:tblPrExChange w:id="437" w:author="Monica Borg" w:date="2018-01-23T12:30:00Z">
            <w:tblPrEx>
              <w:tblW w:w="10103" w:type="dxa"/>
              <w:tblCellMar>
                <w:left w:w="180" w:type="dxa"/>
                <w:right w:w="180" w:type="dxa"/>
              </w:tblCellMar>
              <w:tblLook w:val="0000" w:firstRow="0" w:lastRow="0" w:firstColumn="0" w:lastColumn="0" w:noHBand="0" w:noVBand="0"/>
            </w:tblPrEx>
          </w:tblPrExChange>
        </w:tblPrEx>
        <w:trPr>
          <w:ins w:id="438" w:author="Scott McDonald" w:date="2017-07-25T17:13:00Z"/>
        </w:trPr>
        <w:tc>
          <w:tcPr>
            <w:tcW w:w="8118" w:type="dxa"/>
            <w:tcPrChange w:id="439" w:author="Monica Borg" w:date="2018-01-23T12:30:00Z">
              <w:tcPr>
                <w:tcW w:w="8118" w:type="dxa"/>
              </w:tcPr>
            </w:tcPrChange>
          </w:tcPr>
          <w:p w:rsidR="00043F8D" w:rsidRPr="00F22693" w:rsidRDefault="00043F8D">
            <w:pPr>
              <w:pStyle w:val="Pointed"/>
              <w:tabs>
                <w:tab w:val="left" w:pos="1134"/>
              </w:tabs>
              <w:ind w:left="1134" w:hanging="1134"/>
              <w:jc w:val="both"/>
              <w:rPr>
                <w:ins w:id="440" w:author="Scott McDonald" w:date="2017-07-25T17:13:00Z"/>
              </w:rPr>
              <w:pPrChange w:id="441" w:author="Monica Borg" w:date="2018-01-23T12:30:00Z">
                <w:pPr>
                  <w:pStyle w:val="Pointed"/>
                </w:pPr>
              </w:pPrChange>
            </w:pPr>
            <w:ins w:id="442" w:author="Scott McDonald" w:date="2017-07-25T17:13:00Z">
              <w:r w:rsidRPr="00F22693">
                <w:rPr>
                  <w:rPrChange w:id="443" w:author="Scott McDonald" w:date="2017-08-03T11:57:00Z">
                    <w:rPr>
                      <w:sz w:val="22"/>
                      <w:szCs w:val="22"/>
                    </w:rPr>
                  </w:rPrChange>
                </w:rPr>
                <w:t>Material design factors shall be in accordance with Section 5 of AS 4678</w:t>
              </w:r>
            </w:ins>
          </w:p>
        </w:tc>
        <w:tc>
          <w:tcPr>
            <w:tcW w:w="1985" w:type="dxa"/>
            <w:tcPrChange w:id="444" w:author="Monica Borg" w:date="2018-01-23T12:30:00Z">
              <w:tcPr>
                <w:tcW w:w="1985" w:type="dxa"/>
                <w:vAlign w:val="center"/>
              </w:tcPr>
            </w:tcPrChange>
          </w:tcPr>
          <w:p w:rsidR="00043F8D" w:rsidRDefault="00043F8D">
            <w:pPr>
              <w:pStyle w:val="Keywords"/>
              <w:keepNext/>
              <w:spacing w:before="360"/>
              <w:rPr>
                <w:ins w:id="445" w:author="Scott McDonald" w:date="2017-07-25T17:13:00Z"/>
              </w:rPr>
              <w:pPrChange w:id="446" w:author="Monica Borg" w:date="2018-01-23T12:30:00Z">
                <w:pPr>
                  <w:pStyle w:val="Keywords"/>
                  <w:keepNext/>
                  <w:jc w:val="center"/>
                </w:pPr>
              </w:pPrChange>
            </w:pPr>
            <w:ins w:id="447" w:author="Scott McDonald" w:date="2017-07-25T17:14:00Z">
              <w:r>
                <w:t>Materials</w:t>
              </w:r>
            </w:ins>
          </w:p>
        </w:tc>
      </w:tr>
      <w:tr w:rsidR="00AA1E2A" w:rsidTr="00072008">
        <w:tblPrEx>
          <w:tblW w:w="10103" w:type="dxa"/>
          <w:tblCellMar>
            <w:left w:w="180" w:type="dxa"/>
            <w:right w:w="180" w:type="dxa"/>
          </w:tblCellMar>
          <w:tblLook w:val="0000" w:firstRow="0" w:lastRow="0" w:firstColumn="0" w:lastColumn="0" w:noHBand="0" w:noVBand="0"/>
          <w:tblPrExChange w:id="448" w:author="Monica Borg" w:date="2018-01-23T12:30:00Z">
            <w:tblPrEx>
              <w:tblW w:w="10103" w:type="dxa"/>
              <w:tblCellMar>
                <w:left w:w="180" w:type="dxa"/>
                <w:right w:w="180" w:type="dxa"/>
              </w:tblCellMar>
              <w:tblLook w:val="0000" w:firstRow="0" w:lastRow="0" w:firstColumn="0" w:lastColumn="0" w:noHBand="0" w:noVBand="0"/>
            </w:tblPrEx>
          </w:tblPrExChange>
        </w:tblPrEx>
        <w:trPr>
          <w:ins w:id="449" w:author="Scott McDonald" w:date="2017-07-25T15:50:00Z"/>
        </w:trPr>
        <w:tc>
          <w:tcPr>
            <w:tcW w:w="8118" w:type="dxa"/>
            <w:tcPrChange w:id="450" w:author="Monica Borg" w:date="2018-01-23T12:30:00Z">
              <w:tcPr>
                <w:tcW w:w="8118" w:type="dxa"/>
              </w:tcPr>
            </w:tcPrChange>
          </w:tcPr>
          <w:p w:rsidR="00AA1E2A" w:rsidRPr="00F22693" w:rsidRDefault="00AA1E2A">
            <w:pPr>
              <w:pStyle w:val="Pointed"/>
              <w:tabs>
                <w:tab w:val="clear" w:pos="1080"/>
                <w:tab w:val="left" w:pos="1134"/>
              </w:tabs>
              <w:ind w:left="1134" w:hanging="1134"/>
              <w:jc w:val="both"/>
              <w:rPr>
                <w:ins w:id="451" w:author="Scott McDonald" w:date="2017-07-25T16:37:00Z"/>
              </w:rPr>
              <w:pPrChange w:id="452" w:author="Monica Borg" w:date="2018-01-23T12:30:00Z">
                <w:pPr>
                  <w:pStyle w:val="Pointed"/>
                  <w:tabs>
                    <w:tab w:val="clear" w:pos="1080"/>
                    <w:tab w:val="left" w:pos="1276"/>
                  </w:tabs>
                  <w:ind w:left="1276" w:hanging="1276"/>
                </w:pPr>
              </w:pPrChange>
            </w:pPr>
            <w:ins w:id="453" w:author="Scott McDonald" w:date="2017-07-25T15:51:00Z">
              <w:del w:id="454" w:author="user" w:date="2017-08-03T11:18:00Z">
                <w:r w:rsidRPr="00F22693" w:rsidDel="00F35429">
                  <w:delText>.</w:delText>
                </w:r>
              </w:del>
            </w:ins>
            <w:ins w:id="455" w:author="Scott McDonald" w:date="2017-07-25T16:34:00Z">
              <w:del w:id="456" w:author="user" w:date="2017-08-03T11:18:00Z">
                <w:r w:rsidR="00F8075E" w:rsidRPr="00F22693" w:rsidDel="00F35429">
                  <w:rPr>
                    <w:sz w:val="22"/>
                    <w:szCs w:val="22"/>
                  </w:rPr>
                  <w:delText xml:space="preserve"> </w:delText>
                </w:r>
              </w:del>
              <w:r w:rsidR="00F8075E" w:rsidRPr="00F22693">
                <w:rPr>
                  <w:rPrChange w:id="457" w:author="Scott McDonald" w:date="2017-08-03T11:57:00Z">
                    <w:rPr>
                      <w:sz w:val="22"/>
                      <w:szCs w:val="22"/>
                    </w:rPr>
                  </w:rPrChange>
                </w:rPr>
                <w:t>Retaining walls must not impose loads on underground services within allotments or external to allotments</w:t>
              </w:r>
            </w:ins>
            <w:ins w:id="458" w:author="Scott McDonald" w:date="2017-07-25T16:36:00Z">
              <w:r w:rsidR="00BD1FE7" w:rsidRPr="00F22693">
                <w:t>.</w:t>
              </w:r>
            </w:ins>
            <w:ins w:id="459" w:author="Scott McDonald" w:date="2017-07-25T16:34:00Z">
              <w:r w:rsidR="00F8075E" w:rsidRPr="00F22693">
                <w:rPr>
                  <w:rPrChange w:id="460" w:author="Scott McDonald" w:date="2017-08-03T11:57:00Z">
                    <w:rPr>
                      <w:sz w:val="22"/>
                      <w:szCs w:val="22"/>
                    </w:rPr>
                  </w:rPrChange>
                </w:rPr>
                <w:t xml:space="preserve"> Retaining walls' design must allow for the installation and maintenance of these services particularly with regard to work place health and safety acts and regulations.</w:t>
              </w:r>
            </w:ins>
          </w:p>
          <w:p w:rsidR="00BD1FE7" w:rsidRPr="00F22693" w:rsidRDefault="00BD1FE7">
            <w:pPr>
              <w:pStyle w:val="Pointed"/>
              <w:tabs>
                <w:tab w:val="clear" w:pos="1080"/>
                <w:tab w:val="left" w:pos="1134"/>
              </w:tabs>
              <w:ind w:left="1134" w:hanging="1134"/>
              <w:jc w:val="both"/>
              <w:rPr>
                <w:ins w:id="461" w:author="Scott McDonald" w:date="2017-07-25T15:50:00Z"/>
                <w:rPrChange w:id="462" w:author="Scott McDonald" w:date="2017-08-03T11:57:00Z">
                  <w:rPr>
                    <w:ins w:id="463" w:author="Scott McDonald" w:date="2017-07-25T15:50:00Z"/>
                    <w:highlight w:val="green"/>
                  </w:rPr>
                </w:rPrChange>
              </w:rPr>
              <w:pPrChange w:id="464" w:author="Monica Borg" w:date="2018-01-23T12:30:00Z">
                <w:pPr>
                  <w:pStyle w:val="Pointed"/>
                  <w:tabs>
                    <w:tab w:val="clear" w:pos="1080"/>
                    <w:tab w:val="left" w:pos="1276"/>
                  </w:tabs>
                  <w:ind w:left="1276" w:hanging="1276"/>
                </w:pPr>
              </w:pPrChange>
            </w:pPr>
            <w:ins w:id="465" w:author="Scott McDonald" w:date="2017-07-25T16:37:00Z">
              <w:r w:rsidRPr="00F22693">
                <w:rPr>
                  <w:rPrChange w:id="466" w:author="Scott McDonald" w:date="2017-08-03T11:57:00Z">
                    <w:rPr>
                      <w:sz w:val="22"/>
                      <w:szCs w:val="22"/>
                    </w:rPr>
                  </w:rPrChange>
                </w:rPr>
                <w:t>Where road reserve or services are located within or below the retained soil (as determined by the internal friction angle of the soil being retained) the retaining walls are to be freestanding (such that excavation for maintenance of these services does not impact on the stability of the wall).</w:t>
              </w:r>
            </w:ins>
          </w:p>
        </w:tc>
        <w:tc>
          <w:tcPr>
            <w:tcW w:w="1985" w:type="dxa"/>
            <w:tcPrChange w:id="467" w:author="Monica Borg" w:date="2018-01-23T12:30:00Z">
              <w:tcPr>
                <w:tcW w:w="1985" w:type="dxa"/>
                <w:vAlign w:val="center"/>
              </w:tcPr>
            </w:tcPrChange>
          </w:tcPr>
          <w:p w:rsidR="00AA1E2A" w:rsidRDefault="00AA1E2A">
            <w:pPr>
              <w:pStyle w:val="Keywords"/>
              <w:keepNext/>
              <w:spacing w:before="360"/>
              <w:rPr>
                <w:ins w:id="468" w:author="Scott McDonald" w:date="2017-07-25T15:50:00Z"/>
              </w:rPr>
              <w:pPrChange w:id="469" w:author="Monica Borg" w:date="2018-01-23T12:30:00Z">
                <w:pPr>
                  <w:pStyle w:val="Keywords"/>
                  <w:keepNext/>
                  <w:jc w:val="center"/>
                </w:pPr>
              </w:pPrChange>
            </w:pPr>
            <w:ins w:id="470" w:author="Scott McDonald" w:date="2017-07-25T15:51:00Z">
              <w:r>
                <w:t>Services</w:t>
              </w:r>
            </w:ins>
          </w:p>
        </w:tc>
      </w:tr>
      <w:tr w:rsidR="00F8075E" w:rsidTr="00072008">
        <w:tblPrEx>
          <w:tblW w:w="10103" w:type="dxa"/>
          <w:tblCellMar>
            <w:left w:w="180" w:type="dxa"/>
            <w:right w:w="180" w:type="dxa"/>
          </w:tblCellMar>
          <w:tblLook w:val="0000" w:firstRow="0" w:lastRow="0" w:firstColumn="0" w:lastColumn="0" w:noHBand="0" w:noVBand="0"/>
          <w:tblPrExChange w:id="471" w:author="Monica Borg" w:date="2018-01-23T12:30:00Z">
            <w:tblPrEx>
              <w:tblW w:w="10103" w:type="dxa"/>
              <w:tblCellMar>
                <w:left w:w="180" w:type="dxa"/>
                <w:right w:w="180" w:type="dxa"/>
              </w:tblCellMar>
              <w:tblLook w:val="0000" w:firstRow="0" w:lastRow="0" w:firstColumn="0" w:lastColumn="0" w:noHBand="0" w:noVBand="0"/>
            </w:tblPrEx>
          </w:tblPrExChange>
        </w:tblPrEx>
        <w:trPr>
          <w:ins w:id="472" w:author="Scott McDonald" w:date="2017-07-25T16:33:00Z"/>
        </w:trPr>
        <w:tc>
          <w:tcPr>
            <w:tcW w:w="8118" w:type="dxa"/>
            <w:tcPrChange w:id="473" w:author="Monica Borg" w:date="2018-01-23T12:30:00Z">
              <w:tcPr>
                <w:tcW w:w="8118" w:type="dxa"/>
              </w:tcPr>
            </w:tcPrChange>
          </w:tcPr>
          <w:p w:rsidR="00F8075E" w:rsidRPr="00F22693" w:rsidRDefault="00F8075E">
            <w:pPr>
              <w:pStyle w:val="Pointed"/>
              <w:tabs>
                <w:tab w:val="clear" w:pos="1080"/>
                <w:tab w:val="left" w:pos="1134"/>
              </w:tabs>
              <w:ind w:left="1134" w:hanging="1134"/>
              <w:jc w:val="both"/>
              <w:rPr>
                <w:ins w:id="474" w:author="Scott McDonald" w:date="2017-07-25T16:33:00Z"/>
                <w:rPrChange w:id="475" w:author="Scott McDonald" w:date="2017-08-03T11:57:00Z">
                  <w:rPr>
                    <w:ins w:id="476" w:author="Scott McDonald" w:date="2017-07-25T16:33:00Z"/>
                    <w:highlight w:val="cyan"/>
                  </w:rPr>
                </w:rPrChange>
              </w:rPr>
              <w:pPrChange w:id="477" w:author="Monica Borg" w:date="2018-01-23T12:30:00Z">
                <w:pPr>
                  <w:pStyle w:val="Pointed"/>
                  <w:tabs>
                    <w:tab w:val="clear" w:pos="1080"/>
                    <w:tab w:val="left" w:pos="1276"/>
                  </w:tabs>
                  <w:ind w:left="1276" w:hanging="1276"/>
                </w:pPr>
              </w:pPrChange>
            </w:pPr>
            <w:ins w:id="478" w:author="Scott McDonald" w:date="2017-07-25T16:33:00Z">
              <w:r w:rsidRPr="00F22693">
                <w:rPr>
                  <w:rPrChange w:id="479" w:author="Scott McDonald" w:date="2017-08-03T11:57:00Z">
                    <w:rPr>
                      <w:highlight w:val="cyan"/>
                    </w:rPr>
                  </w:rPrChange>
                </w:rPr>
                <w:t xml:space="preserve">New services adjacent to retaining walls are not to be located within the zone of influence or their stipulated clearance. </w:t>
              </w:r>
            </w:ins>
            <w:ins w:id="480" w:author="user" w:date="2017-08-03T11:20:00Z">
              <w:r w:rsidR="00F35429" w:rsidRPr="00F22693">
                <w:rPr>
                  <w:rPrChange w:id="481" w:author="Scott McDonald" w:date="2017-08-03T11:57:00Z">
                    <w:rPr>
                      <w:highlight w:val="cyan"/>
                    </w:rPr>
                  </w:rPrChange>
                </w:rPr>
                <w:t xml:space="preserve">Adequate protection to the retaining wall must be provided where </w:t>
              </w:r>
            </w:ins>
            <w:ins w:id="482" w:author="Scott McDonald" w:date="2017-07-25T16:33:00Z">
              <w:del w:id="483" w:author="user" w:date="2017-08-03T11:21:00Z">
                <w:r w:rsidRPr="00F22693" w:rsidDel="00F35429">
                  <w:rPr>
                    <w:rPrChange w:id="484" w:author="Scott McDonald" w:date="2017-08-03T11:57:00Z">
                      <w:rPr>
                        <w:highlight w:val="cyan"/>
                      </w:rPr>
                    </w:rPrChange>
                  </w:rPr>
                  <w:delText>E</w:delText>
                </w:r>
              </w:del>
            </w:ins>
            <w:ins w:id="485" w:author="user" w:date="2017-08-03T11:21:00Z">
              <w:r w:rsidR="00F35429" w:rsidRPr="00F22693">
                <w:rPr>
                  <w:rPrChange w:id="486" w:author="Scott McDonald" w:date="2017-08-03T11:57:00Z">
                    <w:rPr>
                      <w:highlight w:val="cyan"/>
                    </w:rPr>
                  </w:rPrChange>
                </w:rPr>
                <w:t>e</w:t>
              </w:r>
            </w:ins>
            <w:ins w:id="487" w:author="Scott McDonald" w:date="2017-07-25T16:33:00Z">
              <w:r w:rsidRPr="00F22693">
                <w:rPr>
                  <w:rPrChange w:id="488" w:author="Scott McDonald" w:date="2017-08-03T11:57:00Z">
                    <w:rPr>
                      <w:highlight w:val="cyan"/>
                    </w:rPr>
                  </w:rPrChange>
                </w:rPr>
                <w:t xml:space="preserve">xcavation for maintenance of these services is </w:t>
              </w:r>
            </w:ins>
            <w:ins w:id="489" w:author="user" w:date="2017-08-03T11:21:00Z">
              <w:r w:rsidR="00F35429" w:rsidRPr="00F22693">
                <w:rPr>
                  <w:rPrChange w:id="490" w:author="Scott McDonald" w:date="2017-08-03T11:57:00Z">
                    <w:rPr>
                      <w:highlight w:val="cyan"/>
                    </w:rPr>
                  </w:rPrChange>
                </w:rPr>
                <w:t xml:space="preserve">required </w:t>
              </w:r>
            </w:ins>
            <w:ins w:id="491" w:author="Scott McDonald" w:date="2017-07-25T16:33:00Z">
              <w:r w:rsidRPr="00F22693">
                <w:rPr>
                  <w:rPrChange w:id="492" w:author="Scott McDonald" w:date="2017-08-03T11:57:00Z">
                    <w:rPr>
                      <w:highlight w:val="cyan"/>
                    </w:rPr>
                  </w:rPrChange>
                </w:rPr>
                <w:t>where it could potentially influence the wall stability</w:t>
              </w:r>
            </w:ins>
            <w:ins w:id="493" w:author="user" w:date="2017-08-03T11:21:00Z">
              <w:r w:rsidR="00F35429" w:rsidRPr="00F22693">
                <w:rPr>
                  <w:rPrChange w:id="494" w:author="Scott McDonald" w:date="2017-08-03T11:57:00Z">
                    <w:rPr>
                      <w:highlight w:val="cyan"/>
                    </w:rPr>
                  </w:rPrChange>
                </w:rPr>
                <w:t>. Proposed treatment must be signed off by a structural RPEQ.</w:t>
              </w:r>
            </w:ins>
          </w:p>
        </w:tc>
        <w:tc>
          <w:tcPr>
            <w:tcW w:w="1985" w:type="dxa"/>
            <w:tcPrChange w:id="495" w:author="Monica Borg" w:date="2018-01-23T12:30:00Z">
              <w:tcPr>
                <w:tcW w:w="1985" w:type="dxa"/>
                <w:vAlign w:val="center"/>
              </w:tcPr>
            </w:tcPrChange>
          </w:tcPr>
          <w:p w:rsidR="00F8075E" w:rsidRDefault="00F8075E">
            <w:pPr>
              <w:pStyle w:val="Keywords"/>
              <w:keepNext/>
              <w:spacing w:before="360"/>
              <w:rPr>
                <w:ins w:id="496" w:author="Scott McDonald" w:date="2017-07-25T16:33:00Z"/>
              </w:rPr>
              <w:pPrChange w:id="497" w:author="Monica Borg" w:date="2018-01-23T12:30:00Z">
                <w:pPr>
                  <w:pStyle w:val="Keywords"/>
                  <w:keepNext/>
                  <w:jc w:val="center"/>
                </w:pPr>
              </w:pPrChange>
            </w:pPr>
          </w:p>
        </w:tc>
      </w:tr>
      <w:tr w:rsidR="000F5342" w:rsidTr="00072008">
        <w:tblPrEx>
          <w:tblW w:w="10103" w:type="dxa"/>
          <w:tblCellMar>
            <w:left w:w="180" w:type="dxa"/>
            <w:right w:w="180" w:type="dxa"/>
          </w:tblCellMar>
          <w:tblLook w:val="0000" w:firstRow="0" w:lastRow="0" w:firstColumn="0" w:lastColumn="0" w:noHBand="0" w:noVBand="0"/>
          <w:tblPrExChange w:id="498" w:author="Monica Borg" w:date="2018-01-23T12:30:00Z">
            <w:tblPrEx>
              <w:tblW w:w="10103" w:type="dxa"/>
              <w:tblCellMar>
                <w:left w:w="180" w:type="dxa"/>
                <w:right w:w="180" w:type="dxa"/>
              </w:tblCellMar>
              <w:tblLook w:val="0000" w:firstRow="0" w:lastRow="0" w:firstColumn="0" w:lastColumn="0" w:noHBand="0" w:noVBand="0"/>
            </w:tblPrEx>
          </w:tblPrExChange>
        </w:tblPrEx>
        <w:trPr>
          <w:ins w:id="499" w:author="Scott McDonald" w:date="2017-07-25T17:34:00Z"/>
        </w:trPr>
        <w:tc>
          <w:tcPr>
            <w:tcW w:w="8118" w:type="dxa"/>
            <w:tcPrChange w:id="500" w:author="Monica Borg" w:date="2018-01-23T12:30:00Z">
              <w:tcPr>
                <w:tcW w:w="8118" w:type="dxa"/>
              </w:tcPr>
            </w:tcPrChange>
          </w:tcPr>
          <w:p w:rsidR="000F5342" w:rsidRPr="00F22693" w:rsidRDefault="000F5342">
            <w:pPr>
              <w:pStyle w:val="Pointed"/>
              <w:tabs>
                <w:tab w:val="clear" w:pos="1080"/>
                <w:tab w:val="left" w:pos="1134"/>
              </w:tabs>
              <w:ind w:left="1134" w:hanging="1134"/>
              <w:jc w:val="both"/>
              <w:rPr>
                <w:ins w:id="501" w:author="Scott McDonald" w:date="2017-07-25T17:34:00Z"/>
                <w:rPrChange w:id="502" w:author="Scott McDonald" w:date="2017-08-03T11:57:00Z">
                  <w:rPr>
                    <w:ins w:id="503" w:author="Scott McDonald" w:date="2017-07-25T17:34:00Z"/>
                    <w:highlight w:val="cyan"/>
                  </w:rPr>
                </w:rPrChange>
              </w:rPr>
              <w:pPrChange w:id="504" w:author="Monica Borg" w:date="2018-01-23T12:30:00Z">
                <w:pPr>
                  <w:pStyle w:val="Pointed"/>
                </w:pPr>
              </w:pPrChange>
            </w:pPr>
            <w:ins w:id="505" w:author="Scott McDonald" w:date="2017-07-25T17:34:00Z">
              <w:r w:rsidRPr="00F22693">
                <w:t xml:space="preserve">An </w:t>
              </w:r>
              <w:del w:id="506" w:author="user" w:date="2017-08-03T11:22:00Z">
                <w:r w:rsidRPr="00F22693" w:rsidDel="00F35429">
                  <w:delText>Engineer</w:delText>
                </w:r>
              </w:del>
            </w:ins>
            <w:ins w:id="507" w:author="user" w:date="2017-08-03T11:22:00Z">
              <w:r w:rsidR="00F35429" w:rsidRPr="00F22693">
                <w:rPr>
                  <w:rPrChange w:id="508" w:author="Scott McDonald" w:date="2017-08-03T11:57:00Z">
                    <w:rPr>
                      <w:highlight w:val="green"/>
                    </w:rPr>
                  </w:rPrChange>
                </w:rPr>
                <w:t>RPEQ</w:t>
              </w:r>
            </w:ins>
            <w:ins w:id="509" w:author="Scott McDonald" w:date="2017-07-25T17:34:00Z">
              <w:r w:rsidRPr="00F22693">
                <w:t xml:space="preserve"> shall make appropriate inspections during the construction process to enable certification of the retaining walls (as</w:t>
              </w:r>
              <w:r w:rsidRPr="00DF48AB">
                <w:t xml:space="preserve"> constructed) as AS 4678 compliant.</w:t>
              </w:r>
            </w:ins>
          </w:p>
        </w:tc>
        <w:tc>
          <w:tcPr>
            <w:tcW w:w="1985" w:type="dxa"/>
            <w:tcPrChange w:id="510" w:author="Monica Borg" w:date="2018-01-23T12:30:00Z">
              <w:tcPr>
                <w:tcW w:w="1985" w:type="dxa"/>
                <w:vAlign w:val="center"/>
              </w:tcPr>
            </w:tcPrChange>
          </w:tcPr>
          <w:p w:rsidR="000F5342" w:rsidRDefault="000F5342">
            <w:pPr>
              <w:pStyle w:val="Keywords"/>
              <w:keepNext/>
              <w:spacing w:before="360"/>
              <w:rPr>
                <w:ins w:id="511" w:author="Scott McDonald" w:date="2017-07-25T17:34:00Z"/>
              </w:rPr>
              <w:pPrChange w:id="512" w:author="Monica Borg" w:date="2018-01-23T12:30:00Z">
                <w:pPr>
                  <w:pStyle w:val="Keywords"/>
                  <w:keepNext/>
                  <w:jc w:val="center"/>
                </w:pPr>
              </w:pPrChange>
            </w:pPr>
            <w:ins w:id="513" w:author="Scott McDonald" w:date="2017-07-25T17:34:00Z">
              <w:r>
                <w:t>On-site Inspections</w:t>
              </w:r>
            </w:ins>
          </w:p>
        </w:tc>
      </w:tr>
      <w:tr w:rsidR="00BC30DD" w:rsidTr="00072008">
        <w:tblPrEx>
          <w:tblW w:w="10103" w:type="dxa"/>
          <w:tblCellMar>
            <w:left w:w="180" w:type="dxa"/>
            <w:right w:w="180" w:type="dxa"/>
          </w:tblCellMar>
          <w:tblLook w:val="0000" w:firstRow="0" w:lastRow="0" w:firstColumn="0" w:lastColumn="0" w:noHBand="0" w:noVBand="0"/>
          <w:tblPrExChange w:id="514" w:author="Monica Borg" w:date="2018-01-23T12:30:00Z">
            <w:tblPrEx>
              <w:tblW w:w="10103" w:type="dxa"/>
              <w:tblCellMar>
                <w:left w:w="180" w:type="dxa"/>
                <w:right w:w="180" w:type="dxa"/>
              </w:tblCellMar>
              <w:tblLook w:val="0000" w:firstRow="0" w:lastRow="0" w:firstColumn="0" w:lastColumn="0" w:noHBand="0" w:noVBand="0"/>
            </w:tblPrEx>
          </w:tblPrExChange>
        </w:tblPrEx>
        <w:trPr>
          <w:ins w:id="515" w:author="Scott McDonald" w:date="2017-07-25T14:34:00Z"/>
        </w:trPr>
        <w:tc>
          <w:tcPr>
            <w:tcW w:w="8118" w:type="dxa"/>
            <w:tcPrChange w:id="516" w:author="Monica Borg" w:date="2018-01-23T12:30:00Z">
              <w:tcPr>
                <w:tcW w:w="8118" w:type="dxa"/>
              </w:tcPr>
            </w:tcPrChange>
          </w:tcPr>
          <w:p w:rsidR="00BC30DD" w:rsidRPr="00D6084E" w:rsidRDefault="00BC30DD">
            <w:pPr>
              <w:pStyle w:val="Pointed"/>
              <w:tabs>
                <w:tab w:val="clear" w:pos="1080"/>
              </w:tabs>
              <w:ind w:left="1134" w:hanging="1134"/>
              <w:jc w:val="both"/>
              <w:rPr>
                <w:ins w:id="517" w:author="Scott McDonald" w:date="2017-07-25T14:36:00Z"/>
              </w:rPr>
              <w:pPrChange w:id="518" w:author="Monica Borg" w:date="2018-01-23T12:30:00Z">
                <w:pPr>
                  <w:pStyle w:val="Pointed"/>
                  <w:tabs>
                    <w:tab w:val="clear" w:pos="1080"/>
                  </w:tabs>
                  <w:ind w:left="1134" w:hanging="1134"/>
                </w:pPr>
              </w:pPrChange>
            </w:pPr>
            <w:ins w:id="519" w:author="Scott McDonald" w:date="2017-07-25T14:34:00Z">
              <w:r w:rsidRPr="00D6084E">
                <w:t xml:space="preserve">Retaining walls are to be designed by appropriately qualified and experienced </w:t>
              </w:r>
            </w:ins>
            <w:ins w:id="520" w:author="Scott McDonald" w:date="2017-07-25T17:19:00Z">
              <w:r w:rsidR="00A77E97">
                <w:t xml:space="preserve">RPEQ </w:t>
              </w:r>
            </w:ins>
            <w:ins w:id="521" w:author="Scott McDonald" w:date="2017-07-25T14:34:00Z">
              <w:del w:id="522" w:author="user" w:date="2017-08-03T11:27:00Z">
                <w:r w:rsidRPr="00D6084E" w:rsidDel="00A740DA">
                  <w:delText xml:space="preserve">Engineer </w:delText>
                </w:r>
              </w:del>
              <w:r w:rsidRPr="00D6084E">
                <w:t>in accordance with the design criteria in AS 4678 (as amended) and the following</w:t>
              </w:r>
            </w:ins>
          </w:p>
          <w:p w:rsidR="00BC30DD" w:rsidRPr="00F35429" w:rsidRDefault="00BC30DD">
            <w:pPr>
              <w:pStyle w:val="Default"/>
              <w:numPr>
                <w:ilvl w:val="0"/>
                <w:numId w:val="23"/>
              </w:numPr>
              <w:spacing w:before="240" w:after="240"/>
              <w:ind w:left="1560"/>
              <w:rPr>
                <w:ins w:id="523" w:author="Scott McDonald" w:date="2017-07-25T14:34:00Z"/>
              </w:rPr>
              <w:pPrChange w:id="524" w:author="Scott McDonald" w:date="2017-07-25T14:41:00Z">
                <w:pPr>
                  <w:pStyle w:val="ListParagraph"/>
                  <w:numPr>
                    <w:ilvl w:val="1"/>
                    <w:numId w:val="10"/>
                  </w:numPr>
                  <w:tabs>
                    <w:tab w:val="left" w:pos="1134"/>
                  </w:tabs>
                  <w:ind w:left="1560" w:hanging="426"/>
                  <w:jc w:val="left"/>
                </w:pPr>
              </w:pPrChange>
            </w:pPr>
            <w:ins w:id="525" w:author="Scott McDonald" w:date="2017-07-25T14:34:00Z">
              <w:r w:rsidRPr="00D6084E">
                <w:rPr>
                  <w:sz w:val="20"/>
                  <w:szCs w:val="20"/>
                  <w:rPrChange w:id="526" w:author="Scott McDonald" w:date="2017-07-25T15:59:00Z">
                    <w:rPr/>
                  </w:rPrChange>
                </w:rPr>
                <w:t>The design life of retaining structures is to be at least sixty (60) years.</w:t>
              </w:r>
            </w:ins>
          </w:p>
          <w:p w:rsidR="00BC30DD" w:rsidRDefault="00BC30DD">
            <w:pPr>
              <w:pStyle w:val="ListParagraph"/>
              <w:numPr>
                <w:ilvl w:val="0"/>
                <w:numId w:val="23"/>
              </w:numPr>
              <w:tabs>
                <w:tab w:val="left" w:pos="1134"/>
              </w:tabs>
              <w:ind w:left="1560"/>
              <w:jc w:val="left"/>
              <w:rPr>
                <w:ins w:id="527" w:author="Scott McDonald" w:date="2017-07-25T16:41:00Z"/>
                <w:spacing w:val="0"/>
              </w:rPr>
              <w:pPrChange w:id="528" w:author="Scott McDonald" w:date="2017-07-25T14:41:00Z">
                <w:pPr>
                  <w:pStyle w:val="ListParagraph"/>
                  <w:numPr>
                    <w:ilvl w:val="1"/>
                    <w:numId w:val="10"/>
                  </w:numPr>
                  <w:tabs>
                    <w:tab w:val="left" w:pos="1134"/>
                  </w:tabs>
                  <w:ind w:left="1560" w:hanging="426"/>
                  <w:jc w:val="left"/>
                </w:pPr>
              </w:pPrChange>
            </w:pPr>
            <w:ins w:id="529" w:author="Scott McDonald" w:date="2017-07-25T14:34:00Z">
              <w:r w:rsidRPr="00D6084E">
                <w:rPr>
                  <w:spacing w:val="0"/>
                </w:rPr>
                <w:t xml:space="preserve">Acceptable construction materials include grouted and un-grouted rock, reinforced concrete, and masonry (bricks and blocks).  Where rock is to be utilised for retaining walls (other than minor retaining walls) the proposed material shall be in accordance with DTMR Technical Specification MRTS03 Drainage, Retaining Structures and Protective Treatments Section 54.  </w:t>
              </w:r>
              <w:del w:id="530" w:author="setup" w:date="2017-08-16T15:10:00Z">
                <w:r w:rsidRPr="00D6084E" w:rsidDel="00847AC6">
                  <w:rPr>
                    <w:spacing w:val="0"/>
                  </w:rPr>
                  <w:delText>Timber is only permitted as a construction material for minor retaining walls (retaining walls with a combined height of 1.2m or less)</w:delText>
                </w:r>
              </w:del>
            </w:ins>
          </w:p>
          <w:p w:rsidR="00BD1FE7" w:rsidRPr="00F22693" w:rsidRDefault="00BD1FE7">
            <w:pPr>
              <w:pStyle w:val="Default"/>
              <w:numPr>
                <w:ilvl w:val="0"/>
                <w:numId w:val="23"/>
              </w:numPr>
              <w:spacing w:before="240" w:after="240"/>
              <w:ind w:left="1560"/>
              <w:rPr>
                <w:ins w:id="531" w:author="Scott McDonald" w:date="2017-07-25T16:41:00Z"/>
              </w:rPr>
              <w:pPrChange w:id="532" w:author="Scott McDonald" w:date="2017-07-25T16:41:00Z">
                <w:pPr>
                  <w:pStyle w:val="ListParagraph"/>
                  <w:numPr>
                    <w:ilvl w:val="1"/>
                    <w:numId w:val="10"/>
                  </w:numPr>
                  <w:tabs>
                    <w:tab w:val="left" w:pos="1134"/>
                  </w:tabs>
                  <w:ind w:left="1560" w:hanging="426"/>
                  <w:jc w:val="left"/>
                </w:pPr>
              </w:pPrChange>
            </w:pPr>
            <w:ins w:id="533" w:author="Scott McDonald" w:date="2017-07-25T16:41:00Z">
              <w:r w:rsidRPr="00F22693">
                <w:rPr>
                  <w:sz w:val="20"/>
                  <w:szCs w:val="20"/>
                  <w:rPrChange w:id="534" w:author="Scott McDonald" w:date="2017-08-03T11:58:00Z">
                    <w:rPr>
                      <w:sz w:val="22"/>
                      <w:szCs w:val="22"/>
                    </w:rPr>
                  </w:rPrChange>
                </w:rPr>
                <w:t>The design of retaining walls must ensure that the stability of the wall will not be adversely affected by inundation of the wall and footings from stormwater storage in adjacent stormwater infrastructure (such as detention basins, bio-retention basins etc) or from flows from adjacent stormwater channels.</w:t>
              </w:r>
            </w:ins>
          </w:p>
          <w:p w:rsidR="00A77E97" w:rsidRPr="00F22693" w:rsidRDefault="00BD1FE7">
            <w:pPr>
              <w:pStyle w:val="Default"/>
              <w:numPr>
                <w:ilvl w:val="0"/>
                <w:numId w:val="23"/>
              </w:numPr>
              <w:ind w:left="1560"/>
              <w:rPr>
                <w:ins w:id="535" w:author="Scott McDonald" w:date="2017-07-25T17:22:00Z"/>
                <w:rPrChange w:id="536" w:author="Scott McDonald" w:date="2017-08-03T11:58:00Z">
                  <w:rPr>
                    <w:ins w:id="537" w:author="Scott McDonald" w:date="2017-07-25T17:22:00Z"/>
                    <w:highlight w:val="green"/>
                  </w:rPr>
                </w:rPrChange>
              </w:rPr>
              <w:pPrChange w:id="538" w:author="Scott McDonald" w:date="2017-07-25T16:43:00Z">
                <w:pPr>
                  <w:pStyle w:val="ListParagraph"/>
                  <w:numPr>
                    <w:ilvl w:val="1"/>
                    <w:numId w:val="10"/>
                  </w:numPr>
                  <w:tabs>
                    <w:tab w:val="left" w:pos="1134"/>
                  </w:tabs>
                  <w:ind w:left="1560" w:hanging="426"/>
                  <w:jc w:val="left"/>
                </w:pPr>
              </w:pPrChange>
            </w:pPr>
            <w:ins w:id="539" w:author="Scott McDonald" w:date="2017-07-25T16:41:00Z">
              <w:r w:rsidRPr="00F22693">
                <w:rPr>
                  <w:sz w:val="20"/>
                  <w:szCs w:val="20"/>
                  <w:rPrChange w:id="540" w:author="Scott McDonald" w:date="2017-08-03T11:58:00Z">
                    <w:rPr>
                      <w:sz w:val="22"/>
                      <w:szCs w:val="22"/>
                    </w:rPr>
                  </w:rPrChange>
                </w:rPr>
                <w:t>Retaining walls must be designed and constructed so that filling or excavation does not cause ponding on the site or on nearby land.</w:t>
              </w:r>
            </w:ins>
            <w:ins w:id="541" w:author="Scott McDonald" w:date="2017-07-25T17:21:00Z">
              <w:r w:rsidR="00A77E97" w:rsidRPr="00F22693">
                <w:rPr>
                  <w:rPrChange w:id="542" w:author="Scott McDonald" w:date="2017-08-03T11:58:00Z">
                    <w:rPr>
                      <w:highlight w:val="green"/>
                    </w:rPr>
                  </w:rPrChange>
                </w:rPr>
                <w:t xml:space="preserve"> </w:t>
              </w:r>
            </w:ins>
          </w:p>
          <w:p w:rsidR="00BD1FE7" w:rsidRPr="00F22693" w:rsidRDefault="00A77E97">
            <w:pPr>
              <w:pStyle w:val="Default"/>
              <w:numPr>
                <w:ilvl w:val="0"/>
                <w:numId w:val="23"/>
              </w:numPr>
              <w:spacing w:before="240"/>
              <w:ind w:left="1560"/>
              <w:rPr>
                <w:ins w:id="543" w:author="Scott McDonald" w:date="2017-07-25T14:34:00Z"/>
              </w:rPr>
              <w:pPrChange w:id="544" w:author="Scott McDonald" w:date="2017-07-25T17:22:00Z">
                <w:pPr>
                  <w:pStyle w:val="ListParagraph"/>
                  <w:numPr>
                    <w:ilvl w:val="1"/>
                    <w:numId w:val="10"/>
                  </w:numPr>
                  <w:tabs>
                    <w:tab w:val="left" w:pos="1134"/>
                  </w:tabs>
                  <w:ind w:left="1560" w:hanging="426"/>
                  <w:jc w:val="left"/>
                </w:pPr>
              </w:pPrChange>
            </w:pPr>
            <w:ins w:id="545" w:author="Scott McDonald" w:date="2017-07-25T17:21:00Z">
              <w:r w:rsidRPr="00F22693">
                <w:rPr>
                  <w:sz w:val="20"/>
                  <w:szCs w:val="20"/>
                  <w:rPrChange w:id="546" w:author="Scott McDonald" w:date="2017-08-03T11:58:00Z">
                    <w:rPr>
                      <w:highlight w:val="green"/>
                    </w:rPr>
                  </w:rPrChange>
                </w:rPr>
                <w:t>Retaining walls must be backfilled with clean, free draining granular material</w:t>
              </w:r>
            </w:ins>
          </w:p>
          <w:p w:rsidR="00BC30DD" w:rsidRPr="00D6084E" w:rsidRDefault="00BC30DD">
            <w:pPr>
              <w:pStyle w:val="Pointed"/>
              <w:numPr>
                <w:ilvl w:val="0"/>
                <w:numId w:val="0"/>
              </w:numPr>
              <w:ind w:left="1080"/>
              <w:rPr>
                <w:ins w:id="547" w:author="Scott McDonald" w:date="2017-07-25T14:34:00Z"/>
              </w:rPr>
              <w:pPrChange w:id="548" w:author="Scott McDonald" w:date="2017-07-25T14:41:00Z">
                <w:pPr>
                  <w:pStyle w:val="Pointed"/>
                </w:pPr>
              </w:pPrChange>
            </w:pPr>
            <w:ins w:id="549" w:author="Scott McDonald" w:date="2017-07-25T14:34:00Z">
              <w:r w:rsidRPr="00D6084E">
                <w:t xml:space="preserve">The design of retaining structures adjacent to property boundaries are to </w:t>
              </w:r>
              <w:r w:rsidRPr="00D6084E">
                <w:lastRenderedPageBreak/>
                <w:t>safely withstand the impact of a 1.8m high solid fence constructed along the top of the retaining structures.  Fence loadings are to include dead, live and wind loads.</w:t>
              </w:r>
            </w:ins>
          </w:p>
        </w:tc>
        <w:tc>
          <w:tcPr>
            <w:tcW w:w="1985" w:type="dxa"/>
            <w:tcPrChange w:id="550" w:author="Monica Borg" w:date="2018-01-23T12:30:00Z">
              <w:tcPr>
                <w:tcW w:w="1985" w:type="dxa"/>
                <w:vAlign w:val="center"/>
              </w:tcPr>
            </w:tcPrChange>
          </w:tcPr>
          <w:p w:rsidR="00BC30DD" w:rsidRDefault="00E6422F">
            <w:pPr>
              <w:pStyle w:val="Keywords"/>
              <w:keepNext/>
              <w:spacing w:before="360"/>
              <w:rPr>
                <w:ins w:id="551" w:author="Scott McDonald" w:date="2017-07-25T14:34:00Z"/>
              </w:rPr>
              <w:pPrChange w:id="552" w:author="Monica Borg" w:date="2018-01-23T12:30:00Z">
                <w:pPr>
                  <w:pStyle w:val="Keywords"/>
                  <w:keepNext/>
                  <w:jc w:val="center"/>
                </w:pPr>
              </w:pPrChange>
            </w:pPr>
            <w:ins w:id="553" w:author="Scott McDonald" w:date="2017-07-25T15:36:00Z">
              <w:r>
                <w:lastRenderedPageBreak/>
                <w:t>Design</w:t>
              </w:r>
            </w:ins>
          </w:p>
        </w:tc>
      </w:tr>
      <w:tr w:rsidR="00BC30DD" w:rsidTr="00072008">
        <w:tblPrEx>
          <w:tblW w:w="10103" w:type="dxa"/>
          <w:tblCellMar>
            <w:left w:w="180" w:type="dxa"/>
            <w:right w:w="180" w:type="dxa"/>
          </w:tblCellMar>
          <w:tblLook w:val="0000" w:firstRow="0" w:lastRow="0" w:firstColumn="0" w:lastColumn="0" w:noHBand="0" w:noVBand="0"/>
          <w:tblPrExChange w:id="554" w:author="Monica Borg" w:date="2018-01-23T12:30:00Z">
            <w:tblPrEx>
              <w:tblW w:w="10103" w:type="dxa"/>
              <w:tblCellMar>
                <w:left w:w="180" w:type="dxa"/>
                <w:right w:w="180" w:type="dxa"/>
              </w:tblCellMar>
              <w:tblLook w:val="0000" w:firstRow="0" w:lastRow="0" w:firstColumn="0" w:lastColumn="0" w:noHBand="0" w:noVBand="0"/>
            </w:tblPrEx>
          </w:tblPrExChange>
        </w:tblPrEx>
        <w:trPr>
          <w:ins w:id="555" w:author="Scott McDonald" w:date="2017-07-25T14:34:00Z"/>
        </w:trPr>
        <w:tc>
          <w:tcPr>
            <w:tcW w:w="8118" w:type="dxa"/>
            <w:tcPrChange w:id="556" w:author="Monica Borg" w:date="2018-01-23T12:30:00Z">
              <w:tcPr>
                <w:tcW w:w="8118" w:type="dxa"/>
              </w:tcPr>
            </w:tcPrChange>
          </w:tcPr>
          <w:p w:rsidR="00BC30DD" w:rsidRPr="00D6084E" w:rsidRDefault="00BC30DD">
            <w:pPr>
              <w:pStyle w:val="Pointed"/>
              <w:tabs>
                <w:tab w:val="clear" w:pos="1080"/>
              </w:tabs>
              <w:ind w:left="1134" w:hanging="1134"/>
              <w:jc w:val="both"/>
              <w:rPr>
                <w:ins w:id="557" w:author="Scott McDonald" w:date="2017-07-25T14:34:00Z"/>
              </w:rPr>
              <w:pPrChange w:id="558" w:author="Monica Borg" w:date="2018-01-23T12:30:00Z">
                <w:pPr>
                  <w:pStyle w:val="Pointed"/>
                  <w:tabs>
                    <w:tab w:val="clear" w:pos="1080"/>
                  </w:tabs>
                  <w:ind w:left="1134" w:hanging="1134"/>
                </w:pPr>
              </w:pPrChange>
            </w:pPr>
            <w:ins w:id="559" w:author="Scott McDonald" w:date="2017-07-25T14:34:00Z">
              <w:r w:rsidRPr="00D6084E">
                <w:t>Detailed design drawings for retaining structures submitted to Council shall include sufficient details to allow for review and construction including but not limited to the following:-</w:t>
              </w:r>
            </w:ins>
          </w:p>
          <w:p w:rsidR="00BC30DD" w:rsidRPr="00D6084E" w:rsidRDefault="00BC30DD">
            <w:pPr>
              <w:pStyle w:val="Default"/>
              <w:numPr>
                <w:ilvl w:val="0"/>
                <w:numId w:val="24"/>
              </w:numPr>
              <w:spacing w:before="240" w:after="240"/>
              <w:rPr>
                <w:ins w:id="560" w:author="Scott McDonald" w:date="2017-07-25T14:34:00Z"/>
                <w:rFonts w:cs="Times New Roman"/>
                <w:color w:val="auto"/>
                <w:sz w:val="20"/>
                <w:szCs w:val="20"/>
                <w:lang w:eastAsia="en-US"/>
              </w:rPr>
              <w:pPrChange w:id="561" w:author="Scott McDonald" w:date="2017-07-25T14:41:00Z">
                <w:pPr>
                  <w:pStyle w:val="Default"/>
                  <w:numPr>
                    <w:ilvl w:val="2"/>
                    <w:numId w:val="11"/>
                  </w:numPr>
                  <w:ind w:left="1560" w:hanging="360"/>
                </w:pPr>
              </w:pPrChange>
            </w:pPr>
            <w:ins w:id="562" w:author="Scott McDonald" w:date="2017-07-25T14:34:00Z">
              <w:r w:rsidRPr="00D6084E">
                <w:rPr>
                  <w:sz w:val="20"/>
                  <w:szCs w:val="20"/>
                  <w:rPrChange w:id="563" w:author="Scott McDonald" w:date="2017-07-25T15:59:00Z">
                    <w:rPr>
                      <w:rFonts w:cs="Times New Roman"/>
                      <w:color w:val="auto"/>
                      <w:sz w:val="20"/>
                      <w:szCs w:val="20"/>
                      <w:lang w:eastAsia="en-US"/>
                    </w:rPr>
                  </w:rPrChange>
                </w:rPr>
                <w:t>Location</w:t>
              </w:r>
              <w:r w:rsidRPr="00D6084E">
                <w:rPr>
                  <w:rFonts w:cs="Times New Roman"/>
                  <w:color w:val="auto"/>
                  <w:sz w:val="20"/>
                  <w:szCs w:val="20"/>
                  <w:lang w:eastAsia="en-US"/>
                </w:rPr>
                <w:t xml:space="preserve"> and type of all retaining structures.</w:t>
              </w:r>
            </w:ins>
          </w:p>
          <w:p w:rsidR="00BC30DD" w:rsidRPr="00D6084E" w:rsidRDefault="00BC30DD">
            <w:pPr>
              <w:pStyle w:val="Default"/>
              <w:numPr>
                <w:ilvl w:val="0"/>
                <w:numId w:val="24"/>
              </w:numPr>
              <w:rPr>
                <w:ins w:id="564" w:author="Scott McDonald" w:date="2017-07-25T14:34:00Z"/>
                <w:rFonts w:cs="Times New Roman"/>
                <w:color w:val="auto"/>
                <w:sz w:val="20"/>
                <w:szCs w:val="20"/>
                <w:lang w:eastAsia="en-US"/>
              </w:rPr>
              <w:pPrChange w:id="565" w:author="Scott McDonald" w:date="2017-07-25T14:42:00Z">
                <w:pPr>
                  <w:pStyle w:val="Default"/>
                  <w:numPr>
                    <w:ilvl w:val="2"/>
                    <w:numId w:val="11"/>
                  </w:numPr>
                  <w:ind w:left="1560" w:hanging="360"/>
                </w:pPr>
              </w:pPrChange>
            </w:pPr>
            <w:ins w:id="566" w:author="Scott McDonald" w:date="2017-07-25T14:34:00Z">
              <w:r w:rsidRPr="00D6084E">
                <w:rPr>
                  <w:rFonts w:cs="Times New Roman"/>
                  <w:color w:val="auto"/>
                  <w:sz w:val="20"/>
                  <w:szCs w:val="20"/>
                  <w:lang w:eastAsia="en-US"/>
                </w:rPr>
                <w:t>Sufficient levels at top and bottom of retaining structures and retaining structure footings/foundations to clearly demonstrate the profile of retaining structures and finished surface levels.</w:t>
              </w:r>
            </w:ins>
          </w:p>
          <w:p w:rsidR="00BC30DD" w:rsidRPr="00D6084E" w:rsidRDefault="00BC30DD">
            <w:pPr>
              <w:pStyle w:val="Default"/>
              <w:numPr>
                <w:ilvl w:val="0"/>
                <w:numId w:val="24"/>
              </w:numPr>
              <w:spacing w:before="240"/>
              <w:rPr>
                <w:ins w:id="567" w:author="Scott McDonald" w:date="2017-07-25T14:34:00Z"/>
                <w:rFonts w:cs="Times New Roman"/>
                <w:color w:val="auto"/>
                <w:sz w:val="20"/>
                <w:szCs w:val="20"/>
                <w:lang w:eastAsia="en-US"/>
              </w:rPr>
              <w:pPrChange w:id="568" w:author="Scott McDonald" w:date="2017-07-25T16:45:00Z">
                <w:pPr>
                  <w:pStyle w:val="Default"/>
                  <w:numPr>
                    <w:ilvl w:val="2"/>
                    <w:numId w:val="11"/>
                  </w:numPr>
                  <w:ind w:left="1560" w:hanging="360"/>
                </w:pPr>
              </w:pPrChange>
            </w:pPr>
            <w:ins w:id="569" w:author="Scott McDonald" w:date="2017-07-25T14:34:00Z">
              <w:r w:rsidRPr="00D6084E">
                <w:rPr>
                  <w:rFonts w:cs="Times New Roman"/>
                  <w:color w:val="auto"/>
                  <w:sz w:val="20"/>
                  <w:szCs w:val="20"/>
                  <w:lang w:eastAsia="en-US"/>
                </w:rPr>
                <w:t>The extent of retained soil.</w:t>
              </w:r>
            </w:ins>
          </w:p>
          <w:p w:rsidR="00BC30DD" w:rsidRPr="00D6084E" w:rsidRDefault="00BC30DD">
            <w:pPr>
              <w:pStyle w:val="Default"/>
              <w:numPr>
                <w:ilvl w:val="0"/>
                <w:numId w:val="24"/>
              </w:numPr>
              <w:spacing w:before="240"/>
              <w:rPr>
                <w:ins w:id="570" w:author="Scott McDonald" w:date="2017-07-25T14:34:00Z"/>
                <w:rFonts w:cs="Times New Roman"/>
                <w:color w:val="auto"/>
                <w:sz w:val="20"/>
                <w:szCs w:val="20"/>
                <w:lang w:eastAsia="en-US"/>
              </w:rPr>
              <w:pPrChange w:id="571" w:author="Scott McDonald" w:date="2017-07-25T16:45:00Z">
                <w:pPr>
                  <w:pStyle w:val="Default"/>
                  <w:numPr>
                    <w:ilvl w:val="2"/>
                    <w:numId w:val="11"/>
                  </w:numPr>
                  <w:ind w:left="1560" w:hanging="360"/>
                </w:pPr>
              </w:pPrChange>
            </w:pPr>
            <w:ins w:id="572" w:author="Scott McDonald" w:date="2017-07-25T14:34:00Z">
              <w:r w:rsidRPr="00D6084E">
                <w:rPr>
                  <w:rFonts w:cs="Times New Roman"/>
                  <w:color w:val="auto"/>
                  <w:sz w:val="20"/>
                  <w:szCs w:val="20"/>
                  <w:lang w:eastAsia="en-US"/>
                </w:rPr>
                <w:t>Sections demonstrating that all works, including backfill, seepage drains and construction requirements are clear of adjacent property boundaries. Offset from property boundary to be shown.</w:t>
              </w:r>
            </w:ins>
          </w:p>
          <w:p w:rsidR="00BC30DD" w:rsidRPr="00D6084E" w:rsidRDefault="00BC30DD">
            <w:pPr>
              <w:pStyle w:val="Default"/>
              <w:numPr>
                <w:ilvl w:val="0"/>
                <w:numId w:val="24"/>
              </w:numPr>
              <w:spacing w:before="240"/>
              <w:rPr>
                <w:ins w:id="573" w:author="Scott McDonald" w:date="2017-07-25T14:34:00Z"/>
                <w:rFonts w:cs="Times New Roman"/>
                <w:color w:val="auto"/>
                <w:sz w:val="20"/>
                <w:szCs w:val="20"/>
                <w:lang w:eastAsia="en-US"/>
              </w:rPr>
              <w:pPrChange w:id="574" w:author="Scott McDonald" w:date="2017-07-25T16:45:00Z">
                <w:pPr>
                  <w:pStyle w:val="Default"/>
                  <w:numPr>
                    <w:ilvl w:val="2"/>
                    <w:numId w:val="11"/>
                  </w:numPr>
                  <w:ind w:left="1560" w:hanging="360"/>
                </w:pPr>
              </w:pPrChange>
            </w:pPr>
            <w:ins w:id="575" w:author="Scott McDonald" w:date="2017-07-25T14:34:00Z">
              <w:r w:rsidRPr="00D6084E">
                <w:rPr>
                  <w:rFonts w:cs="Times New Roman"/>
                  <w:color w:val="auto"/>
                  <w:sz w:val="20"/>
                  <w:szCs w:val="20"/>
                  <w:lang w:eastAsia="en-US"/>
                </w:rPr>
                <w:t>Swale drain at top of structure and seepage drains behind structures including details of outlets to a Lawful Point of Discharge.</w:t>
              </w:r>
            </w:ins>
          </w:p>
          <w:p w:rsidR="00BC30DD" w:rsidRPr="00D6084E" w:rsidRDefault="00BC30DD">
            <w:pPr>
              <w:pStyle w:val="Default"/>
              <w:numPr>
                <w:ilvl w:val="0"/>
                <w:numId w:val="24"/>
              </w:numPr>
              <w:spacing w:before="240" w:after="240"/>
              <w:rPr>
                <w:ins w:id="576" w:author="Scott McDonald" w:date="2017-07-25T14:34:00Z"/>
                <w:rFonts w:cs="Times New Roman"/>
                <w:color w:val="auto"/>
                <w:sz w:val="20"/>
                <w:szCs w:val="20"/>
                <w:lang w:eastAsia="en-US"/>
              </w:rPr>
              <w:pPrChange w:id="577" w:author="Scott McDonald" w:date="2017-07-25T14:42:00Z">
                <w:pPr>
                  <w:pStyle w:val="Default"/>
                  <w:numPr>
                    <w:ilvl w:val="2"/>
                    <w:numId w:val="11"/>
                  </w:numPr>
                  <w:ind w:left="1560" w:hanging="360"/>
                </w:pPr>
              </w:pPrChange>
            </w:pPr>
            <w:ins w:id="578" w:author="Scott McDonald" w:date="2017-07-25T14:34:00Z">
              <w:r w:rsidRPr="00D6084E">
                <w:rPr>
                  <w:rFonts w:cs="Times New Roman"/>
                  <w:color w:val="auto"/>
                  <w:sz w:val="20"/>
                  <w:szCs w:val="20"/>
                  <w:lang w:eastAsia="en-US"/>
                </w:rPr>
                <w:t>Locations of services behind retaining structures.</w:t>
              </w:r>
            </w:ins>
          </w:p>
          <w:p w:rsidR="00BC30DD" w:rsidRPr="00D6084E" w:rsidRDefault="00BC30DD">
            <w:pPr>
              <w:pStyle w:val="Default"/>
              <w:numPr>
                <w:ilvl w:val="0"/>
                <w:numId w:val="24"/>
              </w:numPr>
              <w:tabs>
                <w:tab w:val="left" w:pos="1276"/>
              </w:tabs>
              <w:rPr>
                <w:ins w:id="579" w:author="Scott McDonald" w:date="2017-07-25T14:34:00Z"/>
                <w:rFonts w:cs="Times New Roman"/>
                <w:color w:val="auto"/>
                <w:sz w:val="20"/>
                <w:szCs w:val="20"/>
                <w:lang w:eastAsia="en-US"/>
              </w:rPr>
              <w:pPrChange w:id="580" w:author="Scott McDonald" w:date="2017-07-25T14:42:00Z">
                <w:pPr>
                  <w:pStyle w:val="Default"/>
                  <w:numPr>
                    <w:ilvl w:val="2"/>
                    <w:numId w:val="11"/>
                  </w:numPr>
                  <w:tabs>
                    <w:tab w:val="left" w:pos="1276"/>
                  </w:tabs>
                  <w:ind w:left="1560" w:hanging="360"/>
                </w:pPr>
              </w:pPrChange>
            </w:pPr>
            <w:ins w:id="581" w:author="Scott McDonald" w:date="2017-07-25T14:34:00Z">
              <w:r w:rsidRPr="00D6084E">
                <w:rPr>
                  <w:rFonts w:cs="Times New Roman"/>
                  <w:color w:val="auto"/>
                  <w:sz w:val="20"/>
                  <w:szCs w:val="20"/>
                  <w:lang w:eastAsia="en-US"/>
                </w:rPr>
                <w:t>Details of services crossings under retaining structures including proposed treatment and protection.</w:t>
              </w:r>
            </w:ins>
          </w:p>
          <w:p w:rsidR="00BC30DD" w:rsidRPr="00D6084E" w:rsidRDefault="00BC30DD">
            <w:pPr>
              <w:pStyle w:val="Pointed"/>
              <w:numPr>
                <w:ilvl w:val="0"/>
                <w:numId w:val="0"/>
              </w:numPr>
              <w:tabs>
                <w:tab w:val="clear" w:pos="1080"/>
                <w:tab w:val="left" w:pos="5625"/>
              </w:tabs>
              <w:ind w:left="1134"/>
              <w:rPr>
                <w:ins w:id="582" w:author="Scott McDonald" w:date="2017-07-25T14:34:00Z"/>
              </w:rPr>
              <w:pPrChange w:id="583" w:author="Scott McDonald" w:date="2017-08-03T12:08:00Z">
                <w:pPr>
                  <w:pStyle w:val="Pointed"/>
                  <w:tabs>
                    <w:tab w:val="clear" w:pos="1080"/>
                    <w:tab w:val="left" w:pos="1276"/>
                  </w:tabs>
                  <w:ind w:left="1276"/>
                </w:pPr>
              </w:pPrChange>
            </w:pPr>
            <w:ins w:id="584" w:author="Scott McDonald" w:date="2017-07-25T14:34:00Z">
              <w:r w:rsidRPr="00D6084E">
                <w:t>Fencing to the top of retaining structures.</w:t>
              </w:r>
            </w:ins>
          </w:p>
        </w:tc>
        <w:tc>
          <w:tcPr>
            <w:tcW w:w="1985" w:type="dxa"/>
            <w:tcPrChange w:id="585" w:author="Monica Borg" w:date="2018-01-23T12:30:00Z">
              <w:tcPr>
                <w:tcW w:w="1985" w:type="dxa"/>
                <w:vAlign w:val="center"/>
              </w:tcPr>
            </w:tcPrChange>
          </w:tcPr>
          <w:p w:rsidR="00BC30DD" w:rsidRDefault="00E6422F">
            <w:pPr>
              <w:pStyle w:val="Keywords"/>
              <w:keepNext/>
              <w:spacing w:before="360"/>
              <w:rPr>
                <w:ins w:id="586" w:author="Scott McDonald" w:date="2017-07-25T14:34:00Z"/>
              </w:rPr>
              <w:pPrChange w:id="587" w:author="Monica Borg" w:date="2018-01-23T12:30:00Z">
                <w:pPr>
                  <w:pStyle w:val="Keywords"/>
                  <w:keepNext/>
                  <w:jc w:val="center"/>
                </w:pPr>
              </w:pPrChange>
            </w:pPr>
            <w:ins w:id="588" w:author="Scott McDonald" w:date="2017-07-25T15:36:00Z">
              <w:r>
                <w:t>Drawings</w:t>
              </w:r>
            </w:ins>
          </w:p>
        </w:tc>
      </w:tr>
      <w:tr w:rsidR="000F5342" w:rsidTr="00072008">
        <w:tblPrEx>
          <w:tblW w:w="10103" w:type="dxa"/>
          <w:tblCellMar>
            <w:left w:w="180" w:type="dxa"/>
            <w:right w:w="180" w:type="dxa"/>
          </w:tblCellMar>
          <w:tblLook w:val="0000" w:firstRow="0" w:lastRow="0" w:firstColumn="0" w:lastColumn="0" w:noHBand="0" w:noVBand="0"/>
          <w:tblPrExChange w:id="589" w:author="Monica Borg" w:date="2018-01-23T12:30:00Z">
            <w:tblPrEx>
              <w:tblW w:w="10103" w:type="dxa"/>
              <w:tblCellMar>
                <w:left w:w="180" w:type="dxa"/>
                <w:right w:w="180" w:type="dxa"/>
              </w:tblCellMar>
              <w:tblLook w:val="0000" w:firstRow="0" w:lastRow="0" w:firstColumn="0" w:lastColumn="0" w:noHBand="0" w:noVBand="0"/>
            </w:tblPrEx>
          </w:tblPrExChange>
        </w:tblPrEx>
        <w:trPr>
          <w:ins w:id="590" w:author="Scott McDonald" w:date="2017-07-25T17:30:00Z"/>
        </w:trPr>
        <w:tc>
          <w:tcPr>
            <w:tcW w:w="8118" w:type="dxa"/>
            <w:tcPrChange w:id="591" w:author="Monica Borg" w:date="2018-01-23T12:30:00Z">
              <w:tcPr>
                <w:tcW w:w="8118" w:type="dxa"/>
              </w:tcPr>
            </w:tcPrChange>
          </w:tcPr>
          <w:p w:rsidR="000F5342" w:rsidRPr="00D6084E" w:rsidRDefault="000F5342">
            <w:pPr>
              <w:pStyle w:val="Pointed"/>
              <w:tabs>
                <w:tab w:val="clear" w:pos="1080"/>
              </w:tabs>
              <w:ind w:left="1134" w:hanging="1134"/>
              <w:jc w:val="both"/>
              <w:rPr>
                <w:ins w:id="592" w:author="Scott McDonald" w:date="2017-07-25T17:30:00Z"/>
              </w:rPr>
              <w:pPrChange w:id="593" w:author="Monica Borg" w:date="2018-01-23T12:30:00Z">
                <w:pPr>
                  <w:pStyle w:val="Pointed"/>
                  <w:tabs>
                    <w:tab w:val="clear" w:pos="1080"/>
                  </w:tabs>
                  <w:ind w:left="1134" w:hanging="1134"/>
                </w:pPr>
              </w:pPrChange>
            </w:pPr>
            <w:ins w:id="594" w:author="Scott McDonald" w:date="2017-07-25T17:30:00Z">
              <w:r w:rsidRPr="00F22693">
                <w:rPr>
                  <w:rPrChange w:id="595" w:author="Scott McDonald" w:date="2017-08-03T11:58:00Z">
                    <w:rPr>
                      <w:highlight w:val="green"/>
                    </w:rPr>
                  </w:rPrChange>
                </w:rPr>
                <w:t xml:space="preserve">A copy of the design/site investigations, material tests, design calculations and design drawings and specifications of the retaining walls is to be submitted with the Operational Works </w:t>
              </w:r>
            </w:ins>
            <w:ins w:id="596" w:author="user" w:date="2017-08-03T11:24:00Z">
              <w:r w:rsidR="00A740DA" w:rsidRPr="00F22693">
                <w:rPr>
                  <w:rPrChange w:id="597" w:author="Scott McDonald" w:date="2017-08-03T11:58:00Z">
                    <w:rPr>
                      <w:highlight w:val="green"/>
                    </w:rPr>
                  </w:rPrChange>
                </w:rPr>
                <w:t>application</w:t>
              </w:r>
            </w:ins>
            <w:ins w:id="598" w:author="Scott McDonald" w:date="2017-07-25T17:30:00Z">
              <w:r w:rsidRPr="00F22693">
                <w:rPr>
                  <w:rPrChange w:id="599" w:author="Scott McDonald" w:date="2017-08-03T11:58:00Z">
                    <w:rPr>
                      <w:highlight w:val="green"/>
                    </w:rPr>
                  </w:rPrChange>
                </w:rPr>
                <w:t>. This is to be accompanied by a certificate from the designing RPEQ certifying that the retaining walls comply with AS 4678</w:t>
              </w:r>
              <w:r w:rsidRPr="00F22693">
                <w:t>.</w:t>
              </w:r>
            </w:ins>
          </w:p>
        </w:tc>
        <w:tc>
          <w:tcPr>
            <w:tcW w:w="1985" w:type="dxa"/>
            <w:tcPrChange w:id="600" w:author="Monica Borg" w:date="2018-01-23T12:30:00Z">
              <w:tcPr>
                <w:tcW w:w="1985" w:type="dxa"/>
                <w:vAlign w:val="center"/>
              </w:tcPr>
            </w:tcPrChange>
          </w:tcPr>
          <w:p w:rsidR="000F5342" w:rsidRDefault="000F5342">
            <w:pPr>
              <w:pStyle w:val="Keywords"/>
              <w:keepNext/>
              <w:spacing w:before="360"/>
              <w:rPr>
                <w:ins w:id="601" w:author="Scott McDonald" w:date="2017-07-25T17:30:00Z"/>
              </w:rPr>
              <w:pPrChange w:id="602" w:author="Monica Borg" w:date="2018-01-23T12:30:00Z">
                <w:pPr>
                  <w:pStyle w:val="Keywords"/>
                  <w:keepNext/>
                  <w:jc w:val="center"/>
                </w:pPr>
              </w:pPrChange>
            </w:pPr>
            <w:ins w:id="603" w:author="Scott McDonald" w:date="2017-07-25T17:30:00Z">
              <w:r>
                <w:t>Operational Works</w:t>
              </w:r>
            </w:ins>
          </w:p>
        </w:tc>
      </w:tr>
      <w:tr w:rsidR="000F5342" w:rsidTr="00072008">
        <w:tblPrEx>
          <w:tblW w:w="10103" w:type="dxa"/>
          <w:tblCellMar>
            <w:left w:w="180" w:type="dxa"/>
            <w:right w:w="180" w:type="dxa"/>
          </w:tblCellMar>
          <w:tblLook w:val="0000" w:firstRow="0" w:lastRow="0" w:firstColumn="0" w:lastColumn="0" w:noHBand="0" w:noVBand="0"/>
          <w:tblPrExChange w:id="604" w:author="Monica Borg" w:date="2018-01-23T12:30:00Z">
            <w:tblPrEx>
              <w:tblW w:w="10103" w:type="dxa"/>
              <w:tblCellMar>
                <w:left w:w="180" w:type="dxa"/>
                <w:right w:w="180" w:type="dxa"/>
              </w:tblCellMar>
              <w:tblLook w:val="0000" w:firstRow="0" w:lastRow="0" w:firstColumn="0" w:lastColumn="0" w:noHBand="0" w:noVBand="0"/>
            </w:tblPrEx>
          </w:tblPrExChange>
        </w:tblPrEx>
        <w:trPr>
          <w:ins w:id="605" w:author="Scott McDonald" w:date="2017-07-25T17:31:00Z"/>
        </w:trPr>
        <w:tc>
          <w:tcPr>
            <w:tcW w:w="8118" w:type="dxa"/>
            <w:tcPrChange w:id="606" w:author="Monica Borg" w:date="2018-01-23T12:30:00Z">
              <w:tcPr>
                <w:tcW w:w="8118" w:type="dxa"/>
              </w:tcPr>
            </w:tcPrChange>
          </w:tcPr>
          <w:p w:rsidR="000F5342" w:rsidRPr="00F22693" w:rsidRDefault="000F5342" w:rsidP="00072008">
            <w:pPr>
              <w:pStyle w:val="Pointed"/>
              <w:tabs>
                <w:tab w:val="clear" w:pos="1080"/>
              </w:tabs>
              <w:ind w:left="1134" w:hanging="1134"/>
              <w:rPr>
                <w:ins w:id="607" w:author="Scott McDonald" w:date="2017-07-25T17:31:00Z"/>
              </w:rPr>
            </w:pPr>
            <w:ins w:id="608" w:author="Scott McDonald" w:date="2017-07-25T17:31:00Z">
              <w:r w:rsidRPr="00F22693">
                <w:t xml:space="preserve">Easements of Retaining Wall </w:t>
              </w:r>
            </w:ins>
          </w:p>
          <w:p w:rsidR="000F5342" w:rsidRPr="00DF48AB" w:rsidRDefault="000F5342">
            <w:pPr>
              <w:pStyle w:val="Default"/>
              <w:numPr>
                <w:ilvl w:val="0"/>
                <w:numId w:val="37"/>
              </w:numPr>
              <w:spacing w:before="240"/>
              <w:rPr>
                <w:ins w:id="609" w:author="Scott McDonald" w:date="2017-07-25T17:31:00Z"/>
                <w:rFonts w:cs="Times New Roman"/>
                <w:color w:val="auto"/>
                <w:sz w:val="20"/>
                <w:szCs w:val="20"/>
                <w:lang w:eastAsia="en-US"/>
              </w:rPr>
              <w:pPrChange w:id="610" w:author="Scott McDonald" w:date="2017-07-25T17:31:00Z">
                <w:pPr>
                  <w:pStyle w:val="Default"/>
                  <w:numPr>
                    <w:numId w:val="14"/>
                  </w:numPr>
                  <w:spacing w:before="240"/>
                  <w:ind w:left="1494" w:hanging="360"/>
                </w:pPr>
              </w:pPrChange>
            </w:pPr>
            <w:ins w:id="611" w:author="Scott McDonald" w:date="2017-07-25T17:31:00Z">
              <w:r w:rsidRPr="00F22693">
                <w:rPr>
                  <w:rFonts w:cs="Times New Roman"/>
                  <w:color w:val="auto"/>
                  <w:sz w:val="20"/>
                  <w:szCs w:val="20"/>
                  <w:lang w:eastAsia="en-US"/>
                </w:rPr>
                <w:t xml:space="preserve">Where retained soil is located within an allotment other than the allotment containing the retaining wall, an </w:t>
              </w:r>
              <w:r w:rsidRPr="00DF48AB">
                <w:rPr>
                  <w:rFonts w:cs="Times New Roman"/>
                  <w:color w:val="auto"/>
                  <w:sz w:val="20"/>
                  <w:szCs w:val="20"/>
                  <w:lang w:eastAsia="en-US"/>
                </w:rPr>
                <w:t>easement is to be created over (and extending 1m beyond the line of influence) the retained soil (except where the retained soil is in a road reserve or other public land).</w:t>
              </w:r>
            </w:ins>
          </w:p>
          <w:p w:rsidR="000F5342" w:rsidRPr="00F22693" w:rsidRDefault="000F5342">
            <w:pPr>
              <w:pStyle w:val="Default"/>
              <w:numPr>
                <w:ilvl w:val="0"/>
                <w:numId w:val="37"/>
              </w:numPr>
              <w:spacing w:before="240"/>
              <w:rPr>
                <w:ins w:id="612" w:author="Scott McDonald" w:date="2017-07-25T17:31:00Z"/>
              </w:rPr>
              <w:pPrChange w:id="613" w:author="Scott McDonald" w:date="2017-07-25T17:31:00Z">
                <w:pPr>
                  <w:pStyle w:val="Pointed"/>
                  <w:tabs>
                    <w:tab w:val="clear" w:pos="1080"/>
                    <w:tab w:val="left" w:pos="1276"/>
                  </w:tabs>
                  <w:ind w:left="1276" w:hanging="1276"/>
                </w:pPr>
              </w:pPrChange>
            </w:pPr>
            <w:ins w:id="614" w:author="Scott McDonald" w:date="2017-07-25T17:31:00Z">
              <w:r w:rsidRPr="00F22693">
                <w:rPr>
                  <w:rFonts w:cs="Times New Roman"/>
                  <w:color w:val="auto"/>
                  <w:sz w:val="20"/>
                  <w:szCs w:val="20"/>
                  <w:lang w:eastAsia="en-US"/>
                </w:rPr>
                <w:t>The lot benefited by the easement will contain the retaining wall and the burdened lot will contain retained soil.</w:t>
              </w:r>
            </w:ins>
          </w:p>
        </w:tc>
        <w:tc>
          <w:tcPr>
            <w:tcW w:w="1985" w:type="dxa"/>
            <w:tcPrChange w:id="615" w:author="Monica Borg" w:date="2018-01-23T12:30:00Z">
              <w:tcPr>
                <w:tcW w:w="1985" w:type="dxa"/>
                <w:vAlign w:val="center"/>
              </w:tcPr>
            </w:tcPrChange>
          </w:tcPr>
          <w:p w:rsidR="000F5342" w:rsidRDefault="000F5342">
            <w:pPr>
              <w:pStyle w:val="Keywords"/>
              <w:keepNext/>
              <w:spacing w:before="360"/>
              <w:rPr>
                <w:ins w:id="616" w:author="Scott McDonald" w:date="2017-07-25T17:31:00Z"/>
              </w:rPr>
              <w:pPrChange w:id="617" w:author="Monica Borg" w:date="2018-01-23T12:30:00Z">
                <w:pPr>
                  <w:pStyle w:val="Keywords"/>
                  <w:keepNext/>
                  <w:jc w:val="center"/>
                </w:pPr>
              </w:pPrChange>
            </w:pPr>
            <w:ins w:id="618" w:author="Scott McDonald" w:date="2017-07-25T17:32:00Z">
              <w:r>
                <w:t>Easements</w:t>
              </w:r>
            </w:ins>
          </w:p>
        </w:tc>
      </w:tr>
      <w:tr w:rsidR="000F5342" w:rsidTr="00072008">
        <w:tblPrEx>
          <w:tblW w:w="10103" w:type="dxa"/>
          <w:tblCellMar>
            <w:left w:w="180" w:type="dxa"/>
            <w:right w:w="180" w:type="dxa"/>
          </w:tblCellMar>
          <w:tblLook w:val="0000" w:firstRow="0" w:lastRow="0" w:firstColumn="0" w:lastColumn="0" w:noHBand="0" w:noVBand="0"/>
          <w:tblPrExChange w:id="619" w:author="Monica Borg" w:date="2018-01-23T12:30:00Z">
            <w:tblPrEx>
              <w:tblW w:w="10103" w:type="dxa"/>
              <w:tblCellMar>
                <w:left w:w="180" w:type="dxa"/>
                <w:right w:w="180" w:type="dxa"/>
              </w:tblCellMar>
              <w:tblLook w:val="0000" w:firstRow="0" w:lastRow="0" w:firstColumn="0" w:lastColumn="0" w:noHBand="0" w:noVBand="0"/>
            </w:tblPrEx>
          </w:tblPrExChange>
        </w:tblPrEx>
        <w:trPr>
          <w:ins w:id="620" w:author="Scott McDonald" w:date="2017-07-25T17:32:00Z"/>
        </w:trPr>
        <w:tc>
          <w:tcPr>
            <w:tcW w:w="8118" w:type="dxa"/>
            <w:tcPrChange w:id="621" w:author="Monica Borg" w:date="2018-01-23T12:30:00Z">
              <w:tcPr>
                <w:tcW w:w="8118" w:type="dxa"/>
              </w:tcPr>
            </w:tcPrChange>
          </w:tcPr>
          <w:p w:rsidR="000F5342" w:rsidRPr="00F22693" w:rsidRDefault="000F5342" w:rsidP="00072008">
            <w:pPr>
              <w:pStyle w:val="Pointed"/>
              <w:tabs>
                <w:tab w:val="clear" w:pos="1080"/>
              </w:tabs>
              <w:ind w:left="1134" w:hanging="1134"/>
              <w:rPr>
                <w:ins w:id="622" w:author="Scott McDonald" w:date="2017-07-25T17:32:00Z"/>
              </w:rPr>
            </w:pPr>
            <w:ins w:id="623" w:author="Scott McDonald" w:date="2017-07-25T17:32:00Z">
              <w:r w:rsidRPr="00F22693">
                <w:t>The terms of this easement shall include:-</w:t>
              </w:r>
            </w:ins>
          </w:p>
          <w:p w:rsidR="000F5342" w:rsidRPr="00F22693" w:rsidRDefault="000F5342">
            <w:pPr>
              <w:pStyle w:val="Default"/>
              <w:numPr>
                <w:ilvl w:val="0"/>
                <w:numId w:val="38"/>
              </w:numPr>
              <w:spacing w:before="240" w:after="240"/>
              <w:rPr>
                <w:ins w:id="624" w:author="Scott McDonald" w:date="2017-07-25T17:32:00Z"/>
              </w:rPr>
              <w:pPrChange w:id="625" w:author="Scott McDonald" w:date="2017-07-25T17:33:00Z">
                <w:pPr>
                  <w:pStyle w:val="Default"/>
                  <w:numPr>
                    <w:numId w:val="21"/>
                  </w:numPr>
                  <w:spacing w:before="240" w:after="240"/>
                  <w:ind w:left="1494" w:hanging="360"/>
                </w:pPr>
              </w:pPrChange>
            </w:pPr>
            <w:ins w:id="626" w:author="Scott McDonald" w:date="2017-07-25T17:32:00Z">
              <w:r w:rsidRPr="00F22693">
                <w:rPr>
                  <w:sz w:val="20"/>
                  <w:szCs w:val="20"/>
                </w:rPr>
                <w:t xml:space="preserve">The owner of the allotment burdened shall not interfere with the retained soil in a way which may detract from the stability or support </w:t>
              </w:r>
              <w:r w:rsidRPr="00F22693">
                <w:rPr>
                  <w:rFonts w:cs="Times New Roman"/>
                  <w:color w:val="auto"/>
                  <w:sz w:val="20"/>
                  <w:szCs w:val="20"/>
                  <w:lang w:eastAsia="en-US"/>
                </w:rPr>
                <w:t>provided</w:t>
              </w:r>
              <w:r w:rsidRPr="00F22693">
                <w:rPr>
                  <w:sz w:val="20"/>
                  <w:szCs w:val="20"/>
                </w:rPr>
                <w:t xml:space="preserve"> by the retaining wall;</w:t>
              </w:r>
            </w:ins>
          </w:p>
          <w:p w:rsidR="000F5342" w:rsidRPr="00F22693" w:rsidRDefault="000F5342">
            <w:pPr>
              <w:pStyle w:val="ListParagraph"/>
              <w:numPr>
                <w:ilvl w:val="0"/>
                <w:numId w:val="38"/>
              </w:numPr>
              <w:jc w:val="left"/>
              <w:rPr>
                <w:ins w:id="627" w:author="Scott McDonald" w:date="2017-07-25T17:32:00Z"/>
                <w:spacing w:val="0"/>
              </w:rPr>
              <w:pPrChange w:id="628" w:author="Scott McDonald" w:date="2017-07-25T17:33:00Z">
                <w:pPr>
                  <w:pStyle w:val="ListParagraph"/>
                  <w:numPr>
                    <w:numId w:val="21"/>
                  </w:numPr>
                  <w:ind w:left="1494" w:hanging="360"/>
                  <w:jc w:val="left"/>
                </w:pPr>
              </w:pPrChange>
            </w:pPr>
            <w:ins w:id="629" w:author="Scott McDonald" w:date="2017-07-25T17:32:00Z">
              <w:r w:rsidRPr="00F22693">
                <w:rPr>
                  <w:spacing w:val="0"/>
                </w:rPr>
                <w:t>The owner of the allotment benefited may, at any time the stability of the retaining wall is threatened, enter upon the easement and any carry out repairs required to restore the stability and support provided by the retaining wall;</w:t>
              </w:r>
            </w:ins>
          </w:p>
          <w:p w:rsidR="000F5342" w:rsidRPr="00F22693" w:rsidRDefault="000F5342">
            <w:pPr>
              <w:pStyle w:val="Pointed"/>
              <w:numPr>
                <w:ilvl w:val="0"/>
                <w:numId w:val="0"/>
              </w:numPr>
              <w:tabs>
                <w:tab w:val="clear" w:pos="1080"/>
                <w:tab w:val="left" w:pos="1276"/>
              </w:tabs>
              <w:ind w:left="1276"/>
              <w:rPr>
                <w:ins w:id="630" w:author="Scott McDonald" w:date="2017-07-25T17:32:00Z"/>
              </w:rPr>
              <w:pPrChange w:id="631" w:author="Scott McDonald" w:date="2017-07-25T17:33:00Z">
                <w:pPr>
                  <w:pStyle w:val="Pointed"/>
                  <w:tabs>
                    <w:tab w:val="clear" w:pos="1080"/>
                    <w:tab w:val="left" w:pos="1276"/>
                  </w:tabs>
                  <w:ind w:left="1276" w:hanging="1276"/>
                </w:pPr>
              </w:pPrChange>
            </w:pPr>
            <w:ins w:id="632" w:author="Scott McDonald" w:date="2017-07-25T17:32:00Z">
              <w:r w:rsidRPr="00F22693">
                <w:lastRenderedPageBreak/>
                <w:t>Only minor structures that will not detrimentally impact on the retaining wall can be constructed within the area burdened.</w:t>
              </w:r>
            </w:ins>
          </w:p>
        </w:tc>
        <w:tc>
          <w:tcPr>
            <w:tcW w:w="1985" w:type="dxa"/>
            <w:tcPrChange w:id="633" w:author="Monica Borg" w:date="2018-01-23T12:30:00Z">
              <w:tcPr>
                <w:tcW w:w="1985" w:type="dxa"/>
                <w:vAlign w:val="center"/>
              </w:tcPr>
            </w:tcPrChange>
          </w:tcPr>
          <w:p w:rsidR="000F5342" w:rsidRDefault="000F5342">
            <w:pPr>
              <w:pStyle w:val="Keywords"/>
              <w:keepNext/>
              <w:spacing w:before="360"/>
              <w:rPr>
                <w:ins w:id="634" w:author="Scott McDonald" w:date="2017-07-25T17:32:00Z"/>
              </w:rPr>
              <w:pPrChange w:id="635" w:author="Monica Borg" w:date="2018-01-23T12:30:00Z">
                <w:pPr>
                  <w:pStyle w:val="Keywords"/>
                  <w:keepNext/>
                  <w:jc w:val="center"/>
                </w:pPr>
              </w:pPrChange>
            </w:pPr>
          </w:p>
        </w:tc>
      </w:tr>
    </w:tbl>
    <w:p w:rsidR="00BC30DD" w:rsidRDefault="00BC30DD">
      <w:pPr>
        <w:rPr>
          <w:ins w:id="636" w:author="Scott McDonald" w:date="2017-07-25T14:34:00Z"/>
        </w:rPr>
      </w:pPr>
    </w:p>
    <w:tbl>
      <w:tblPr>
        <w:tblW w:w="10103" w:type="dxa"/>
        <w:tblCellMar>
          <w:left w:w="180" w:type="dxa"/>
          <w:right w:w="180" w:type="dxa"/>
        </w:tblCellMar>
        <w:tblLook w:val="0000" w:firstRow="0" w:lastRow="0" w:firstColumn="0" w:lastColumn="0" w:noHBand="0" w:noVBand="0"/>
      </w:tblPr>
      <w:tblGrid>
        <w:gridCol w:w="8118"/>
        <w:gridCol w:w="1985"/>
        <w:tblGridChange w:id="637">
          <w:tblGrid>
            <w:gridCol w:w="8118"/>
            <w:gridCol w:w="1985"/>
          </w:tblGrid>
        </w:tblGridChange>
      </w:tblGrid>
      <w:tr w:rsidR="00510D86" w:rsidTr="006B5999">
        <w:trPr>
          <w:ins w:id="638" w:author="Scott McDonald" w:date="2017-07-25T12:20:00Z"/>
        </w:trPr>
        <w:tc>
          <w:tcPr>
            <w:tcW w:w="8118" w:type="dxa"/>
          </w:tcPr>
          <w:p w:rsidR="00510D86" w:rsidRDefault="00510D86">
            <w:pPr>
              <w:pStyle w:val="Heading2"/>
              <w:tabs>
                <w:tab w:val="clear" w:pos="1080"/>
                <w:tab w:val="left" w:pos="1134"/>
              </w:tabs>
              <w:rPr>
                <w:ins w:id="639" w:author="Scott McDonald" w:date="2017-07-25T12:20:00Z"/>
              </w:rPr>
              <w:pPrChange w:id="640" w:author="Scott McDonald" w:date="2017-07-25T12:21:00Z">
                <w:pPr>
                  <w:pStyle w:val="Pointed"/>
                </w:pPr>
              </w:pPrChange>
            </w:pPr>
            <w:bookmarkStart w:id="641" w:name="_Toc488757346"/>
            <w:ins w:id="642" w:author="Scott McDonald" w:date="2017-07-25T12:21:00Z">
              <w:r w:rsidRPr="00AE375A">
                <w:t>B</w:t>
              </w:r>
              <w:r>
                <w:t>ATTER SLOPES</w:t>
              </w:r>
            </w:ins>
            <w:bookmarkEnd w:id="641"/>
          </w:p>
        </w:tc>
        <w:tc>
          <w:tcPr>
            <w:tcW w:w="1985" w:type="dxa"/>
            <w:vAlign w:val="center"/>
          </w:tcPr>
          <w:p w:rsidR="00510D86" w:rsidRDefault="00510D86" w:rsidP="00F779C4">
            <w:pPr>
              <w:pStyle w:val="Keywords"/>
              <w:keepNext/>
              <w:jc w:val="center"/>
              <w:rPr>
                <w:ins w:id="643" w:author="Scott McDonald" w:date="2017-07-25T12:20:00Z"/>
              </w:rPr>
            </w:pPr>
          </w:p>
        </w:tc>
      </w:tr>
      <w:tr w:rsidR="00510D86" w:rsidTr="006B5999">
        <w:trPr>
          <w:ins w:id="644" w:author="Scott McDonald" w:date="2017-07-25T12:21:00Z"/>
        </w:trPr>
        <w:tc>
          <w:tcPr>
            <w:tcW w:w="8118" w:type="dxa"/>
          </w:tcPr>
          <w:p w:rsidR="00510D86" w:rsidRPr="004428BE" w:rsidRDefault="00510D86" w:rsidP="00072008">
            <w:pPr>
              <w:pStyle w:val="Pointed"/>
              <w:tabs>
                <w:tab w:val="clear" w:pos="1080"/>
              </w:tabs>
              <w:ind w:left="1134" w:hanging="1134"/>
              <w:rPr>
                <w:ins w:id="645" w:author="Scott McDonald" w:date="2017-07-25T12:21:00Z"/>
                <w:rFonts w:cs="Arial"/>
                <w:lang w:eastAsia="en-AU"/>
              </w:rPr>
            </w:pPr>
            <w:ins w:id="646" w:author="Scott McDonald" w:date="2017-07-25T12:21:00Z">
              <w:r w:rsidRPr="004428BE">
                <w:t>Embankment</w:t>
              </w:r>
              <w:r w:rsidRPr="004428BE">
                <w:rPr>
                  <w:rFonts w:cs="Arial"/>
                  <w:lang w:eastAsia="en-AU"/>
                </w:rPr>
                <w:t xml:space="preserve"> slopes in cut or in fill must comply with the fundamental criteria of:</w:t>
              </w:r>
            </w:ins>
          </w:p>
          <w:p w:rsidR="00510D86" w:rsidRPr="004428BE" w:rsidRDefault="00510D86" w:rsidP="00510D86">
            <w:pPr>
              <w:suppressAutoHyphens w:val="0"/>
              <w:autoSpaceDE w:val="0"/>
              <w:autoSpaceDN w:val="0"/>
              <w:adjustRightInd w:val="0"/>
              <w:jc w:val="left"/>
              <w:rPr>
                <w:ins w:id="647" w:author="Scott McDonald" w:date="2017-07-25T12:21:00Z"/>
                <w:rFonts w:cs="Arial"/>
                <w:spacing w:val="0"/>
                <w:lang w:eastAsia="en-AU"/>
              </w:rPr>
            </w:pPr>
          </w:p>
          <w:p w:rsidR="00510D86" w:rsidRPr="004428BE" w:rsidRDefault="00510D86" w:rsidP="00510D86">
            <w:pPr>
              <w:numPr>
                <w:ilvl w:val="0"/>
                <w:numId w:val="3"/>
              </w:numPr>
              <w:suppressAutoHyphens w:val="0"/>
              <w:autoSpaceDE w:val="0"/>
              <w:autoSpaceDN w:val="0"/>
              <w:adjustRightInd w:val="0"/>
              <w:ind w:firstLine="196"/>
              <w:jc w:val="left"/>
              <w:rPr>
                <w:ins w:id="648" w:author="Scott McDonald" w:date="2017-07-25T12:21:00Z"/>
                <w:rFonts w:cs="Arial"/>
                <w:spacing w:val="0"/>
                <w:lang w:eastAsia="en-AU"/>
              </w:rPr>
            </w:pPr>
            <w:ins w:id="649" w:author="Scott McDonald" w:date="2017-07-25T12:21:00Z">
              <w:r w:rsidRPr="004428BE">
                <w:rPr>
                  <w:rFonts w:cs="Arial"/>
                  <w:spacing w:val="0"/>
                  <w:lang w:eastAsia="en-AU"/>
                </w:rPr>
                <w:t>public safety</w:t>
              </w:r>
            </w:ins>
          </w:p>
          <w:p w:rsidR="00510D86" w:rsidRPr="004428BE" w:rsidRDefault="00510D86" w:rsidP="00510D86">
            <w:pPr>
              <w:numPr>
                <w:ilvl w:val="0"/>
                <w:numId w:val="3"/>
              </w:numPr>
              <w:suppressAutoHyphens w:val="0"/>
              <w:autoSpaceDE w:val="0"/>
              <w:autoSpaceDN w:val="0"/>
              <w:adjustRightInd w:val="0"/>
              <w:ind w:firstLine="196"/>
              <w:jc w:val="left"/>
              <w:rPr>
                <w:ins w:id="650" w:author="Scott McDonald" w:date="2017-07-25T12:21:00Z"/>
                <w:rFonts w:cs="Arial"/>
                <w:spacing w:val="0"/>
                <w:lang w:eastAsia="en-AU"/>
              </w:rPr>
            </w:pPr>
            <w:ins w:id="651" w:author="Scott McDonald" w:date="2017-07-25T12:21:00Z">
              <w:r w:rsidRPr="004428BE">
                <w:rPr>
                  <w:rFonts w:cs="Arial"/>
                  <w:spacing w:val="0"/>
                  <w:lang w:eastAsia="en-AU"/>
                </w:rPr>
                <w:t>protection of property, and</w:t>
              </w:r>
            </w:ins>
          </w:p>
          <w:p w:rsidR="00510D86" w:rsidRDefault="00510D86">
            <w:pPr>
              <w:numPr>
                <w:ilvl w:val="0"/>
                <w:numId w:val="3"/>
              </w:numPr>
              <w:suppressAutoHyphens w:val="0"/>
              <w:autoSpaceDE w:val="0"/>
              <w:autoSpaceDN w:val="0"/>
              <w:adjustRightInd w:val="0"/>
              <w:ind w:firstLine="196"/>
              <w:jc w:val="left"/>
              <w:rPr>
                <w:ins w:id="652" w:author="Scott McDonald" w:date="2017-07-25T12:21:00Z"/>
              </w:rPr>
              <w:pPrChange w:id="653" w:author="Scott McDonald" w:date="2017-07-25T12:22:00Z">
                <w:pPr>
                  <w:pStyle w:val="Pointed"/>
                  <w:numPr>
                    <w:ilvl w:val="0"/>
                    <w:numId w:val="0"/>
                  </w:numPr>
                  <w:ind w:left="0" w:firstLine="0"/>
                </w:pPr>
              </w:pPrChange>
            </w:pPr>
            <w:ins w:id="654" w:author="Scott McDonald" w:date="2017-07-25T12:21:00Z">
              <w:r w:rsidRPr="004428BE">
                <w:rPr>
                  <w:rFonts w:cs="Arial"/>
                  <w:spacing w:val="0"/>
                  <w:lang w:eastAsia="en-AU"/>
                </w:rPr>
                <w:t>protection of the environment</w:t>
              </w:r>
            </w:ins>
          </w:p>
        </w:tc>
        <w:tc>
          <w:tcPr>
            <w:tcW w:w="1985" w:type="dxa"/>
            <w:vAlign w:val="center"/>
          </w:tcPr>
          <w:p w:rsidR="00510D86" w:rsidRDefault="00510D86" w:rsidP="00F779C4">
            <w:pPr>
              <w:pStyle w:val="Keywords"/>
              <w:keepNext/>
              <w:jc w:val="center"/>
              <w:rPr>
                <w:ins w:id="655" w:author="Scott McDonald" w:date="2017-07-25T12:21:00Z"/>
              </w:rPr>
            </w:pPr>
          </w:p>
        </w:tc>
      </w:tr>
      <w:tr w:rsidR="00510D86" w:rsidTr="00072008">
        <w:tblPrEx>
          <w:tblW w:w="10103" w:type="dxa"/>
          <w:tblCellMar>
            <w:left w:w="180" w:type="dxa"/>
            <w:right w:w="180" w:type="dxa"/>
          </w:tblCellMar>
          <w:tblLook w:val="0000" w:firstRow="0" w:lastRow="0" w:firstColumn="0" w:lastColumn="0" w:noHBand="0" w:noVBand="0"/>
          <w:tblPrExChange w:id="656" w:author="Monica Borg" w:date="2018-01-23T12:31:00Z">
            <w:tblPrEx>
              <w:tblW w:w="10103" w:type="dxa"/>
              <w:tblCellMar>
                <w:left w:w="180" w:type="dxa"/>
                <w:right w:w="180" w:type="dxa"/>
              </w:tblCellMar>
              <w:tblLook w:val="0000" w:firstRow="0" w:lastRow="0" w:firstColumn="0" w:lastColumn="0" w:noHBand="0" w:noVBand="0"/>
            </w:tblPrEx>
          </w:tblPrExChange>
        </w:tblPrEx>
        <w:trPr>
          <w:ins w:id="657" w:author="Scott McDonald" w:date="2017-07-25T12:21:00Z"/>
        </w:trPr>
        <w:tc>
          <w:tcPr>
            <w:tcW w:w="8118" w:type="dxa"/>
            <w:tcPrChange w:id="658" w:author="Monica Borg" w:date="2018-01-23T12:31:00Z">
              <w:tcPr>
                <w:tcW w:w="8118" w:type="dxa"/>
              </w:tcPr>
            </w:tcPrChange>
          </w:tcPr>
          <w:p w:rsidR="00510D86" w:rsidRDefault="00510D86">
            <w:pPr>
              <w:pStyle w:val="Pointed"/>
              <w:tabs>
                <w:tab w:val="clear" w:pos="1080"/>
              </w:tabs>
              <w:ind w:left="1134" w:hanging="1134"/>
              <w:jc w:val="both"/>
              <w:rPr>
                <w:ins w:id="659" w:author="Scott McDonald" w:date="2017-07-25T12:21:00Z"/>
              </w:rPr>
              <w:pPrChange w:id="660" w:author="Monica Borg" w:date="2018-01-23T12:31:00Z">
                <w:pPr>
                  <w:pStyle w:val="Pointed"/>
                  <w:numPr>
                    <w:ilvl w:val="0"/>
                    <w:numId w:val="0"/>
                  </w:numPr>
                  <w:ind w:left="0" w:firstLine="0"/>
                </w:pPr>
              </w:pPrChange>
            </w:pPr>
            <w:ins w:id="661" w:author="Scott McDonald" w:date="2017-07-25T12:21:00Z">
              <w:r w:rsidRPr="004428BE">
                <w:t>Public</w:t>
              </w:r>
              <w:r w:rsidRPr="00510D86">
                <w:rPr>
                  <w:rPrChange w:id="662" w:author="Scott McDonald" w:date="2017-07-25T12:22:00Z">
                    <w:rPr>
                      <w:rFonts w:cs="Arial"/>
                      <w:lang w:eastAsia="en-AU"/>
                    </w:rPr>
                  </w:rPrChange>
                </w:rPr>
                <w:t xml:space="preserve"> access, land slip, slope stability and long term sustainable erosion and scour protection measures are salient factors that must be addressed in the design of embankment slopes. The criteria of sustainability include maintainability and ongoing maintenance costs. In addition the embankment slopes need to be visually appealing and in keeping with the context of its surroundings.</w:t>
              </w:r>
            </w:ins>
          </w:p>
        </w:tc>
        <w:tc>
          <w:tcPr>
            <w:tcW w:w="1985" w:type="dxa"/>
            <w:tcPrChange w:id="663" w:author="Monica Borg" w:date="2018-01-23T12:31:00Z">
              <w:tcPr>
                <w:tcW w:w="1985" w:type="dxa"/>
                <w:vAlign w:val="center"/>
              </w:tcPr>
            </w:tcPrChange>
          </w:tcPr>
          <w:p w:rsidR="00510D86" w:rsidRDefault="00510D86">
            <w:pPr>
              <w:pStyle w:val="Keywords"/>
              <w:keepNext/>
              <w:spacing w:before="360"/>
              <w:rPr>
                <w:ins w:id="664" w:author="Scott McDonald" w:date="2017-07-25T12:21:00Z"/>
              </w:rPr>
              <w:pPrChange w:id="665" w:author="Monica Borg" w:date="2018-01-23T12:31:00Z">
                <w:pPr>
                  <w:pStyle w:val="Keywords"/>
                  <w:keepNext/>
                  <w:jc w:val="center"/>
                </w:pPr>
              </w:pPrChange>
            </w:pPr>
            <w:ins w:id="666" w:author="Scott McDonald" w:date="2017-07-25T12:22:00Z">
              <w:r>
                <w:t>Batter Slopes</w:t>
              </w:r>
            </w:ins>
          </w:p>
        </w:tc>
      </w:tr>
      <w:tr w:rsidR="00510D86" w:rsidTr="00072008">
        <w:tblPrEx>
          <w:tblW w:w="10103" w:type="dxa"/>
          <w:tblCellMar>
            <w:left w:w="180" w:type="dxa"/>
            <w:right w:w="180" w:type="dxa"/>
          </w:tblCellMar>
          <w:tblLook w:val="0000" w:firstRow="0" w:lastRow="0" w:firstColumn="0" w:lastColumn="0" w:noHBand="0" w:noVBand="0"/>
          <w:tblPrExChange w:id="667" w:author="Monica Borg" w:date="2018-01-23T12:31:00Z">
            <w:tblPrEx>
              <w:tblW w:w="10103" w:type="dxa"/>
              <w:tblCellMar>
                <w:left w:w="180" w:type="dxa"/>
                <w:right w:w="180" w:type="dxa"/>
              </w:tblCellMar>
              <w:tblLook w:val="0000" w:firstRow="0" w:lastRow="0" w:firstColumn="0" w:lastColumn="0" w:noHBand="0" w:noVBand="0"/>
            </w:tblPrEx>
          </w:tblPrExChange>
        </w:tblPrEx>
        <w:trPr>
          <w:ins w:id="668" w:author="Scott McDonald" w:date="2017-07-25T12:21:00Z"/>
        </w:trPr>
        <w:tc>
          <w:tcPr>
            <w:tcW w:w="8118" w:type="dxa"/>
            <w:tcPrChange w:id="669" w:author="Monica Borg" w:date="2018-01-23T12:31:00Z">
              <w:tcPr>
                <w:tcW w:w="8118" w:type="dxa"/>
              </w:tcPr>
            </w:tcPrChange>
          </w:tcPr>
          <w:p w:rsidR="00510D86" w:rsidRDefault="00510D86">
            <w:pPr>
              <w:pStyle w:val="Pointed"/>
              <w:tabs>
                <w:tab w:val="clear" w:pos="1080"/>
              </w:tabs>
              <w:ind w:left="1134" w:hanging="1134"/>
              <w:jc w:val="both"/>
              <w:rPr>
                <w:ins w:id="670" w:author="Scott McDonald" w:date="2017-07-25T12:21:00Z"/>
              </w:rPr>
              <w:pPrChange w:id="671" w:author="Monica Borg" w:date="2018-01-23T12:31:00Z">
                <w:pPr>
                  <w:pStyle w:val="Pointed"/>
                  <w:numPr>
                    <w:ilvl w:val="0"/>
                    <w:numId w:val="0"/>
                  </w:numPr>
                  <w:ind w:left="0" w:firstLine="0"/>
                </w:pPr>
              </w:pPrChange>
            </w:pPr>
            <w:ins w:id="672" w:author="Scott McDonald" w:date="2017-07-25T12:21:00Z">
              <w:r w:rsidRPr="004428BE">
                <w:t xml:space="preserve">Vegetated Cut or Fill batters </w:t>
              </w:r>
            </w:ins>
            <w:ins w:id="673" w:author="setup" w:date="2017-08-16T15:16:00Z">
              <w:r w:rsidR="0008170A">
                <w:t xml:space="preserve">within private land </w:t>
              </w:r>
            </w:ins>
            <w:ins w:id="674" w:author="Scott McDonald" w:date="2017-07-25T12:21:00Z">
              <w:r w:rsidRPr="004428BE">
                <w:t xml:space="preserve">shall be no greater than 4 horizontal to 1 vertical and shall provide safe access to mowing and vegetation management activities. </w:t>
              </w:r>
              <w:r w:rsidRPr="006D237A">
                <w:t xml:space="preserve">Where batter slope is steeper than 4 horizontal to 1 vertical, an accredited Landscape Designer is to provide evidence of compliance of Clause </w:t>
              </w:r>
              <w:r w:rsidRPr="0008170A">
                <w:rPr>
                  <w:highlight w:val="yellow"/>
                  <w:rPrChange w:id="675" w:author="setup" w:date="2017-08-16T15:16:00Z">
                    <w:rPr/>
                  </w:rPrChange>
                </w:rPr>
                <w:t>D06.0</w:t>
              </w:r>
            </w:ins>
            <w:ins w:id="676" w:author="Scott McDonald" w:date="2017-08-03T12:04:00Z">
              <w:r w:rsidR="00DF48AB" w:rsidRPr="0008170A">
                <w:rPr>
                  <w:highlight w:val="yellow"/>
                  <w:rPrChange w:id="677" w:author="setup" w:date="2017-08-16T15:16:00Z">
                    <w:rPr/>
                  </w:rPrChange>
                </w:rPr>
                <w:t>9</w:t>
              </w:r>
            </w:ins>
            <w:ins w:id="678" w:author="setup" w:date="2017-08-16T15:16:00Z">
              <w:r w:rsidR="0008170A">
                <w:rPr>
                  <w:highlight w:val="yellow"/>
                </w:rPr>
                <w:t>.01 and 0.2</w:t>
              </w:r>
            </w:ins>
            <w:ins w:id="679" w:author="setup" w:date="2017-08-16T15:15:00Z">
              <w:r w:rsidR="0008170A" w:rsidRPr="0008170A">
                <w:rPr>
                  <w:highlight w:val="yellow"/>
                  <w:rPrChange w:id="680" w:author="setup" w:date="2017-08-16T15:16:00Z">
                    <w:rPr/>
                  </w:rPrChange>
                </w:rPr>
                <w:t>????</w:t>
              </w:r>
            </w:ins>
            <w:ins w:id="681" w:author="Scott McDonald" w:date="2017-07-25T12:21:00Z">
              <w:r w:rsidRPr="006D237A">
                <w:t xml:space="preserve"> above.</w:t>
              </w:r>
            </w:ins>
            <w:ins w:id="682" w:author="setup" w:date="2017-08-16T15:17:00Z">
              <w:r w:rsidR="0008170A">
                <w:t xml:space="preserve"> Otherwise, within Council managed land shall be maximum 6 horizontal and 1 vertical.</w:t>
              </w:r>
            </w:ins>
          </w:p>
        </w:tc>
        <w:tc>
          <w:tcPr>
            <w:tcW w:w="1985" w:type="dxa"/>
            <w:tcPrChange w:id="683" w:author="Monica Borg" w:date="2018-01-23T12:31:00Z">
              <w:tcPr>
                <w:tcW w:w="1985" w:type="dxa"/>
                <w:vAlign w:val="center"/>
              </w:tcPr>
            </w:tcPrChange>
          </w:tcPr>
          <w:p w:rsidR="00510D86" w:rsidRDefault="00510D86">
            <w:pPr>
              <w:pStyle w:val="Keywords"/>
              <w:keepNext/>
              <w:spacing w:before="360"/>
              <w:rPr>
                <w:ins w:id="684" w:author="Scott McDonald" w:date="2017-07-25T12:21:00Z"/>
              </w:rPr>
              <w:pPrChange w:id="685" w:author="Monica Borg" w:date="2018-01-23T12:31:00Z">
                <w:pPr>
                  <w:pStyle w:val="Keywords"/>
                  <w:keepNext/>
                  <w:jc w:val="center"/>
                </w:pPr>
              </w:pPrChange>
            </w:pPr>
          </w:p>
        </w:tc>
      </w:tr>
      <w:tr w:rsidR="00510D86" w:rsidTr="00072008">
        <w:tblPrEx>
          <w:tblW w:w="10103" w:type="dxa"/>
          <w:tblCellMar>
            <w:left w:w="180" w:type="dxa"/>
            <w:right w:w="180" w:type="dxa"/>
          </w:tblCellMar>
          <w:tblLook w:val="0000" w:firstRow="0" w:lastRow="0" w:firstColumn="0" w:lastColumn="0" w:noHBand="0" w:noVBand="0"/>
          <w:tblPrExChange w:id="686" w:author="Monica Borg" w:date="2018-01-23T12:31:00Z">
            <w:tblPrEx>
              <w:tblW w:w="10103" w:type="dxa"/>
              <w:tblCellMar>
                <w:left w:w="180" w:type="dxa"/>
                <w:right w:w="180" w:type="dxa"/>
              </w:tblCellMar>
              <w:tblLook w:val="0000" w:firstRow="0" w:lastRow="0" w:firstColumn="0" w:lastColumn="0" w:noHBand="0" w:noVBand="0"/>
            </w:tblPrEx>
          </w:tblPrExChange>
        </w:tblPrEx>
        <w:trPr>
          <w:ins w:id="687" w:author="Scott McDonald" w:date="2017-07-25T12:21:00Z"/>
        </w:trPr>
        <w:tc>
          <w:tcPr>
            <w:tcW w:w="8118" w:type="dxa"/>
            <w:tcPrChange w:id="688" w:author="Monica Borg" w:date="2018-01-23T12:31:00Z">
              <w:tcPr>
                <w:tcW w:w="8118" w:type="dxa"/>
              </w:tcPr>
            </w:tcPrChange>
          </w:tcPr>
          <w:p w:rsidR="00510D86" w:rsidRDefault="00510D86">
            <w:pPr>
              <w:pStyle w:val="Pointed"/>
              <w:tabs>
                <w:tab w:val="clear" w:pos="1080"/>
              </w:tabs>
              <w:ind w:left="1134" w:hanging="1134"/>
              <w:jc w:val="both"/>
              <w:rPr>
                <w:ins w:id="689" w:author="Scott McDonald" w:date="2017-07-25T12:21:00Z"/>
              </w:rPr>
              <w:pPrChange w:id="690" w:author="Monica Borg" w:date="2018-01-23T12:31:00Z">
                <w:pPr>
                  <w:pStyle w:val="Pointed"/>
                  <w:numPr>
                    <w:ilvl w:val="0"/>
                    <w:numId w:val="0"/>
                  </w:numPr>
                  <w:ind w:left="0" w:firstLine="0"/>
                </w:pPr>
              </w:pPrChange>
            </w:pPr>
            <w:ins w:id="691" w:author="Scott McDonald" w:date="2017-07-25T12:22:00Z">
              <w:r w:rsidRPr="004428BE">
                <w:t xml:space="preserve">Fill is to be placed in layers not exceeding 150 mm (300mm for sands) compacted thickness. All fills shall be compacted to a minimum relative compaction value in accordance with Table 5.1 </w:t>
              </w:r>
            </w:ins>
            <w:ins w:id="692" w:author="Scott McDonald" w:date="2017-07-25T17:07:00Z">
              <w:r w:rsidR="00043F8D">
                <w:t>–</w:t>
              </w:r>
            </w:ins>
            <w:ins w:id="693" w:author="Scott McDonald" w:date="2017-07-25T12:22:00Z">
              <w:r w:rsidRPr="004428BE">
                <w:t xml:space="preserve"> AS</w:t>
              </w:r>
            </w:ins>
            <w:ins w:id="694" w:author="Scott McDonald" w:date="2017-07-25T17:07:00Z">
              <w:r w:rsidR="00043F8D">
                <w:t xml:space="preserve"> </w:t>
              </w:r>
            </w:ins>
            <w:ins w:id="695" w:author="Scott McDonald" w:date="2017-07-25T12:22:00Z">
              <w:r w:rsidRPr="004428BE">
                <w:t>3798. Maximum particle size shall be 2/3 of the layer thickness (excludes sands).</w:t>
              </w:r>
            </w:ins>
          </w:p>
        </w:tc>
        <w:tc>
          <w:tcPr>
            <w:tcW w:w="1985" w:type="dxa"/>
            <w:tcPrChange w:id="696" w:author="Monica Borg" w:date="2018-01-23T12:31:00Z">
              <w:tcPr>
                <w:tcW w:w="1985" w:type="dxa"/>
                <w:vAlign w:val="center"/>
              </w:tcPr>
            </w:tcPrChange>
          </w:tcPr>
          <w:p w:rsidR="00510D86" w:rsidRDefault="00510D86">
            <w:pPr>
              <w:pStyle w:val="Keywords"/>
              <w:keepNext/>
              <w:spacing w:before="360"/>
              <w:rPr>
                <w:ins w:id="697" w:author="Scott McDonald" w:date="2017-07-25T12:21:00Z"/>
              </w:rPr>
              <w:pPrChange w:id="698" w:author="Monica Borg" w:date="2018-01-23T12:31:00Z">
                <w:pPr>
                  <w:pStyle w:val="Keywords"/>
                  <w:keepNext/>
                  <w:jc w:val="center"/>
                </w:pPr>
              </w:pPrChange>
            </w:pPr>
            <w:ins w:id="699" w:author="Scott McDonald" w:date="2017-07-25T12:22:00Z">
              <w:r>
                <w:t>Fill Layering</w:t>
              </w:r>
            </w:ins>
          </w:p>
        </w:tc>
      </w:tr>
    </w:tbl>
    <w:p w:rsidR="00510D86" w:rsidRDefault="00510D86">
      <w:pPr>
        <w:rPr>
          <w:ins w:id="700" w:author="Scott McDonald" w:date="2017-07-25T14:46:00Z"/>
        </w:rPr>
      </w:pPr>
    </w:p>
    <w:tbl>
      <w:tblPr>
        <w:tblW w:w="10103" w:type="dxa"/>
        <w:tblCellMar>
          <w:left w:w="180" w:type="dxa"/>
          <w:right w:w="180" w:type="dxa"/>
        </w:tblCellMar>
        <w:tblLook w:val="0000" w:firstRow="0" w:lastRow="0" w:firstColumn="0" w:lastColumn="0" w:noHBand="0" w:noVBand="0"/>
      </w:tblPr>
      <w:tblGrid>
        <w:gridCol w:w="8118"/>
        <w:gridCol w:w="1985"/>
        <w:tblGridChange w:id="701">
          <w:tblGrid>
            <w:gridCol w:w="8118"/>
            <w:gridCol w:w="1985"/>
          </w:tblGrid>
        </w:tblGridChange>
      </w:tblGrid>
      <w:tr w:rsidR="00AD66C8" w:rsidTr="006D237A">
        <w:trPr>
          <w:ins w:id="702" w:author="Scott McDonald" w:date="2017-07-25T14:46:00Z"/>
        </w:trPr>
        <w:tc>
          <w:tcPr>
            <w:tcW w:w="8118" w:type="dxa"/>
          </w:tcPr>
          <w:p w:rsidR="00AD66C8" w:rsidRDefault="00AD66C8" w:rsidP="00072008">
            <w:pPr>
              <w:pStyle w:val="Heading2"/>
              <w:tabs>
                <w:tab w:val="clear" w:pos="1080"/>
                <w:tab w:val="left" w:pos="1134"/>
              </w:tabs>
              <w:rPr>
                <w:ins w:id="703" w:author="Scott McDonald" w:date="2017-07-25T14:46:00Z"/>
              </w:rPr>
            </w:pPr>
            <w:bookmarkStart w:id="704" w:name="_Toc488757347"/>
            <w:ins w:id="705" w:author="Scott McDonald" w:date="2017-07-25T14:46:00Z">
              <w:r>
                <w:t>CARTAGE OF SOIL</w:t>
              </w:r>
              <w:bookmarkEnd w:id="704"/>
            </w:ins>
          </w:p>
        </w:tc>
        <w:tc>
          <w:tcPr>
            <w:tcW w:w="1985" w:type="dxa"/>
            <w:vAlign w:val="center"/>
          </w:tcPr>
          <w:p w:rsidR="00AD66C8" w:rsidRDefault="00AD66C8" w:rsidP="006D237A">
            <w:pPr>
              <w:pStyle w:val="Keywords"/>
              <w:jc w:val="center"/>
              <w:rPr>
                <w:ins w:id="706" w:author="Scott McDonald" w:date="2017-07-25T14:46:00Z"/>
              </w:rPr>
            </w:pPr>
          </w:p>
        </w:tc>
      </w:tr>
      <w:tr w:rsidR="00AD66C8" w:rsidTr="00072008">
        <w:tblPrEx>
          <w:tblW w:w="10103" w:type="dxa"/>
          <w:tblCellMar>
            <w:left w:w="180" w:type="dxa"/>
            <w:right w:w="180" w:type="dxa"/>
          </w:tblCellMar>
          <w:tblLook w:val="0000" w:firstRow="0" w:lastRow="0" w:firstColumn="0" w:lastColumn="0" w:noHBand="0" w:noVBand="0"/>
          <w:tblPrExChange w:id="707" w:author="Monica Borg" w:date="2018-01-23T12:32:00Z">
            <w:tblPrEx>
              <w:tblW w:w="10103" w:type="dxa"/>
              <w:tblCellMar>
                <w:left w:w="180" w:type="dxa"/>
                <w:right w:w="180" w:type="dxa"/>
              </w:tblCellMar>
              <w:tblLook w:val="0000" w:firstRow="0" w:lastRow="0" w:firstColumn="0" w:lastColumn="0" w:noHBand="0" w:noVBand="0"/>
            </w:tblPrEx>
          </w:tblPrExChange>
        </w:tblPrEx>
        <w:trPr>
          <w:ins w:id="708" w:author="Scott McDonald" w:date="2017-07-25T14:46:00Z"/>
        </w:trPr>
        <w:tc>
          <w:tcPr>
            <w:tcW w:w="8118" w:type="dxa"/>
            <w:tcPrChange w:id="709" w:author="Monica Borg" w:date="2018-01-23T12:32:00Z">
              <w:tcPr>
                <w:tcW w:w="8118" w:type="dxa"/>
              </w:tcPr>
            </w:tcPrChange>
          </w:tcPr>
          <w:p w:rsidR="00AD66C8" w:rsidRDefault="00AD66C8">
            <w:pPr>
              <w:pStyle w:val="Pointed"/>
              <w:tabs>
                <w:tab w:val="clear" w:pos="1080"/>
              </w:tabs>
              <w:ind w:left="1134" w:hanging="1134"/>
              <w:jc w:val="both"/>
              <w:rPr>
                <w:ins w:id="710" w:author="Scott McDonald" w:date="2017-07-25T14:46:00Z"/>
              </w:rPr>
              <w:pPrChange w:id="711" w:author="Monica Borg" w:date="2018-01-23T12:32:00Z">
                <w:pPr>
                  <w:pStyle w:val="Pointed"/>
                </w:pPr>
              </w:pPrChange>
            </w:pPr>
            <w:ins w:id="712" w:author="Scott McDonald" w:date="2017-07-25T14:46:00Z">
              <w:r>
                <w:t>The Designer shall refer to Local Government for acceptable haul roads with applicable load limits.  This detail shall be required to be shown on the site regrading plan.  The payment of a Bond may be required by the developer/contractor where Local Government has some concern about the ability of a haul road to sustain the loads without undue damage or maintenance requirements.</w:t>
              </w:r>
            </w:ins>
          </w:p>
        </w:tc>
        <w:tc>
          <w:tcPr>
            <w:tcW w:w="1985" w:type="dxa"/>
            <w:tcPrChange w:id="713" w:author="Monica Borg" w:date="2018-01-23T12:32:00Z">
              <w:tcPr>
                <w:tcW w:w="1985" w:type="dxa"/>
                <w:vAlign w:val="center"/>
              </w:tcPr>
            </w:tcPrChange>
          </w:tcPr>
          <w:p w:rsidR="00AD66C8" w:rsidRDefault="00AD66C8">
            <w:pPr>
              <w:pStyle w:val="Keywords"/>
              <w:spacing w:before="360"/>
              <w:rPr>
                <w:ins w:id="714" w:author="Scott McDonald" w:date="2017-07-25T14:46:00Z"/>
              </w:rPr>
              <w:pPrChange w:id="715" w:author="Monica Borg" w:date="2018-01-23T12:32:00Z">
                <w:pPr>
                  <w:pStyle w:val="Keywords"/>
                  <w:jc w:val="center"/>
                </w:pPr>
              </w:pPrChange>
            </w:pPr>
            <w:ins w:id="716" w:author="Scott McDonald" w:date="2017-07-25T14:46:00Z">
              <w:r>
                <w:t>Possible Bond Requirement</w:t>
              </w:r>
            </w:ins>
          </w:p>
        </w:tc>
      </w:tr>
      <w:tr w:rsidR="00AD66C8" w:rsidTr="00072008">
        <w:tblPrEx>
          <w:tblW w:w="10103" w:type="dxa"/>
          <w:tblCellMar>
            <w:left w:w="180" w:type="dxa"/>
            <w:right w:w="180" w:type="dxa"/>
          </w:tblCellMar>
          <w:tblLook w:val="0000" w:firstRow="0" w:lastRow="0" w:firstColumn="0" w:lastColumn="0" w:noHBand="0" w:noVBand="0"/>
          <w:tblPrExChange w:id="717" w:author="Monica Borg" w:date="2018-01-23T12:32:00Z">
            <w:tblPrEx>
              <w:tblW w:w="10103" w:type="dxa"/>
              <w:tblCellMar>
                <w:left w:w="180" w:type="dxa"/>
                <w:right w:w="180" w:type="dxa"/>
              </w:tblCellMar>
              <w:tblLook w:val="0000" w:firstRow="0" w:lastRow="0" w:firstColumn="0" w:lastColumn="0" w:noHBand="0" w:noVBand="0"/>
            </w:tblPrEx>
          </w:tblPrExChange>
        </w:tblPrEx>
        <w:trPr>
          <w:ins w:id="718" w:author="Scott McDonald" w:date="2017-07-25T14:46:00Z"/>
        </w:trPr>
        <w:tc>
          <w:tcPr>
            <w:tcW w:w="8118" w:type="dxa"/>
            <w:tcPrChange w:id="719" w:author="Monica Borg" w:date="2018-01-23T12:32:00Z">
              <w:tcPr>
                <w:tcW w:w="8118" w:type="dxa"/>
              </w:tcPr>
            </w:tcPrChange>
          </w:tcPr>
          <w:p w:rsidR="00AD66C8" w:rsidRDefault="00AD66C8">
            <w:pPr>
              <w:pStyle w:val="Pointed"/>
              <w:tabs>
                <w:tab w:val="clear" w:pos="1080"/>
              </w:tabs>
              <w:ind w:left="1134" w:hanging="1134"/>
              <w:jc w:val="both"/>
              <w:rPr>
                <w:ins w:id="720" w:author="Scott McDonald" w:date="2017-07-25T14:46:00Z"/>
              </w:rPr>
              <w:pPrChange w:id="721" w:author="Monica Borg" w:date="2018-01-23T12:32:00Z">
                <w:pPr>
                  <w:pStyle w:val="Pointed"/>
                </w:pPr>
              </w:pPrChange>
            </w:pPr>
            <w:ins w:id="722" w:author="Scott McDonald" w:date="2017-07-25T14:46:00Z">
              <w:r>
                <w:t>Unless specific application is made to Local Government and approval obtained, the plans will be annotated as follows:</w:t>
              </w:r>
              <w:del w:id="723" w:author="Monica Borg" w:date="2018-01-23T12:32:00Z">
                <w:r w:rsidDel="00072008">
                  <w:br/>
                </w:r>
              </w:del>
            </w:ins>
            <w:ins w:id="724" w:author="Monica Borg" w:date="2018-01-23T12:32:00Z">
              <w:r w:rsidR="00072008">
                <w:t xml:space="preserve"> </w:t>
              </w:r>
            </w:ins>
            <w:ins w:id="725" w:author="Scott McDonald" w:date="2017-07-25T14:46:00Z">
              <w:r>
                <w:t>"All topsoil shall be retained on the development site and utilised effectively to encourage appropriate revegetation."</w:t>
              </w:r>
            </w:ins>
          </w:p>
        </w:tc>
        <w:tc>
          <w:tcPr>
            <w:tcW w:w="1985" w:type="dxa"/>
            <w:tcPrChange w:id="726" w:author="Monica Borg" w:date="2018-01-23T12:32:00Z">
              <w:tcPr>
                <w:tcW w:w="1985" w:type="dxa"/>
                <w:vAlign w:val="center"/>
              </w:tcPr>
            </w:tcPrChange>
          </w:tcPr>
          <w:p w:rsidR="00AD66C8" w:rsidRDefault="00AD66C8">
            <w:pPr>
              <w:pStyle w:val="Keywords"/>
              <w:spacing w:before="360"/>
              <w:rPr>
                <w:ins w:id="727" w:author="Scott McDonald" w:date="2017-07-25T14:46:00Z"/>
              </w:rPr>
              <w:pPrChange w:id="728" w:author="Monica Borg" w:date="2018-01-23T12:32:00Z">
                <w:pPr>
                  <w:pStyle w:val="Keywords"/>
                  <w:jc w:val="center"/>
                </w:pPr>
              </w:pPrChange>
            </w:pPr>
            <w:ins w:id="729" w:author="Scott McDonald" w:date="2017-07-25T14:46:00Z">
              <w:r>
                <w:t>Topsoil</w:t>
              </w:r>
            </w:ins>
          </w:p>
        </w:tc>
      </w:tr>
    </w:tbl>
    <w:p w:rsidR="00AD66C8" w:rsidRDefault="00AD66C8">
      <w:pPr>
        <w:rPr>
          <w:ins w:id="730" w:author="Scott McDonald" w:date="2017-07-25T12:22:00Z"/>
        </w:rPr>
      </w:pPr>
    </w:p>
    <w:tbl>
      <w:tblPr>
        <w:tblW w:w="10103" w:type="dxa"/>
        <w:tblCellMar>
          <w:left w:w="180" w:type="dxa"/>
          <w:right w:w="180" w:type="dxa"/>
        </w:tblCellMar>
        <w:tblLook w:val="0000" w:firstRow="0" w:lastRow="0" w:firstColumn="0" w:lastColumn="0" w:noHBand="0" w:noVBand="0"/>
      </w:tblPr>
      <w:tblGrid>
        <w:gridCol w:w="8118"/>
        <w:gridCol w:w="1985"/>
        <w:tblGridChange w:id="731">
          <w:tblGrid>
            <w:gridCol w:w="8118"/>
            <w:gridCol w:w="1985"/>
          </w:tblGrid>
        </w:tblGridChange>
      </w:tblGrid>
      <w:tr w:rsidR="00C12F98" w:rsidTr="006B5999">
        <w:tc>
          <w:tcPr>
            <w:tcW w:w="8118" w:type="dxa"/>
          </w:tcPr>
          <w:p w:rsidR="00C12F98" w:rsidRDefault="00C12F98" w:rsidP="00072008">
            <w:pPr>
              <w:pStyle w:val="Heading2"/>
              <w:tabs>
                <w:tab w:val="clear" w:pos="1080"/>
                <w:tab w:val="left" w:pos="1134"/>
              </w:tabs>
            </w:pPr>
            <w:bookmarkStart w:id="732" w:name="_Toc486749133"/>
            <w:bookmarkStart w:id="733" w:name="_Toc488757348"/>
            <w:bookmarkStart w:id="734" w:name="_Toc428165252"/>
            <w:r>
              <w:lastRenderedPageBreak/>
              <w:t>CONCURRENCE WITH THE ENVIRONMENT PROTECTION AGENCY</w:t>
            </w:r>
            <w:bookmarkEnd w:id="732"/>
            <w:bookmarkEnd w:id="733"/>
            <w:r>
              <w:t xml:space="preserve"> </w:t>
            </w:r>
            <w:bookmarkEnd w:id="734"/>
          </w:p>
        </w:tc>
        <w:tc>
          <w:tcPr>
            <w:tcW w:w="1985" w:type="dxa"/>
            <w:vAlign w:val="center"/>
          </w:tcPr>
          <w:p w:rsidR="00C12F98" w:rsidRDefault="00C12F98" w:rsidP="00F779C4">
            <w:pPr>
              <w:pStyle w:val="Keywords"/>
              <w:jc w:val="center"/>
            </w:pPr>
          </w:p>
        </w:tc>
      </w:tr>
      <w:tr w:rsidR="00C12F98" w:rsidTr="00072008">
        <w:tblPrEx>
          <w:tblW w:w="10103" w:type="dxa"/>
          <w:tblCellMar>
            <w:left w:w="180" w:type="dxa"/>
            <w:right w:w="180" w:type="dxa"/>
          </w:tblCellMar>
          <w:tblLook w:val="0000" w:firstRow="0" w:lastRow="0" w:firstColumn="0" w:lastColumn="0" w:noHBand="0" w:noVBand="0"/>
          <w:tblPrExChange w:id="735" w:author="Monica Borg" w:date="2018-01-23T12:32:00Z">
            <w:tblPrEx>
              <w:tblW w:w="10103" w:type="dxa"/>
              <w:tblCellMar>
                <w:left w:w="180" w:type="dxa"/>
                <w:right w:w="180" w:type="dxa"/>
              </w:tblCellMar>
              <w:tblLook w:val="0000" w:firstRow="0" w:lastRow="0" w:firstColumn="0" w:lastColumn="0" w:noHBand="0" w:noVBand="0"/>
            </w:tblPrEx>
          </w:tblPrExChange>
        </w:tblPrEx>
        <w:tc>
          <w:tcPr>
            <w:tcW w:w="8118" w:type="dxa"/>
            <w:tcPrChange w:id="736" w:author="Monica Borg" w:date="2018-01-23T12:32:00Z">
              <w:tcPr>
                <w:tcW w:w="8118" w:type="dxa"/>
              </w:tcPr>
            </w:tcPrChange>
          </w:tcPr>
          <w:p w:rsidR="00C12F98" w:rsidRDefault="00C12F98">
            <w:pPr>
              <w:pStyle w:val="Pointed"/>
              <w:tabs>
                <w:tab w:val="clear" w:pos="1080"/>
              </w:tabs>
              <w:ind w:left="1134" w:hanging="1134"/>
              <w:jc w:val="both"/>
              <w:pPrChange w:id="737" w:author="Monica Borg" w:date="2018-01-23T12:32:00Z">
                <w:pPr>
                  <w:pStyle w:val="Pointed"/>
                  <w:tabs>
                    <w:tab w:val="clear" w:pos="1080"/>
                  </w:tabs>
                  <w:ind w:left="1134" w:hanging="1134"/>
                </w:pPr>
              </w:pPrChange>
            </w:pPr>
            <w:r>
              <w:t xml:space="preserve">The </w:t>
            </w:r>
            <w:del w:id="738" w:author="Scott McDonald" w:date="2017-07-25T12:23:00Z">
              <w:r w:rsidDel="00510D86">
                <w:delText xml:space="preserve">Consultant </w:delText>
              </w:r>
            </w:del>
            <w:ins w:id="739" w:author="Scott McDonald" w:date="2017-08-03T12:09:00Z">
              <w:r w:rsidR="00DF48AB">
                <w:t>D</w:t>
              </w:r>
            </w:ins>
            <w:ins w:id="740" w:author="Scott McDonald" w:date="2017-07-25T12:23:00Z">
              <w:r w:rsidR="00510D86">
                <w:t xml:space="preserve">esigner </w:t>
              </w:r>
            </w:ins>
            <w:r>
              <w:t xml:space="preserve">is recommended to refer to the Environmental Protection Agency with regard to any items requiring specific consideration when preparing a site regrading plan. </w:t>
            </w:r>
            <w:r w:rsidR="00F779C4">
              <w:t xml:space="preserve"> </w:t>
            </w:r>
            <w:r>
              <w:t>Such plans may need to incorporate sediment/siltation/erosion control devices with specific reference to the stage at which these are to be provided.</w:t>
            </w:r>
            <w:r w:rsidR="00F779C4">
              <w:t xml:space="preserve"> </w:t>
            </w:r>
            <w:r>
              <w:t xml:space="preserve"> The responsibility shall rest with the </w:t>
            </w:r>
            <w:del w:id="741" w:author="Scott McDonald" w:date="2017-07-25T12:23:00Z">
              <w:r w:rsidDel="00510D86">
                <w:delText>consultant</w:delText>
              </w:r>
            </w:del>
            <w:ins w:id="742" w:author="Scott McDonald" w:date="2017-08-03T12:09:00Z">
              <w:r w:rsidR="00DF48AB">
                <w:t>D</w:t>
              </w:r>
            </w:ins>
            <w:ins w:id="743" w:author="Scott McDonald" w:date="2017-07-25T12:23:00Z">
              <w:r w:rsidR="00510D86">
                <w:t>esigner</w:t>
              </w:r>
            </w:ins>
            <w:r>
              <w:t>/</w:t>
            </w:r>
            <w:del w:id="744" w:author="Scott McDonald" w:date="2017-08-03T12:09:00Z">
              <w:r w:rsidDel="00DF48AB">
                <w:delText xml:space="preserve"> developer </w:delText>
              </w:r>
            </w:del>
            <w:ins w:id="745" w:author="Scott McDonald" w:date="2017-08-03T12:09:00Z">
              <w:r w:rsidR="00DF48AB">
                <w:t xml:space="preserve">Developer </w:t>
              </w:r>
            </w:ins>
            <w:r>
              <w:t xml:space="preserve">to make enquiries with the Environmental Protection Agency and subsequently obtain </w:t>
            </w:r>
            <w:r w:rsidR="00774133">
              <w:t>Local Government</w:t>
            </w:r>
            <w:r>
              <w:t xml:space="preserve"> approval to proposed measures.</w:t>
            </w:r>
          </w:p>
        </w:tc>
        <w:tc>
          <w:tcPr>
            <w:tcW w:w="1985" w:type="dxa"/>
            <w:tcPrChange w:id="746" w:author="Monica Borg" w:date="2018-01-23T12:32:00Z">
              <w:tcPr>
                <w:tcW w:w="1985" w:type="dxa"/>
                <w:vAlign w:val="center"/>
              </w:tcPr>
            </w:tcPrChange>
          </w:tcPr>
          <w:p w:rsidR="00C12F98" w:rsidRDefault="00C12F98">
            <w:pPr>
              <w:pStyle w:val="Keywords"/>
              <w:spacing w:before="360"/>
              <w:pPrChange w:id="747" w:author="Monica Borg" w:date="2018-01-23T12:32:00Z">
                <w:pPr>
                  <w:pStyle w:val="Keywords"/>
                  <w:jc w:val="center"/>
                </w:pPr>
              </w:pPrChange>
            </w:pPr>
            <w:r>
              <w:t>Specific Considerations</w:t>
            </w:r>
          </w:p>
        </w:tc>
      </w:tr>
      <w:tr w:rsidR="00C12F98" w:rsidDel="00AD66C8" w:rsidTr="006B5999">
        <w:trPr>
          <w:del w:id="748" w:author="Scott McDonald" w:date="2017-07-25T14:45:00Z"/>
        </w:trPr>
        <w:tc>
          <w:tcPr>
            <w:tcW w:w="8118" w:type="dxa"/>
          </w:tcPr>
          <w:p w:rsidR="00C12F98" w:rsidDel="00AD66C8" w:rsidRDefault="00C12F98" w:rsidP="00F779C4">
            <w:pPr>
              <w:pStyle w:val="Heading2"/>
              <w:rPr>
                <w:del w:id="749" w:author="Scott McDonald" w:date="2017-07-25T14:45:00Z"/>
              </w:rPr>
            </w:pPr>
            <w:bookmarkStart w:id="750" w:name="_Toc428165253"/>
            <w:bookmarkStart w:id="751" w:name="_Toc486749134"/>
            <w:del w:id="752" w:author="Scott McDonald" w:date="2017-07-25T14:45:00Z">
              <w:r w:rsidDel="00AD66C8">
                <w:delText>AS CONSTRUCTED PLANS</w:delText>
              </w:r>
              <w:bookmarkEnd w:id="750"/>
              <w:bookmarkEnd w:id="751"/>
            </w:del>
          </w:p>
        </w:tc>
        <w:tc>
          <w:tcPr>
            <w:tcW w:w="1985" w:type="dxa"/>
            <w:vAlign w:val="center"/>
          </w:tcPr>
          <w:p w:rsidR="00C12F98" w:rsidDel="00AD66C8" w:rsidRDefault="00C12F98" w:rsidP="00F779C4">
            <w:pPr>
              <w:pStyle w:val="Keywords"/>
              <w:jc w:val="center"/>
              <w:rPr>
                <w:del w:id="753" w:author="Scott McDonald" w:date="2017-07-25T14:45:00Z"/>
              </w:rPr>
            </w:pPr>
          </w:p>
        </w:tc>
      </w:tr>
      <w:tr w:rsidR="00C12F98" w:rsidDel="00AD66C8" w:rsidTr="006B5999">
        <w:trPr>
          <w:del w:id="754" w:author="Scott McDonald" w:date="2017-07-25T14:45:00Z"/>
        </w:trPr>
        <w:tc>
          <w:tcPr>
            <w:tcW w:w="8118" w:type="dxa"/>
          </w:tcPr>
          <w:p w:rsidR="00C12F98" w:rsidDel="00AD66C8" w:rsidRDefault="00C12F98" w:rsidP="00510D86">
            <w:pPr>
              <w:pStyle w:val="Pointed"/>
              <w:rPr>
                <w:del w:id="755" w:author="Scott McDonald" w:date="2017-07-25T14:45:00Z"/>
              </w:rPr>
            </w:pPr>
            <w:del w:id="756" w:author="Scott McDonald" w:date="2017-07-25T14:45:00Z">
              <w:r w:rsidDel="00AD66C8">
                <w:delText xml:space="preserve">The </w:delText>
              </w:r>
            </w:del>
            <w:del w:id="757" w:author="Scott McDonald" w:date="2017-07-25T12:23:00Z">
              <w:r w:rsidDel="00510D86">
                <w:delText xml:space="preserve">Consultant </w:delText>
              </w:r>
            </w:del>
            <w:del w:id="758" w:author="Scott McDonald" w:date="2017-07-25T14:45:00Z">
              <w:r w:rsidDel="00AD66C8">
                <w:delText xml:space="preserve">shall annotate on the site regrading plan, the site specific detail to be shown on the As-Constructed plans. </w:delText>
              </w:r>
              <w:r w:rsidR="00F779C4" w:rsidDel="00AD66C8">
                <w:delText xml:space="preserve"> </w:delText>
              </w:r>
              <w:r w:rsidDel="00AD66C8">
                <w:delText>Such detail shall include geotechnical report certifying the works to be suitable for the intended purpose and any other certifications, testing and survey data, as required in this specification.</w:delText>
              </w:r>
            </w:del>
          </w:p>
        </w:tc>
        <w:tc>
          <w:tcPr>
            <w:tcW w:w="1985" w:type="dxa"/>
            <w:vAlign w:val="center"/>
          </w:tcPr>
          <w:p w:rsidR="00C12F98" w:rsidDel="00AD66C8" w:rsidRDefault="00C12F98" w:rsidP="00F779C4">
            <w:pPr>
              <w:pStyle w:val="Keywords"/>
              <w:jc w:val="center"/>
              <w:rPr>
                <w:del w:id="759" w:author="Scott McDonald" w:date="2017-07-25T14:45:00Z"/>
              </w:rPr>
            </w:pPr>
          </w:p>
        </w:tc>
      </w:tr>
      <w:tr w:rsidR="00C12F98" w:rsidDel="00AD66C8" w:rsidTr="006B5999">
        <w:trPr>
          <w:del w:id="760" w:author="Scott McDonald" w:date="2017-07-25T14:46:00Z"/>
        </w:trPr>
        <w:tc>
          <w:tcPr>
            <w:tcW w:w="8118" w:type="dxa"/>
          </w:tcPr>
          <w:p w:rsidR="00C12F98" w:rsidDel="00AD66C8" w:rsidRDefault="00C12F98" w:rsidP="00F779C4">
            <w:pPr>
              <w:pStyle w:val="Heading2"/>
              <w:rPr>
                <w:del w:id="761" w:author="Scott McDonald" w:date="2017-07-25T14:46:00Z"/>
              </w:rPr>
            </w:pPr>
            <w:bookmarkStart w:id="762" w:name="_Toc428165254"/>
            <w:bookmarkStart w:id="763" w:name="_Toc486749135"/>
            <w:del w:id="764" w:author="Scott McDonald" w:date="2017-07-25T14:46:00Z">
              <w:r w:rsidDel="00AD66C8">
                <w:delText>CARTAGE OF SOIL</w:delText>
              </w:r>
              <w:bookmarkEnd w:id="762"/>
              <w:bookmarkEnd w:id="763"/>
            </w:del>
          </w:p>
        </w:tc>
        <w:tc>
          <w:tcPr>
            <w:tcW w:w="1985" w:type="dxa"/>
            <w:vAlign w:val="center"/>
          </w:tcPr>
          <w:p w:rsidR="00C12F98" w:rsidDel="00AD66C8" w:rsidRDefault="00C12F98" w:rsidP="00F779C4">
            <w:pPr>
              <w:pStyle w:val="Keywords"/>
              <w:jc w:val="center"/>
              <w:rPr>
                <w:del w:id="765" w:author="Scott McDonald" w:date="2017-07-25T14:46:00Z"/>
              </w:rPr>
            </w:pPr>
          </w:p>
        </w:tc>
      </w:tr>
      <w:tr w:rsidR="00C12F98" w:rsidDel="00AD66C8" w:rsidTr="006B5999">
        <w:trPr>
          <w:del w:id="766" w:author="Scott McDonald" w:date="2017-07-25T14:46:00Z"/>
        </w:trPr>
        <w:tc>
          <w:tcPr>
            <w:tcW w:w="8118" w:type="dxa"/>
          </w:tcPr>
          <w:p w:rsidR="00C12F98" w:rsidDel="00AD66C8" w:rsidRDefault="00C12F98" w:rsidP="00510D86">
            <w:pPr>
              <w:pStyle w:val="Pointed"/>
              <w:rPr>
                <w:del w:id="767" w:author="Scott McDonald" w:date="2017-07-25T14:46:00Z"/>
              </w:rPr>
            </w:pPr>
            <w:del w:id="768" w:author="Scott McDonald" w:date="2017-07-25T14:46:00Z">
              <w:r w:rsidDel="00AD66C8">
                <w:delText xml:space="preserve">The </w:delText>
              </w:r>
            </w:del>
            <w:del w:id="769" w:author="Scott McDonald" w:date="2017-07-25T12:23:00Z">
              <w:r w:rsidDel="00510D86">
                <w:delText xml:space="preserve">Consultant </w:delText>
              </w:r>
            </w:del>
            <w:del w:id="770" w:author="Scott McDonald" w:date="2017-07-25T14:46:00Z">
              <w:r w:rsidDel="00AD66C8">
                <w:delText xml:space="preserve">shall refer to </w:delText>
              </w:r>
              <w:r w:rsidR="00774133" w:rsidDel="00AD66C8">
                <w:delText>Local Government</w:delText>
              </w:r>
              <w:r w:rsidDel="00AD66C8">
                <w:delText xml:space="preserve"> for acceptable haul roads with applicable load limits. </w:delText>
              </w:r>
              <w:r w:rsidR="00F779C4" w:rsidDel="00AD66C8">
                <w:delText xml:space="preserve"> </w:delText>
              </w:r>
              <w:r w:rsidDel="00AD66C8">
                <w:delText xml:space="preserve">This detail shall be required to be shown on the site regrading plan. </w:delText>
              </w:r>
              <w:r w:rsidR="00F779C4" w:rsidDel="00AD66C8">
                <w:delText xml:space="preserve"> </w:delText>
              </w:r>
              <w:r w:rsidDel="00AD66C8">
                <w:delText xml:space="preserve">The payment of a Bond may be required by the developer/contractor where </w:delText>
              </w:r>
              <w:r w:rsidR="00774133" w:rsidDel="00AD66C8">
                <w:delText>Local Government</w:delText>
              </w:r>
              <w:r w:rsidDel="00AD66C8">
                <w:delText xml:space="preserve"> has some concern about the ability of a haul road to sustain the loads without undue damage or maintenance requirements.</w:delText>
              </w:r>
            </w:del>
          </w:p>
        </w:tc>
        <w:tc>
          <w:tcPr>
            <w:tcW w:w="1985" w:type="dxa"/>
            <w:vAlign w:val="center"/>
          </w:tcPr>
          <w:p w:rsidR="00C12F98" w:rsidDel="00AD66C8" w:rsidRDefault="00C12F98" w:rsidP="00F779C4">
            <w:pPr>
              <w:pStyle w:val="Keywords"/>
              <w:jc w:val="center"/>
              <w:rPr>
                <w:del w:id="771" w:author="Scott McDonald" w:date="2017-07-25T14:46:00Z"/>
              </w:rPr>
            </w:pPr>
            <w:del w:id="772" w:author="Scott McDonald" w:date="2017-07-25T14:46:00Z">
              <w:r w:rsidDel="00AD66C8">
                <w:delText>Possible Bond Requirement</w:delText>
              </w:r>
            </w:del>
          </w:p>
        </w:tc>
      </w:tr>
      <w:tr w:rsidR="00C12F98" w:rsidDel="00AD66C8" w:rsidTr="006B5999">
        <w:trPr>
          <w:del w:id="773" w:author="Scott McDonald" w:date="2017-07-25T14:46:00Z"/>
        </w:trPr>
        <w:tc>
          <w:tcPr>
            <w:tcW w:w="8118" w:type="dxa"/>
          </w:tcPr>
          <w:p w:rsidR="00C12F98" w:rsidDel="00AD66C8" w:rsidRDefault="00C12F98" w:rsidP="00F779C4">
            <w:pPr>
              <w:pStyle w:val="Pointed"/>
              <w:rPr>
                <w:del w:id="774" w:author="Scott McDonald" w:date="2017-07-25T14:46:00Z"/>
              </w:rPr>
            </w:pPr>
            <w:del w:id="775" w:author="Scott McDonald" w:date="2017-07-25T14:46:00Z">
              <w:r w:rsidDel="00AD66C8">
                <w:delText xml:space="preserve">Unless specific application is made to </w:delText>
              </w:r>
              <w:r w:rsidR="00774133" w:rsidDel="00AD66C8">
                <w:delText>Local Government</w:delText>
              </w:r>
              <w:r w:rsidDel="00AD66C8">
                <w:delText xml:space="preserve"> and approval obtained, the plans will be annotated as follows:</w:delText>
              </w:r>
              <w:r w:rsidR="00F779C4" w:rsidDel="00AD66C8">
                <w:br/>
              </w:r>
              <w:r w:rsidDel="00AD66C8">
                <w:delText>"All topsoil shall be retained on the development site and utilised effectively to encourage appropriate revegetation."</w:delText>
              </w:r>
            </w:del>
          </w:p>
        </w:tc>
        <w:tc>
          <w:tcPr>
            <w:tcW w:w="1985" w:type="dxa"/>
            <w:vAlign w:val="center"/>
          </w:tcPr>
          <w:p w:rsidR="00C12F98" w:rsidDel="00AD66C8" w:rsidRDefault="00C12F98" w:rsidP="00F779C4">
            <w:pPr>
              <w:pStyle w:val="Keywords"/>
              <w:jc w:val="center"/>
              <w:rPr>
                <w:del w:id="776" w:author="Scott McDonald" w:date="2017-07-25T14:46:00Z"/>
              </w:rPr>
            </w:pPr>
            <w:del w:id="777" w:author="Scott McDonald" w:date="2017-07-25T14:46:00Z">
              <w:r w:rsidDel="00AD66C8">
                <w:delText>Topsoil</w:delText>
              </w:r>
            </w:del>
          </w:p>
        </w:tc>
      </w:tr>
    </w:tbl>
    <w:p w:rsidR="00AD66C8" w:rsidRDefault="00AD66C8">
      <w:pPr>
        <w:rPr>
          <w:ins w:id="778" w:author="Scott McDonald" w:date="2017-07-25T14:45:00Z"/>
        </w:rPr>
      </w:pPr>
    </w:p>
    <w:tbl>
      <w:tblPr>
        <w:tblW w:w="10103" w:type="dxa"/>
        <w:tblCellMar>
          <w:left w:w="180" w:type="dxa"/>
          <w:right w:w="180" w:type="dxa"/>
        </w:tblCellMar>
        <w:tblLook w:val="0000" w:firstRow="0" w:lastRow="0" w:firstColumn="0" w:lastColumn="0" w:noHBand="0" w:noVBand="0"/>
      </w:tblPr>
      <w:tblGrid>
        <w:gridCol w:w="8118"/>
        <w:gridCol w:w="1985"/>
        <w:tblGridChange w:id="779">
          <w:tblGrid>
            <w:gridCol w:w="8118"/>
            <w:gridCol w:w="1985"/>
          </w:tblGrid>
        </w:tblGridChange>
      </w:tblGrid>
      <w:tr w:rsidR="00C12F98" w:rsidTr="006B5999">
        <w:tc>
          <w:tcPr>
            <w:tcW w:w="8118" w:type="dxa"/>
          </w:tcPr>
          <w:p w:rsidR="00C12F98" w:rsidRDefault="00C12F98" w:rsidP="00072008">
            <w:pPr>
              <w:pStyle w:val="Heading2"/>
              <w:tabs>
                <w:tab w:val="clear" w:pos="1080"/>
                <w:tab w:val="left" w:pos="1134"/>
              </w:tabs>
            </w:pPr>
            <w:bookmarkStart w:id="780" w:name="_Toc428165255"/>
            <w:bookmarkStart w:id="781" w:name="_Toc486749136"/>
            <w:bookmarkStart w:id="782" w:name="_Toc488757349"/>
            <w:r>
              <w:t>PERMIT TO ENTER TO DISCHARGE STORMWATER/CONSTRUCT</w:t>
            </w:r>
            <w:bookmarkEnd w:id="780"/>
            <w:bookmarkEnd w:id="781"/>
            <w:bookmarkEnd w:id="782"/>
          </w:p>
        </w:tc>
        <w:tc>
          <w:tcPr>
            <w:tcW w:w="1985" w:type="dxa"/>
            <w:vAlign w:val="center"/>
          </w:tcPr>
          <w:p w:rsidR="00C12F98" w:rsidRDefault="00C12F98" w:rsidP="00F779C4">
            <w:pPr>
              <w:pStyle w:val="Keywords"/>
              <w:jc w:val="center"/>
            </w:pPr>
          </w:p>
        </w:tc>
      </w:tr>
      <w:tr w:rsidR="00FB755A" w:rsidTr="00072008">
        <w:tblPrEx>
          <w:tblW w:w="10103" w:type="dxa"/>
          <w:tblCellMar>
            <w:left w:w="180" w:type="dxa"/>
            <w:right w:w="180" w:type="dxa"/>
          </w:tblCellMar>
          <w:tblLook w:val="0000" w:firstRow="0" w:lastRow="0" w:firstColumn="0" w:lastColumn="0" w:noHBand="0" w:noVBand="0"/>
          <w:tblPrExChange w:id="783" w:author="Monica Borg" w:date="2018-01-23T12:32:00Z">
            <w:tblPrEx>
              <w:tblW w:w="10103" w:type="dxa"/>
              <w:tblCellMar>
                <w:left w:w="180" w:type="dxa"/>
                <w:right w:w="180" w:type="dxa"/>
              </w:tblCellMar>
              <w:tblLook w:val="0000" w:firstRow="0" w:lastRow="0" w:firstColumn="0" w:lastColumn="0" w:noHBand="0" w:noVBand="0"/>
            </w:tblPrEx>
          </w:tblPrExChange>
        </w:tblPrEx>
        <w:tc>
          <w:tcPr>
            <w:tcW w:w="8118" w:type="dxa"/>
            <w:tcPrChange w:id="784" w:author="Monica Borg" w:date="2018-01-23T12:32:00Z">
              <w:tcPr>
                <w:tcW w:w="8118" w:type="dxa"/>
              </w:tcPr>
            </w:tcPrChange>
          </w:tcPr>
          <w:p w:rsidR="00FB755A" w:rsidRDefault="00FB755A">
            <w:pPr>
              <w:pStyle w:val="Pointed"/>
              <w:tabs>
                <w:tab w:val="clear" w:pos="1080"/>
              </w:tabs>
              <w:ind w:left="1134" w:hanging="1134"/>
              <w:jc w:val="both"/>
              <w:pPrChange w:id="785" w:author="Monica Borg" w:date="2018-01-23T12:33:00Z">
                <w:pPr>
                  <w:pStyle w:val="Pointed"/>
                </w:pPr>
              </w:pPrChange>
            </w:pPr>
            <w:r w:rsidRPr="00DF48AB">
              <w:t xml:space="preserve">Where it is proposed to divert, </w:t>
            </w:r>
            <w:ins w:id="786" w:author="Scott McDonald" w:date="2017-07-25T12:24:00Z">
              <w:r w:rsidR="00510D86" w:rsidRPr="00DF48AB">
                <w:t xml:space="preserve">or </w:t>
              </w:r>
            </w:ins>
            <w:r w:rsidRPr="00DF48AB">
              <w:t xml:space="preserve">direct </w:t>
            </w:r>
            <w:del w:id="787" w:author="Scott McDonald" w:date="2017-07-25T12:24:00Z">
              <w:r w:rsidRPr="00DF48AB" w:rsidDel="00510D86">
                <w:delText xml:space="preserve">or intensify </w:delText>
              </w:r>
            </w:del>
            <w:r w:rsidRPr="00DF48AB">
              <w:t>the flow of stormwater into adjoining property</w:t>
            </w:r>
            <w:ins w:id="788" w:author="Scott McDonald" w:date="2017-07-25T13:21:00Z">
              <w:r w:rsidR="00D40D80" w:rsidRPr="00DF48AB">
                <w:t>, it</w:t>
              </w:r>
            </w:ins>
            <w:ins w:id="789" w:author="Scott McDonald" w:date="2017-07-25T12:26:00Z">
              <w:r w:rsidR="00510D86" w:rsidRPr="00DF48AB">
                <w:t xml:space="preserve"> shall be done in accordance with </w:t>
              </w:r>
            </w:ins>
            <w:ins w:id="790" w:author="Scott McDonald" w:date="2017-08-03T12:35:00Z">
              <w:r w:rsidR="004858E6" w:rsidRPr="008D5B54">
                <w:t>Queensland Urban Drainage Manual</w:t>
              </w:r>
              <w:r w:rsidR="004858E6">
                <w:t xml:space="preserve"> (QUDM)</w:t>
              </w:r>
            </w:ins>
            <w:ins w:id="791" w:author="Scott McDonald" w:date="2017-07-25T12:25:00Z">
              <w:r w:rsidR="00510D86" w:rsidRPr="00DF48AB">
                <w:t>.</w:t>
              </w:r>
            </w:ins>
            <w:del w:id="792" w:author="Scott McDonald" w:date="2017-07-25T12:25:00Z">
              <w:r w:rsidRPr="00DF48AB" w:rsidDel="00510D86">
                <w:delText>, an agreement in writing shall be obtained from the downstream landowner and submitted to Local Government prior to the approval of the relevant application.  The above shall apply unless otherwise specified by Local Government.</w:delText>
              </w:r>
            </w:del>
            <w:r w:rsidRPr="00DF48AB">
              <w:t xml:space="preserve">  A written agreement shall also be required to carry out construction work on adjoining property and such agreement also presented to Local Government.</w:t>
            </w:r>
          </w:p>
        </w:tc>
        <w:tc>
          <w:tcPr>
            <w:tcW w:w="1985" w:type="dxa"/>
            <w:tcPrChange w:id="793" w:author="Monica Borg" w:date="2018-01-23T12:32:00Z">
              <w:tcPr>
                <w:tcW w:w="1985" w:type="dxa"/>
                <w:vAlign w:val="center"/>
              </w:tcPr>
            </w:tcPrChange>
          </w:tcPr>
          <w:p w:rsidR="00FB755A" w:rsidRDefault="00FB755A">
            <w:pPr>
              <w:pStyle w:val="Keywords"/>
              <w:spacing w:before="360"/>
              <w:pPrChange w:id="794" w:author="Monica Borg" w:date="2018-01-23T12:32:00Z">
                <w:pPr>
                  <w:pStyle w:val="Keywords"/>
                  <w:jc w:val="center"/>
                </w:pPr>
              </w:pPrChange>
            </w:pPr>
            <w:r>
              <w:t>Permit Required</w:t>
            </w:r>
          </w:p>
        </w:tc>
      </w:tr>
      <w:tr w:rsidR="00C12F98" w:rsidTr="00072008">
        <w:tblPrEx>
          <w:tblW w:w="10103" w:type="dxa"/>
          <w:tblCellMar>
            <w:left w:w="180" w:type="dxa"/>
            <w:right w:w="180" w:type="dxa"/>
          </w:tblCellMar>
          <w:tblLook w:val="0000" w:firstRow="0" w:lastRow="0" w:firstColumn="0" w:lastColumn="0" w:noHBand="0" w:noVBand="0"/>
          <w:tblPrExChange w:id="795" w:author="Monica Borg" w:date="2018-01-23T12:32:00Z">
            <w:tblPrEx>
              <w:tblW w:w="10103" w:type="dxa"/>
              <w:tblCellMar>
                <w:left w:w="180" w:type="dxa"/>
                <w:right w:w="180" w:type="dxa"/>
              </w:tblCellMar>
              <w:tblLook w:val="0000" w:firstRow="0" w:lastRow="0" w:firstColumn="0" w:lastColumn="0" w:noHBand="0" w:noVBand="0"/>
            </w:tblPrEx>
          </w:tblPrExChange>
        </w:tblPrEx>
        <w:tc>
          <w:tcPr>
            <w:tcW w:w="8118" w:type="dxa"/>
            <w:tcPrChange w:id="796" w:author="Monica Borg" w:date="2018-01-23T12:32:00Z">
              <w:tcPr>
                <w:tcW w:w="8118" w:type="dxa"/>
              </w:tcPr>
            </w:tcPrChange>
          </w:tcPr>
          <w:p w:rsidR="00C12F98" w:rsidRDefault="00C12F98">
            <w:pPr>
              <w:pStyle w:val="Pointed"/>
              <w:tabs>
                <w:tab w:val="clear" w:pos="1080"/>
              </w:tabs>
              <w:ind w:left="1134" w:hanging="1134"/>
              <w:jc w:val="both"/>
              <w:pPrChange w:id="797" w:author="Monica Borg" w:date="2018-01-23T12:33:00Z">
                <w:pPr>
                  <w:pStyle w:val="Pointed"/>
                </w:pPr>
              </w:pPrChange>
            </w:pPr>
            <w:r>
              <w:t>A drainage easement shall be obtained over affected properties prior to endorsement of the survey plan.</w:t>
            </w:r>
          </w:p>
        </w:tc>
        <w:tc>
          <w:tcPr>
            <w:tcW w:w="1985" w:type="dxa"/>
            <w:tcPrChange w:id="798" w:author="Monica Borg" w:date="2018-01-23T12:32:00Z">
              <w:tcPr>
                <w:tcW w:w="1985" w:type="dxa"/>
                <w:vAlign w:val="center"/>
              </w:tcPr>
            </w:tcPrChange>
          </w:tcPr>
          <w:p w:rsidR="005B616C" w:rsidRDefault="005B616C">
            <w:pPr>
              <w:pStyle w:val="Keywords"/>
              <w:spacing w:before="360"/>
              <w:pPrChange w:id="799" w:author="Monica Borg" w:date="2018-01-23T12:32:00Z">
                <w:pPr>
                  <w:pStyle w:val="Keywords"/>
                  <w:jc w:val="center"/>
                </w:pPr>
              </w:pPrChange>
            </w:pPr>
            <w:r>
              <w:t>Drainage Easement required</w:t>
            </w:r>
          </w:p>
        </w:tc>
      </w:tr>
    </w:tbl>
    <w:p w:rsidR="00C12F98" w:rsidRDefault="00C12F98">
      <w:pPr>
        <w:tabs>
          <w:tab w:val="left" w:pos="-720"/>
          <w:tab w:val="left" w:pos="0"/>
          <w:tab w:val="left" w:pos="799"/>
          <w:tab w:val="left" w:pos="1440"/>
        </w:tabs>
      </w:pPr>
    </w:p>
    <w:tbl>
      <w:tblPr>
        <w:tblW w:w="10103" w:type="dxa"/>
        <w:tblCellMar>
          <w:left w:w="180" w:type="dxa"/>
          <w:right w:w="180" w:type="dxa"/>
        </w:tblCellMar>
        <w:tblLook w:val="0000" w:firstRow="0" w:lastRow="0" w:firstColumn="0" w:lastColumn="0" w:noHBand="0" w:noVBand="0"/>
      </w:tblPr>
      <w:tblGrid>
        <w:gridCol w:w="8118"/>
        <w:gridCol w:w="1985"/>
        <w:tblGridChange w:id="800">
          <w:tblGrid>
            <w:gridCol w:w="8118"/>
            <w:gridCol w:w="1985"/>
          </w:tblGrid>
        </w:tblGridChange>
      </w:tblGrid>
      <w:tr w:rsidR="00AD66C8" w:rsidTr="006D237A">
        <w:trPr>
          <w:ins w:id="801" w:author="Scott McDonald" w:date="2017-07-25T14:45:00Z"/>
        </w:trPr>
        <w:tc>
          <w:tcPr>
            <w:tcW w:w="8118" w:type="dxa"/>
          </w:tcPr>
          <w:p w:rsidR="00AD66C8" w:rsidRDefault="00AD66C8" w:rsidP="00072008">
            <w:pPr>
              <w:pStyle w:val="Heading2"/>
              <w:tabs>
                <w:tab w:val="clear" w:pos="1080"/>
                <w:tab w:val="left" w:pos="1134"/>
              </w:tabs>
              <w:rPr>
                <w:ins w:id="802" w:author="Scott McDonald" w:date="2017-07-25T14:45:00Z"/>
              </w:rPr>
            </w:pPr>
            <w:bookmarkStart w:id="803" w:name="_Toc488757350"/>
            <w:ins w:id="804" w:author="Scott McDonald" w:date="2017-07-25T14:45:00Z">
              <w:r>
                <w:t>AS CONSTRUCTED PLANS</w:t>
              </w:r>
              <w:bookmarkEnd w:id="803"/>
            </w:ins>
          </w:p>
        </w:tc>
        <w:tc>
          <w:tcPr>
            <w:tcW w:w="1985" w:type="dxa"/>
            <w:vAlign w:val="center"/>
          </w:tcPr>
          <w:p w:rsidR="00AD66C8" w:rsidRDefault="00AD66C8" w:rsidP="006D237A">
            <w:pPr>
              <w:pStyle w:val="Keywords"/>
              <w:jc w:val="center"/>
              <w:rPr>
                <w:ins w:id="805" w:author="Scott McDonald" w:date="2017-07-25T14:45:00Z"/>
              </w:rPr>
            </w:pPr>
          </w:p>
        </w:tc>
      </w:tr>
      <w:tr w:rsidR="00AD66C8" w:rsidTr="006D237A">
        <w:trPr>
          <w:ins w:id="806" w:author="Scott McDonald" w:date="2017-07-25T14:45:00Z"/>
        </w:trPr>
        <w:tc>
          <w:tcPr>
            <w:tcW w:w="8118" w:type="dxa"/>
          </w:tcPr>
          <w:p w:rsidR="00AD66C8" w:rsidRDefault="00AD66C8">
            <w:pPr>
              <w:pStyle w:val="Pointed"/>
              <w:tabs>
                <w:tab w:val="clear" w:pos="1080"/>
              </w:tabs>
              <w:ind w:left="1134" w:hanging="1134"/>
              <w:jc w:val="both"/>
              <w:rPr>
                <w:ins w:id="807" w:author="Scott McDonald" w:date="2017-07-25T14:45:00Z"/>
              </w:rPr>
              <w:pPrChange w:id="808" w:author="Monica Borg" w:date="2018-01-23T12:33:00Z">
                <w:pPr>
                  <w:pStyle w:val="Pointed"/>
                </w:pPr>
              </w:pPrChange>
            </w:pPr>
            <w:ins w:id="809" w:author="Scott McDonald" w:date="2017-07-25T14:45:00Z">
              <w:r>
                <w:t xml:space="preserve">The </w:t>
              </w:r>
            </w:ins>
            <w:ins w:id="810" w:author="Scott McDonald" w:date="2017-08-03T12:01:00Z">
              <w:r w:rsidR="00F22693">
                <w:t>d</w:t>
              </w:r>
            </w:ins>
            <w:ins w:id="811" w:author="Scott McDonald" w:date="2017-07-25T14:45:00Z">
              <w:r>
                <w:t>esigner shall annotate on the site regrading plan, the site specific detail to be shown on the As-Constructed plans.  Such detail shall include geotechnical report certifying the works to be suitable for the intended purpose and any other certifications, testing and survey data, as required in this specification.</w:t>
              </w:r>
            </w:ins>
          </w:p>
        </w:tc>
        <w:tc>
          <w:tcPr>
            <w:tcW w:w="1985" w:type="dxa"/>
            <w:vAlign w:val="center"/>
          </w:tcPr>
          <w:p w:rsidR="00AD66C8" w:rsidRDefault="00AD66C8" w:rsidP="006D237A">
            <w:pPr>
              <w:pStyle w:val="Keywords"/>
              <w:jc w:val="center"/>
              <w:rPr>
                <w:ins w:id="812" w:author="Scott McDonald" w:date="2017-07-25T14:45:00Z"/>
              </w:rPr>
            </w:pPr>
          </w:p>
        </w:tc>
      </w:tr>
      <w:tr w:rsidR="00D87E21" w:rsidTr="00072008">
        <w:tblPrEx>
          <w:tblW w:w="10103" w:type="dxa"/>
          <w:tblCellMar>
            <w:left w:w="180" w:type="dxa"/>
            <w:right w:w="180" w:type="dxa"/>
          </w:tblCellMar>
          <w:tblLook w:val="0000" w:firstRow="0" w:lastRow="0" w:firstColumn="0" w:lastColumn="0" w:noHBand="0" w:noVBand="0"/>
          <w:tblPrExChange w:id="813" w:author="Monica Borg" w:date="2018-01-23T12:33:00Z">
            <w:tblPrEx>
              <w:tblW w:w="10103" w:type="dxa"/>
              <w:tblCellMar>
                <w:left w:w="180" w:type="dxa"/>
                <w:right w:w="180" w:type="dxa"/>
              </w:tblCellMar>
              <w:tblLook w:val="0000" w:firstRow="0" w:lastRow="0" w:firstColumn="0" w:lastColumn="0" w:noHBand="0" w:noVBand="0"/>
            </w:tblPrEx>
          </w:tblPrExChange>
        </w:tblPrEx>
        <w:trPr>
          <w:ins w:id="814" w:author="Scott McDonald" w:date="2017-07-25T16:12:00Z"/>
        </w:trPr>
        <w:tc>
          <w:tcPr>
            <w:tcW w:w="8118" w:type="dxa"/>
            <w:tcPrChange w:id="815" w:author="Monica Borg" w:date="2018-01-23T12:33:00Z">
              <w:tcPr>
                <w:tcW w:w="8118" w:type="dxa"/>
              </w:tcPr>
            </w:tcPrChange>
          </w:tcPr>
          <w:p w:rsidR="00D87E21" w:rsidRPr="00F22693" w:rsidRDefault="00D87E21">
            <w:pPr>
              <w:pStyle w:val="Pointed"/>
              <w:tabs>
                <w:tab w:val="clear" w:pos="1080"/>
              </w:tabs>
              <w:ind w:left="1134" w:hanging="1134"/>
              <w:jc w:val="both"/>
              <w:rPr>
                <w:ins w:id="816" w:author="Scott McDonald" w:date="2017-07-25T16:12:00Z"/>
              </w:rPr>
              <w:pPrChange w:id="817" w:author="Monica Borg" w:date="2018-01-23T12:33:00Z">
                <w:pPr>
                  <w:pStyle w:val="Pointed"/>
                </w:pPr>
              </w:pPrChange>
            </w:pPr>
            <w:ins w:id="818" w:author="Scott McDonald" w:date="2017-07-25T16:12:00Z">
              <w:r w:rsidRPr="00F22693">
                <w:rPr>
                  <w:rPrChange w:id="819" w:author="Scott McDonald" w:date="2017-08-03T12:01:00Z">
                    <w:rPr>
                      <w:sz w:val="22"/>
                      <w:szCs w:val="22"/>
                    </w:rPr>
                  </w:rPrChange>
                </w:rPr>
                <w:t xml:space="preserve">A certificate from an </w:t>
              </w:r>
            </w:ins>
            <w:ins w:id="820" w:author="Scott McDonald" w:date="2017-07-25T16:54:00Z">
              <w:r w:rsidR="00E93B25" w:rsidRPr="00F22693">
                <w:t xml:space="preserve">RPEQ </w:t>
              </w:r>
            </w:ins>
            <w:ins w:id="821" w:author="Scott McDonald" w:date="2017-07-25T16:12:00Z">
              <w:r w:rsidRPr="00F22693">
                <w:rPr>
                  <w:rPrChange w:id="822" w:author="Scott McDonald" w:date="2017-08-03T12:01:00Z">
                    <w:rPr>
                      <w:sz w:val="22"/>
                      <w:szCs w:val="22"/>
                    </w:rPr>
                  </w:rPrChange>
                </w:rPr>
                <w:t>shall be submitted with the "As Constructed" documentation certifying that the retaining walls (as constructed</w:t>
              </w:r>
              <w:r w:rsidR="00A54E54" w:rsidRPr="00F22693">
                <w:t>) are compliant with AS 4678</w:t>
              </w:r>
              <w:r w:rsidRPr="00F22693">
                <w:rPr>
                  <w:rPrChange w:id="823" w:author="Scott McDonald" w:date="2017-08-03T12:01:00Z">
                    <w:rPr>
                      <w:sz w:val="22"/>
                      <w:szCs w:val="22"/>
                    </w:rPr>
                  </w:rPrChange>
                </w:rPr>
                <w:t xml:space="preserve"> and this </w:t>
              </w:r>
            </w:ins>
            <w:ins w:id="824" w:author="Scott McDonald" w:date="2017-07-25T16:56:00Z">
              <w:r w:rsidR="00A54E54" w:rsidRPr="00F22693">
                <w:t>document</w:t>
              </w:r>
            </w:ins>
            <w:ins w:id="825" w:author="Scott McDonald" w:date="2017-07-25T16:12:00Z">
              <w:r w:rsidRPr="00F22693">
                <w:rPr>
                  <w:rPrChange w:id="826" w:author="Scott McDonald" w:date="2017-08-03T12:01:00Z">
                    <w:rPr>
                      <w:sz w:val="22"/>
                      <w:szCs w:val="22"/>
                    </w:rPr>
                  </w:rPrChange>
                </w:rPr>
                <w:t>.</w:t>
              </w:r>
            </w:ins>
          </w:p>
        </w:tc>
        <w:tc>
          <w:tcPr>
            <w:tcW w:w="1985" w:type="dxa"/>
            <w:tcPrChange w:id="827" w:author="Monica Borg" w:date="2018-01-23T12:33:00Z">
              <w:tcPr>
                <w:tcW w:w="1985" w:type="dxa"/>
                <w:vAlign w:val="center"/>
              </w:tcPr>
            </w:tcPrChange>
          </w:tcPr>
          <w:p w:rsidR="00D87E21" w:rsidRDefault="00D87E21">
            <w:pPr>
              <w:pStyle w:val="Keywords"/>
              <w:spacing w:before="360"/>
              <w:rPr>
                <w:ins w:id="828" w:author="Scott McDonald" w:date="2017-07-25T16:12:00Z"/>
              </w:rPr>
              <w:pPrChange w:id="829" w:author="Monica Borg" w:date="2018-01-23T12:33:00Z">
                <w:pPr>
                  <w:pStyle w:val="Keywords"/>
                  <w:jc w:val="center"/>
                </w:pPr>
              </w:pPrChange>
            </w:pPr>
            <w:ins w:id="830" w:author="Scott McDonald" w:date="2017-07-25T16:13:00Z">
              <w:r>
                <w:t>Certification</w:t>
              </w:r>
            </w:ins>
          </w:p>
        </w:tc>
      </w:tr>
      <w:tr w:rsidR="00A54E54" w:rsidTr="00072008">
        <w:tblPrEx>
          <w:tblW w:w="10103" w:type="dxa"/>
          <w:tblCellMar>
            <w:left w:w="180" w:type="dxa"/>
            <w:right w:w="180" w:type="dxa"/>
          </w:tblCellMar>
          <w:tblLook w:val="0000" w:firstRow="0" w:lastRow="0" w:firstColumn="0" w:lastColumn="0" w:noHBand="0" w:noVBand="0"/>
          <w:tblPrExChange w:id="831" w:author="Monica Borg" w:date="2018-01-23T12:33:00Z">
            <w:tblPrEx>
              <w:tblW w:w="10103" w:type="dxa"/>
              <w:tblCellMar>
                <w:left w:w="180" w:type="dxa"/>
                <w:right w:w="180" w:type="dxa"/>
              </w:tblCellMar>
              <w:tblLook w:val="0000" w:firstRow="0" w:lastRow="0" w:firstColumn="0" w:lastColumn="0" w:noHBand="0" w:noVBand="0"/>
            </w:tblPrEx>
          </w:tblPrExChange>
        </w:tblPrEx>
        <w:trPr>
          <w:ins w:id="832" w:author="Scott McDonald" w:date="2017-07-25T16:57:00Z"/>
        </w:trPr>
        <w:tc>
          <w:tcPr>
            <w:tcW w:w="8118" w:type="dxa"/>
            <w:tcPrChange w:id="833" w:author="Monica Borg" w:date="2018-01-23T12:33:00Z">
              <w:tcPr>
                <w:tcW w:w="8118" w:type="dxa"/>
              </w:tcPr>
            </w:tcPrChange>
          </w:tcPr>
          <w:p w:rsidR="00A54E54" w:rsidRPr="00F22693" w:rsidRDefault="00A54E54">
            <w:pPr>
              <w:pStyle w:val="Pointed"/>
              <w:tabs>
                <w:tab w:val="clear" w:pos="1080"/>
              </w:tabs>
              <w:ind w:left="1134"/>
              <w:jc w:val="both"/>
              <w:outlineLvl w:val="9"/>
              <w:rPr>
                <w:ins w:id="834" w:author="Scott McDonald" w:date="2017-07-25T16:57:00Z"/>
                <w:rPrChange w:id="835" w:author="Scott McDonald" w:date="2017-08-03T12:01:00Z">
                  <w:rPr>
                    <w:ins w:id="836" w:author="Scott McDonald" w:date="2017-07-25T16:57:00Z"/>
                    <w:sz w:val="22"/>
                    <w:szCs w:val="22"/>
                  </w:rPr>
                </w:rPrChange>
              </w:rPr>
              <w:pPrChange w:id="837" w:author="Monica Borg" w:date="2018-01-23T12:33:00Z">
                <w:pPr>
                  <w:pStyle w:val="Default"/>
                  <w:numPr>
                    <w:ilvl w:val="1"/>
                    <w:numId w:val="31"/>
                  </w:numPr>
                  <w:ind w:left="993" w:hanging="284"/>
                </w:pPr>
              </w:pPrChange>
            </w:pPr>
            <w:ins w:id="838" w:author="Scott McDonald" w:date="2017-07-25T16:57:00Z">
              <w:r w:rsidRPr="00F22693">
                <w:rPr>
                  <w:rPrChange w:id="839" w:author="Scott McDonald" w:date="2017-08-03T12:01:00Z">
                    <w:rPr>
                      <w:sz w:val="22"/>
                      <w:szCs w:val="22"/>
                    </w:rPr>
                  </w:rPrChange>
                </w:rPr>
                <w:t>The applicant shall submit with the subdivision certificate application a retaining wall management plan that has been approved by Council. This management plan shall include:-</w:t>
              </w:r>
            </w:ins>
          </w:p>
          <w:p w:rsidR="00A54E54" w:rsidRPr="00F22693" w:rsidRDefault="00A54E54">
            <w:pPr>
              <w:pStyle w:val="Default"/>
              <w:numPr>
                <w:ilvl w:val="0"/>
                <w:numId w:val="34"/>
              </w:numPr>
              <w:spacing w:before="240" w:after="240"/>
              <w:ind w:left="1701" w:hanging="567"/>
              <w:rPr>
                <w:ins w:id="840" w:author="Scott McDonald" w:date="2017-07-25T16:57:00Z"/>
                <w:sz w:val="20"/>
                <w:szCs w:val="20"/>
                <w:rPrChange w:id="841" w:author="Scott McDonald" w:date="2017-08-03T12:01:00Z">
                  <w:rPr>
                    <w:ins w:id="842" w:author="Scott McDonald" w:date="2017-07-25T16:57:00Z"/>
                    <w:sz w:val="22"/>
                    <w:szCs w:val="22"/>
                  </w:rPr>
                </w:rPrChange>
              </w:rPr>
              <w:pPrChange w:id="843" w:author="Scott McDonald" w:date="2017-07-25T16:57:00Z">
                <w:pPr>
                  <w:pStyle w:val="Default"/>
                  <w:numPr>
                    <w:ilvl w:val="1"/>
                    <w:numId w:val="32"/>
                  </w:numPr>
                  <w:ind w:left="2160" w:hanging="360"/>
                </w:pPr>
              </w:pPrChange>
            </w:pPr>
            <w:ins w:id="844" w:author="Scott McDonald" w:date="2017-07-25T16:57:00Z">
              <w:r w:rsidRPr="00F22693">
                <w:rPr>
                  <w:sz w:val="20"/>
                  <w:szCs w:val="20"/>
                  <w:rPrChange w:id="845" w:author="Scott McDonald" w:date="2017-08-03T12:01:00Z">
                    <w:rPr>
                      <w:sz w:val="22"/>
                      <w:szCs w:val="22"/>
                    </w:rPr>
                  </w:rPrChange>
                </w:rPr>
                <w:t>A monitoring plan prepared in accordance with AS 4678.</w:t>
              </w:r>
            </w:ins>
          </w:p>
          <w:p w:rsidR="00A54E54" w:rsidRPr="00F22693" w:rsidRDefault="00A54E54">
            <w:pPr>
              <w:pStyle w:val="Default"/>
              <w:numPr>
                <w:ilvl w:val="0"/>
                <w:numId w:val="34"/>
              </w:numPr>
              <w:spacing w:before="240" w:after="240"/>
              <w:ind w:left="1701" w:hanging="567"/>
              <w:rPr>
                <w:ins w:id="846" w:author="Scott McDonald" w:date="2017-07-25T16:57:00Z"/>
                <w:sz w:val="22"/>
                <w:szCs w:val="22"/>
                <w:rPrChange w:id="847" w:author="Scott McDonald" w:date="2017-08-03T12:01:00Z">
                  <w:rPr>
                    <w:ins w:id="848" w:author="Scott McDonald" w:date="2017-07-25T16:57:00Z"/>
                  </w:rPr>
                </w:rPrChange>
              </w:rPr>
              <w:pPrChange w:id="849" w:author="Scott McDonald" w:date="2017-07-25T16:58:00Z">
                <w:pPr>
                  <w:pStyle w:val="Pointed"/>
                </w:pPr>
              </w:pPrChange>
            </w:pPr>
            <w:ins w:id="850" w:author="Scott McDonald" w:date="2017-07-25T16:57:00Z">
              <w:r w:rsidRPr="00F22693">
                <w:rPr>
                  <w:sz w:val="20"/>
                  <w:szCs w:val="20"/>
                  <w:rPrChange w:id="851" w:author="Scott McDonald" w:date="2017-08-03T12:01:00Z">
                    <w:rPr>
                      <w:sz w:val="22"/>
                      <w:szCs w:val="22"/>
                    </w:rPr>
                  </w:rPrChange>
                </w:rPr>
                <w:t>A response plan to carry out necessary maintenance, repair and replacement of sections of defective wall identified in the monitoring process</w:t>
              </w:r>
              <w:r w:rsidRPr="00F22693">
                <w:rPr>
                  <w:sz w:val="22"/>
                  <w:szCs w:val="22"/>
                </w:rPr>
                <w:t>.</w:t>
              </w:r>
            </w:ins>
          </w:p>
        </w:tc>
        <w:tc>
          <w:tcPr>
            <w:tcW w:w="1985" w:type="dxa"/>
            <w:tcPrChange w:id="852" w:author="Monica Borg" w:date="2018-01-23T12:33:00Z">
              <w:tcPr>
                <w:tcW w:w="1985" w:type="dxa"/>
                <w:vAlign w:val="center"/>
              </w:tcPr>
            </w:tcPrChange>
          </w:tcPr>
          <w:p w:rsidR="00A54E54" w:rsidRDefault="00A54E54">
            <w:pPr>
              <w:pStyle w:val="Keywords"/>
              <w:spacing w:before="360"/>
              <w:rPr>
                <w:ins w:id="853" w:author="Scott McDonald" w:date="2017-07-25T16:57:00Z"/>
              </w:rPr>
              <w:pPrChange w:id="854" w:author="Monica Borg" w:date="2018-01-23T12:33:00Z">
                <w:pPr>
                  <w:pStyle w:val="Keywords"/>
                  <w:jc w:val="center"/>
                </w:pPr>
              </w:pPrChange>
            </w:pPr>
            <w:ins w:id="855" w:author="Scott McDonald" w:date="2017-07-25T16:58:00Z">
              <w:r>
                <w:t>Monitoring Plan</w:t>
              </w:r>
            </w:ins>
          </w:p>
        </w:tc>
      </w:tr>
    </w:tbl>
    <w:p w:rsidR="00C12F98" w:rsidRDefault="00C12F98" w:rsidP="0002410D">
      <w:pPr>
        <w:ind w:left="950" w:hanging="950"/>
      </w:pPr>
    </w:p>
    <w:sectPr w:rsidR="00C12F98" w:rsidSect="00F779C4">
      <w:headerReference w:type="default" r:id="rId14"/>
      <w:footerReference w:type="even" r:id="rId15"/>
      <w:footerReference w:type="default" r:id="rId16"/>
      <w:headerReference w:type="first" r:id="rId17"/>
      <w:footerReference w:type="first" r:id="rId18"/>
      <w:endnotePr>
        <w:numFmt w:val="decimal"/>
      </w:endnotePr>
      <w:pgSz w:w="11909" w:h="16834"/>
      <w:pgMar w:top="1232" w:right="1080" w:bottom="720" w:left="1080" w:header="706" w:footer="70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8CF" w:rsidRDefault="003418CF">
      <w:pPr>
        <w:spacing w:line="20" w:lineRule="exact"/>
        <w:rPr>
          <w:sz w:val="24"/>
        </w:rPr>
      </w:pPr>
    </w:p>
  </w:endnote>
  <w:endnote w:type="continuationSeparator" w:id="0">
    <w:p w:rsidR="003418CF" w:rsidRDefault="003418CF">
      <w:r>
        <w:rPr>
          <w:sz w:val="24"/>
        </w:rPr>
        <w:t xml:space="preserve"> </w:t>
      </w:r>
    </w:p>
  </w:endnote>
  <w:endnote w:type="continuationNotice" w:id="1">
    <w:p w:rsidR="003418CF" w:rsidRDefault="003418CF">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utch">
    <w:altName w:val="Book Antiqua"/>
    <w:panose1 w:val="00000000000000000000"/>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BC3" w:rsidRDefault="00597B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BC3" w:rsidRDefault="00597B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123F4C">
    <w:pPr>
      <w:pStyle w:val="Footer"/>
    </w:pPr>
  </w:p>
  <w:p w:rsidR="00123F4C" w:rsidRDefault="00123F4C">
    <w:pPr>
      <w:pStyle w:val="Footer"/>
      <w:pBdr>
        <w:top w:val="single" w:sz="6" w:space="1" w:color="auto"/>
      </w:pBdr>
    </w:pPr>
  </w:p>
  <w:p w:rsidR="00123F4C" w:rsidRDefault="00123F4C" w:rsidP="0002410D">
    <w:pPr>
      <w:pStyle w:val="Footer"/>
      <w:tabs>
        <w:tab w:val="clear" w:pos="9630"/>
        <w:tab w:val="right" w:pos="9781"/>
        <w:tab w:val="right" w:pos="15300"/>
      </w:tabs>
    </w:pPr>
    <w:r>
      <w:t>CAPRICORN MUNICIPAL DEVELOPMENT GUIDELINES</w:t>
    </w:r>
    <w:r>
      <w:tab/>
      <w:t>D6</w:t>
    </w:r>
    <w:r>
      <w:rPr>
        <w:rStyle w:val="PageNumber"/>
      </w:rPr>
      <w:tab/>
      <w:t>ISSUE: NO:</w:t>
    </w:r>
    <w:ins w:id="0" w:author="Scott McDonald" w:date="2017-07-25T14:06:00Z">
      <w:r w:rsidR="00711BC1">
        <w:rPr>
          <w:rStyle w:val="PageNumber"/>
        </w:rPr>
        <w:t>3</w:t>
      </w:r>
    </w:ins>
    <w:del w:id="1" w:author="Scott McDonald" w:date="2017-07-25T14:06:00Z">
      <w:r w:rsidR="008E0E53" w:rsidDel="00711BC1">
        <w:rPr>
          <w:rStyle w:val="PageNumber"/>
        </w:rPr>
        <w:delText>2</w:delText>
      </w:r>
    </w:del>
    <w:r>
      <w:rPr>
        <w:rStyle w:val="PageNumber"/>
      </w:rPr>
      <w:t xml:space="preserve"> – </w:t>
    </w:r>
    <w:ins w:id="2" w:author="Scott McDonald" w:date="2017-08-08T11:55:00Z">
      <w:del w:id="3" w:author="Monica Borg" w:date="2018-01-25T16:36:00Z">
        <w:r w:rsidR="00E20E62" w:rsidDel="00597BC3">
          <w:rPr>
            <w:rStyle w:val="PageNumber"/>
          </w:rPr>
          <w:delText>Aug</w:delText>
        </w:r>
      </w:del>
    </w:ins>
    <w:del w:id="4" w:author="Monica Borg" w:date="2018-01-25T16:36:00Z">
      <w:r w:rsidR="00101273" w:rsidDel="00597BC3">
        <w:rPr>
          <w:rStyle w:val="PageNumber"/>
        </w:rPr>
        <w:delText>Mar 201</w:delText>
      </w:r>
    </w:del>
    <w:ins w:id="5" w:author="Scott McDonald" w:date="2017-07-25T14:06:00Z">
      <w:del w:id="6" w:author="Monica Borg" w:date="2018-01-25T16:36:00Z">
        <w:r w:rsidR="00711BC1" w:rsidDel="00597BC3">
          <w:rPr>
            <w:rStyle w:val="PageNumber"/>
          </w:rPr>
          <w:delText>7</w:delText>
        </w:r>
      </w:del>
    </w:ins>
    <w:ins w:id="7" w:author="Monica Borg" w:date="2018-01-25T16:36:00Z">
      <w:r w:rsidR="00597BC3">
        <w:rPr>
          <w:rStyle w:val="PageNumber"/>
        </w:rPr>
        <w:t>Jan 2018</w:t>
      </w:r>
    </w:ins>
    <w:del w:id="8" w:author="Scott McDonald" w:date="2017-07-25T14:06:00Z">
      <w:r w:rsidR="00101273" w:rsidDel="00711BC1">
        <w:rPr>
          <w:rStyle w:val="PageNumber"/>
        </w:rPr>
        <w:delText>2</w:delText>
      </w:r>
    </w:del>
  </w:p>
  <w:p w:rsidR="00123F4C" w:rsidRDefault="00123F4C">
    <w:pPr>
      <w:pStyle w:val="Footer"/>
    </w:pPr>
    <w:r>
      <w:rPr>
        <w:rStyle w:val="PageNumber"/>
      </w:rPr>
      <w:t>www.cmdg.com.au</w:t>
    </w:r>
    <w:ins w:id="9" w:author="Scott McDonald" w:date="2017-07-25T14:06:00Z">
      <w:r w:rsidR="00711BC1">
        <w:rPr>
          <w:rStyle w:val="PageNumber"/>
        </w:rPr>
        <w:tab/>
      </w:r>
      <w:r w:rsidR="00711BC1">
        <w:rPr>
          <w:rStyle w:val="PageNumber"/>
        </w:rPr>
        <w:tab/>
      </w:r>
      <w:del w:id="10" w:author="Monica Borg" w:date="2018-01-25T16:36:00Z">
        <w:r w:rsidR="00711BC1" w:rsidDel="00597BC3">
          <w:rPr>
            <w:rStyle w:val="PageNumber"/>
          </w:rPr>
          <w:delText>GRC DRAFT</w:delText>
        </w:r>
      </w:del>
    </w:ins>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123F4C">
    <w:pPr>
      <w:pStyle w:val="Footer"/>
    </w:pPr>
  </w:p>
  <w:p w:rsidR="00123F4C" w:rsidRDefault="00123F4C">
    <w:pPr>
      <w:pStyle w:val="Footer"/>
      <w:pBdr>
        <w:top w:val="single" w:sz="6" w:space="1" w:color="auto"/>
      </w:pBdr>
    </w:pPr>
  </w:p>
  <w:p w:rsidR="00123F4C" w:rsidRDefault="00123F4C" w:rsidP="004F5D35">
    <w:pPr>
      <w:pStyle w:val="Footer"/>
      <w:tabs>
        <w:tab w:val="clear" w:pos="9630"/>
        <w:tab w:val="right" w:pos="9781"/>
        <w:tab w:val="right" w:pos="15300"/>
      </w:tabs>
    </w:pPr>
    <w:r>
      <w:t>CAPRICORN MUNICIPAL DEVELOPMENT GUIDELINES</w:t>
    </w:r>
    <w:r>
      <w:tab/>
      <w:t>D6-</w:t>
    </w:r>
    <w:r>
      <w:rPr>
        <w:rStyle w:val="PageNumber"/>
      </w:rPr>
      <w:fldChar w:fldCharType="begin"/>
    </w:r>
    <w:r>
      <w:rPr>
        <w:rStyle w:val="PageNumber"/>
      </w:rPr>
      <w:instrText xml:space="preserve"> PAGE </w:instrText>
    </w:r>
    <w:r>
      <w:rPr>
        <w:rStyle w:val="PageNumber"/>
      </w:rPr>
      <w:fldChar w:fldCharType="separate"/>
    </w:r>
    <w:r w:rsidR="00A24332">
      <w:rPr>
        <w:rStyle w:val="PageNumber"/>
      </w:rPr>
      <w:t>2</w:t>
    </w:r>
    <w:r>
      <w:rPr>
        <w:rStyle w:val="PageNumber"/>
      </w:rPr>
      <w:fldChar w:fldCharType="end"/>
    </w:r>
    <w:r>
      <w:rPr>
        <w:rStyle w:val="PageNumber"/>
      </w:rPr>
      <w:tab/>
      <w:t>ISSUE: NO:</w:t>
    </w:r>
    <w:del w:id="856" w:author="Scott McDonald" w:date="2017-07-25T14:05:00Z">
      <w:r w:rsidR="008E0E53" w:rsidDel="00711BC1">
        <w:rPr>
          <w:rStyle w:val="PageNumber"/>
        </w:rPr>
        <w:delText xml:space="preserve">2  </w:delText>
      </w:r>
    </w:del>
    <w:ins w:id="857" w:author="Scott McDonald" w:date="2017-07-25T14:05:00Z">
      <w:r w:rsidR="00711BC1">
        <w:rPr>
          <w:rStyle w:val="PageNumber"/>
        </w:rPr>
        <w:t xml:space="preserve">3  </w:t>
      </w:r>
    </w:ins>
    <w:r>
      <w:rPr>
        <w:rStyle w:val="PageNumber"/>
      </w:rPr>
      <w:t xml:space="preserve">– </w:t>
    </w:r>
    <w:del w:id="858" w:author="Scott McDonald" w:date="2017-07-25T14:05:00Z">
      <w:r w:rsidR="00101273" w:rsidDel="00711BC1">
        <w:rPr>
          <w:rStyle w:val="PageNumber"/>
        </w:rPr>
        <w:delText xml:space="preserve">Mar </w:delText>
      </w:r>
    </w:del>
    <w:ins w:id="859" w:author="Scott McDonald" w:date="2017-08-08T11:55:00Z">
      <w:r w:rsidR="00E20E62">
        <w:rPr>
          <w:rStyle w:val="PageNumber"/>
        </w:rPr>
        <w:t>Aug</w:t>
      </w:r>
    </w:ins>
    <w:ins w:id="860" w:author="Scott McDonald" w:date="2017-07-25T14:05:00Z">
      <w:r w:rsidR="00711BC1">
        <w:rPr>
          <w:rStyle w:val="PageNumber"/>
        </w:rPr>
        <w:t xml:space="preserve"> </w:t>
      </w:r>
    </w:ins>
    <w:r w:rsidR="00101273">
      <w:rPr>
        <w:rStyle w:val="PageNumber"/>
      </w:rPr>
      <w:t>201</w:t>
    </w:r>
    <w:ins w:id="861" w:author="Scott McDonald" w:date="2017-07-25T14:05:00Z">
      <w:r w:rsidR="00711BC1">
        <w:rPr>
          <w:rStyle w:val="PageNumber"/>
        </w:rPr>
        <w:t>7</w:t>
      </w:r>
    </w:ins>
    <w:del w:id="862" w:author="Scott McDonald" w:date="2017-07-25T14:05:00Z">
      <w:r w:rsidR="00101273" w:rsidDel="00711BC1">
        <w:rPr>
          <w:rStyle w:val="PageNumber"/>
        </w:rPr>
        <w:delText>2</w:delText>
      </w:r>
    </w:del>
  </w:p>
  <w:p w:rsidR="00123F4C" w:rsidRDefault="00711BC1" w:rsidP="004F5D35">
    <w:pPr>
      <w:pStyle w:val="Footer"/>
    </w:pPr>
    <w:ins w:id="863" w:author="Scott McDonald" w:date="2017-07-25T14:04:00Z">
      <w:r>
        <w:rPr>
          <w:rStyle w:val="PageNumber"/>
        </w:rPr>
        <w:fldChar w:fldCharType="begin"/>
      </w:r>
      <w:r>
        <w:rPr>
          <w:rStyle w:val="PageNumber"/>
        </w:rPr>
        <w:instrText xml:space="preserve"> HYPERLINK "http://</w:instrText>
      </w:r>
    </w:ins>
    <w:r>
      <w:rPr>
        <w:rStyle w:val="PageNumber"/>
      </w:rPr>
      <w:instrText>www.cmdg.com.au</w:instrText>
    </w:r>
    <w:ins w:id="864" w:author="Scott McDonald" w:date="2017-07-25T14:04:00Z">
      <w:r>
        <w:rPr>
          <w:rStyle w:val="PageNumber"/>
        </w:rPr>
        <w:instrText xml:space="preserve">" </w:instrText>
      </w:r>
      <w:r>
        <w:rPr>
          <w:rStyle w:val="PageNumber"/>
        </w:rPr>
        <w:fldChar w:fldCharType="separate"/>
      </w:r>
    </w:ins>
    <w:r w:rsidRPr="005E1A18">
      <w:rPr>
        <w:rStyle w:val="Hyperlink"/>
      </w:rPr>
      <w:t>www.cmdg.com.au</w:t>
    </w:r>
    <w:ins w:id="865" w:author="Scott McDonald" w:date="2017-07-25T14:04:00Z">
      <w:r>
        <w:rPr>
          <w:rStyle w:val="PageNumber"/>
        </w:rPr>
        <w:fldChar w:fldCharType="end"/>
      </w:r>
      <w:r>
        <w:rPr>
          <w:rStyle w:val="PageNumber"/>
        </w:rPr>
        <w:tab/>
      </w:r>
      <w:r>
        <w:rPr>
          <w:rStyle w:val="PageNumber"/>
        </w:rPr>
        <w:tab/>
        <w:t>GRC DRAFT</w:t>
      </w:r>
    </w:ins>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123F4C">
    <w:pPr>
      <w:spacing w:before="140" w:line="100" w:lineRule="exact"/>
      <w:rPr>
        <w:sz w:val="10"/>
      </w:rPr>
    </w:pPr>
  </w:p>
  <w:p w:rsidR="00123F4C" w:rsidRDefault="006F5993">
    <w:pPr>
      <w:spacing w:line="19" w:lineRule="exact"/>
      <w:rPr>
        <w:spacing w:val="-3"/>
        <w:sz w:val="24"/>
      </w:rPr>
    </w:pPr>
    <w:r>
      <w:rPr>
        <w:rFonts w:ascii="Times New Roman" w:hAnsi="Times New Roman"/>
        <w:noProof/>
        <w:lang w:eastAsia="en-AU"/>
      </w:rPr>
      <mc:AlternateContent>
        <mc:Choice Requires="wps">
          <w:drawing>
            <wp:anchor distT="0" distB="0" distL="114300" distR="114300" simplePos="0" relativeHeight="251657728" behindDoc="1" locked="0" layoutInCell="0" allowOverlap="1" wp14:anchorId="7FAE1A7F" wp14:editId="553B6A61">
              <wp:simplePos x="0" y="0"/>
              <wp:positionH relativeFrom="margin">
                <wp:posOffset>0</wp:posOffset>
              </wp:positionH>
              <wp:positionV relativeFrom="paragraph">
                <wp:posOffset>0</wp:posOffset>
              </wp:positionV>
              <wp:extent cx="6188710" cy="12065"/>
              <wp:effectExtent l="0" t="0" r="0"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08F14" id="Rectangle 19" o:spid="_x0000_s1026" style="position:absolute;margin-left:0;margin-top:0;width:487.3pt;height:.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zqj6QIAADM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" o:allowincell="f" fillcolor="black" stroked="f" strokeweight=".05pt">
              <w10:wrap anchorx="margin"/>
            </v:rect>
          </w:pict>
        </mc:Fallback>
      </mc:AlternateContent>
    </w:r>
  </w:p>
  <w:p w:rsidR="00123F4C" w:rsidRDefault="00123F4C" w:rsidP="004F5D35">
    <w:pPr>
      <w:pStyle w:val="Footer"/>
      <w:tabs>
        <w:tab w:val="clear" w:pos="9630"/>
        <w:tab w:val="right" w:pos="9781"/>
        <w:tab w:val="right" w:pos="15300"/>
      </w:tabs>
    </w:pPr>
  </w:p>
  <w:p w:rsidR="00123F4C" w:rsidRDefault="00123F4C" w:rsidP="004F5D35">
    <w:pPr>
      <w:pStyle w:val="Footer"/>
      <w:tabs>
        <w:tab w:val="clear" w:pos="9630"/>
        <w:tab w:val="right" w:pos="9781"/>
        <w:tab w:val="right" w:pos="15300"/>
      </w:tabs>
    </w:pPr>
    <w:r>
      <w:t>CAPRICORN MUNICIPAL DEVELOPMENT GUIDELINES</w:t>
    </w:r>
    <w:r>
      <w:tab/>
      <w:t>D6-</w:t>
    </w:r>
    <w:r>
      <w:rPr>
        <w:rStyle w:val="PageNumber"/>
      </w:rPr>
      <w:fldChar w:fldCharType="begin"/>
    </w:r>
    <w:r>
      <w:rPr>
        <w:rStyle w:val="PageNumber"/>
      </w:rPr>
      <w:instrText xml:space="preserve"> PAGE </w:instrText>
    </w:r>
    <w:r>
      <w:rPr>
        <w:rStyle w:val="PageNumber"/>
      </w:rPr>
      <w:fldChar w:fldCharType="separate"/>
    </w:r>
    <w:r w:rsidR="00A24332">
      <w:rPr>
        <w:rStyle w:val="PageNumber"/>
      </w:rPr>
      <w:t>3</w:t>
    </w:r>
    <w:r>
      <w:rPr>
        <w:rStyle w:val="PageNumber"/>
      </w:rPr>
      <w:fldChar w:fldCharType="end"/>
    </w:r>
    <w:r>
      <w:rPr>
        <w:rStyle w:val="PageNumber"/>
      </w:rPr>
      <w:tab/>
      <w:t>ISSUE: NO:</w:t>
    </w:r>
    <w:del w:id="866" w:author="Scott McDonald" w:date="2017-07-25T14:05:00Z">
      <w:r w:rsidR="008E0E53" w:rsidDel="00711BC1">
        <w:rPr>
          <w:rStyle w:val="PageNumber"/>
        </w:rPr>
        <w:delText xml:space="preserve">2 </w:delText>
      </w:r>
    </w:del>
    <w:ins w:id="867" w:author="Scott McDonald" w:date="2017-07-25T14:05:00Z">
      <w:r w:rsidR="00711BC1">
        <w:rPr>
          <w:rStyle w:val="PageNumber"/>
        </w:rPr>
        <w:t xml:space="preserve">3 </w:t>
      </w:r>
    </w:ins>
    <w:r>
      <w:rPr>
        <w:rStyle w:val="PageNumber"/>
      </w:rPr>
      <w:t xml:space="preserve">– </w:t>
    </w:r>
    <w:del w:id="868" w:author="Scott McDonald" w:date="2017-07-25T14:05:00Z">
      <w:r w:rsidR="00101273" w:rsidDel="00711BC1">
        <w:rPr>
          <w:rStyle w:val="PageNumber"/>
        </w:rPr>
        <w:delText xml:space="preserve">Mar </w:delText>
      </w:r>
    </w:del>
    <w:ins w:id="869" w:author="Scott McDonald" w:date="2017-08-08T11:55:00Z">
      <w:r w:rsidR="00E20E62">
        <w:rPr>
          <w:rStyle w:val="PageNumber"/>
        </w:rPr>
        <w:t>Aug</w:t>
      </w:r>
    </w:ins>
    <w:ins w:id="870" w:author="Scott McDonald" w:date="2017-07-25T14:05:00Z">
      <w:r w:rsidR="00711BC1">
        <w:rPr>
          <w:rStyle w:val="PageNumber"/>
        </w:rPr>
        <w:t xml:space="preserve"> </w:t>
      </w:r>
    </w:ins>
    <w:r w:rsidR="00101273">
      <w:rPr>
        <w:rStyle w:val="PageNumber"/>
      </w:rPr>
      <w:t>201</w:t>
    </w:r>
    <w:ins w:id="871" w:author="Scott McDonald" w:date="2017-07-25T14:05:00Z">
      <w:r w:rsidR="00711BC1">
        <w:rPr>
          <w:rStyle w:val="PageNumber"/>
        </w:rPr>
        <w:t>7</w:t>
      </w:r>
    </w:ins>
    <w:del w:id="872" w:author="Scott McDonald" w:date="2017-07-25T14:05:00Z">
      <w:r w:rsidR="00101273" w:rsidDel="00711BC1">
        <w:rPr>
          <w:rStyle w:val="PageNumber"/>
        </w:rPr>
        <w:delText>2</w:delText>
      </w:r>
    </w:del>
  </w:p>
  <w:p w:rsidR="00123F4C" w:rsidRDefault="00123F4C" w:rsidP="004F5D35">
    <w:pPr>
      <w:pStyle w:val="Footer"/>
    </w:pPr>
    <w:r>
      <w:rPr>
        <w:rStyle w:val="PageNumber"/>
      </w:rPr>
      <w:t>www.cmdg.com.au</w:t>
    </w:r>
    <w:ins w:id="873" w:author="Scott McDonald" w:date="2017-07-25T14:05:00Z">
      <w:r w:rsidR="00711BC1">
        <w:rPr>
          <w:rStyle w:val="PageNumber"/>
        </w:rPr>
        <w:tab/>
      </w:r>
      <w:r w:rsidR="00711BC1">
        <w:rPr>
          <w:rStyle w:val="PageNumber"/>
        </w:rPr>
        <w:tab/>
        <w:t>GRC DRAFT</w:t>
      </w:r>
    </w:ins>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123F4C">
    <w:pPr>
      <w:pStyle w:val="Footer"/>
    </w:pPr>
  </w:p>
  <w:p w:rsidR="00123F4C" w:rsidRDefault="00123F4C">
    <w:pPr>
      <w:pStyle w:val="Footer"/>
      <w:pBdr>
        <w:top w:val="single" w:sz="6" w:space="1" w:color="auto"/>
      </w:pBdr>
    </w:pPr>
  </w:p>
  <w:p w:rsidR="00123F4C" w:rsidRDefault="00123F4C" w:rsidP="004F5D35">
    <w:pPr>
      <w:pStyle w:val="Footer"/>
      <w:tabs>
        <w:tab w:val="clear" w:pos="9630"/>
        <w:tab w:val="right" w:pos="9781"/>
        <w:tab w:val="right" w:pos="15300"/>
      </w:tabs>
    </w:pPr>
    <w:r>
      <w:t>CAPRICORN MUNICIPAL DEVELOPMENT GUIDELINES</w:t>
    </w:r>
    <w:r>
      <w:tab/>
      <w:t>D6-</w:t>
    </w:r>
    <w:r>
      <w:rPr>
        <w:rStyle w:val="PageNumber"/>
      </w:rPr>
      <w:fldChar w:fldCharType="begin"/>
    </w:r>
    <w:r>
      <w:rPr>
        <w:rStyle w:val="PageNumber"/>
      </w:rPr>
      <w:instrText xml:space="preserve"> PAGE </w:instrText>
    </w:r>
    <w:r>
      <w:rPr>
        <w:rStyle w:val="PageNumber"/>
      </w:rPr>
      <w:fldChar w:fldCharType="separate"/>
    </w:r>
    <w:r w:rsidR="00A24332">
      <w:rPr>
        <w:rStyle w:val="PageNumber"/>
      </w:rPr>
      <w:t>1</w:t>
    </w:r>
    <w:r>
      <w:rPr>
        <w:rStyle w:val="PageNumber"/>
      </w:rPr>
      <w:fldChar w:fldCharType="end"/>
    </w:r>
    <w:r>
      <w:rPr>
        <w:rStyle w:val="PageNumber"/>
      </w:rPr>
      <w:tab/>
      <w:t>ISSUE: NO:</w:t>
    </w:r>
    <w:ins w:id="874" w:author="Scott McDonald" w:date="2017-07-25T14:05:00Z">
      <w:r w:rsidR="00711BC1">
        <w:rPr>
          <w:rStyle w:val="PageNumber"/>
        </w:rPr>
        <w:t>3</w:t>
      </w:r>
    </w:ins>
    <w:del w:id="875" w:author="Scott McDonald" w:date="2017-07-25T14:05:00Z">
      <w:r w:rsidR="008E0E53" w:rsidDel="00711BC1">
        <w:rPr>
          <w:rStyle w:val="PageNumber"/>
        </w:rPr>
        <w:delText>2</w:delText>
      </w:r>
    </w:del>
    <w:r w:rsidR="008E0E53">
      <w:rPr>
        <w:rStyle w:val="PageNumber"/>
      </w:rPr>
      <w:t xml:space="preserve"> </w:t>
    </w:r>
    <w:r>
      <w:rPr>
        <w:rStyle w:val="PageNumber"/>
      </w:rPr>
      <w:t xml:space="preserve">– </w:t>
    </w:r>
    <w:del w:id="876" w:author="Scott McDonald" w:date="2017-07-25T14:05:00Z">
      <w:r w:rsidR="00101273" w:rsidDel="00711BC1">
        <w:rPr>
          <w:rStyle w:val="PageNumber"/>
        </w:rPr>
        <w:delText xml:space="preserve">Mar </w:delText>
      </w:r>
    </w:del>
    <w:ins w:id="877" w:author="Scott McDonald" w:date="2017-08-08T11:55:00Z">
      <w:del w:id="878" w:author="Monica Borg" w:date="2018-01-25T16:40:00Z">
        <w:r w:rsidR="00E20E62" w:rsidDel="00A24332">
          <w:rPr>
            <w:rStyle w:val="PageNumber"/>
          </w:rPr>
          <w:delText>Aug</w:delText>
        </w:r>
      </w:del>
    </w:ins>
    <w:ins w:id="879" w:author="Scott McDonald" w:date="2017-07-25T14:05:00Z">
      <w:del w:id="880" w:author="Monica Borg" w:date="2018-01-25T16:40:00Z">
        <w:r w:rsidR="00711BC1" w:rsidDel="00A24332">
          <w:rPr>
            <w:rStyle w:val="PageNumber"/>
          </w:rPr>
          <w:delText xml:space="preserve"> </w:delText>
        </w:r>
      </w:del>
    </w:ins>
    <w:del w:id="881" w:author="Monica Borg" w:date="2018-01-25T16:40:00Z">
      <w:r w:rsidR="00101273" w:rsidDel="00A24332">
        <w:rPr>
          <w:rStyle w:val="PageNumber"/>
        </w:rPr>
        <w:delText>201</w:delText>
      </w:r>
    </w:del>
    <w:ins w:id="882" w:author="Scott McDonald" w:date="2017-07-25T14:06:00Z">
      <w:del w:id="883" w:author="Monica Borg" w:date="2018-01-25T16:40:00Z">
        <w:r w:rsidR="00711BC1" w:rsidDel="00A24332">
          <w:rPr>
            <w:rStyle w:val="PageNumber"/>
          </w:rPr>
          <w:delText>7</w:delText>
        </w:r>
      </w:del>
    </w:ins>
    <w:ins w:id="884" w:author="Monica Borg" w:date="2018-01-25T16:40:00Z">
      <w:r w:rsidR="00A24332">
        <w:rPr>
          <w:rStyle w:val="PageNumber"/>
        </w:rPr>
        <w:t>Jan 2018</w:t>
      </w:r>
    </w:ins>
    <w:bookmarkStart w:id="885" w:name="_GoBack"/>
    <w:bookmarkEnd w:id="885"/>
    <w:del w:id="886" w:author="Scott McDonald" w:date="2017-07-25T14:06:00Z">
      <w:r w:rsidR="00101273" w:rsidDel="00711BC1">
        <w:rPr>
          <w:rStyle w:val="PageNumber"/>
        </w:rPr>
        <w:delText>2</w:delText>
      </w:r>
    </w:del>
  </w:p>
  <w:p w:rsidR="00123F4C" w:rsidRDefault="00123F4C" w:rsidP="004F5D35">
    <w:pPr>
      <w:pStyle w:val="Footer"/>
    </w:pPr>
    <w:r>
      <w:rPr>
        <w:rStyle w:val="PageNumber"/>
      </w:rPr>
      <w:t>www.cmdg.com.au</w:t>
    </w:r>
    <w:ins w:id="887" w:author="Scott McDonald" w:date="2017-07-25T14:05:00Z">
      <w:r w:rsidR="00711BC1">
        <w:rPr>
          <w:rStyle w:val="PageNumber"/>
        </w:rPr>
        <w:tab/>
      </w:r>
      <w:r w:rsidR="00711BC1">
        <w:rPr>
          <w:rStyle w:val="PageNumber"/>
        </w:rPr>
        <w:tab/>
      </w:r>
      <w:del w:id="888" w:author="Monica Borg" w:date="2018-01-25T16:40:00Z">
        <w:r w:rsidR="00711BC1" w:rsidDel="00A24332">
          <w:rPr>
            <w:rStyle w:val="PageNumber"/>
          </w:rPr>
          <w:delText>GRC DRAFT</w:delText>
        </w:r>
      </w:del>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8CF" w:rsidRDefault="003418CF">
      <w:r>
        <w:rPr>
          <w:sz w:val="24"/>
        </w:rPr>
        <w:separator/>
      </w:r>
    </w:p>
  </w:footnote>
  <w:footnote w:type="continuationSeparator" w:id="0">
    <w:p w:rsidR="003418CF" w:rsidRDefault="00341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9C4" w:rsidRPr="00F779C4" w:rsidRDefault="00F779C4">
    <w:pPr>
      <w:pStyle w:val="Header"/>
      <w:rPr>
        <w:b/>
        <w:sz w:val="24"/>
        <w:szCs w:val="24"/>
        <w:lang w:val="en-AU"/>
      </w:rPr>
    </w:pPr>
    <w:r>
      <w:rPr>
        <w:rFonts w:ascii="Times New Roman" w:hAnsi="Times New Roman"/>
        <w:lang w:val="en-AU" w:eastAsia="en-AU"/>
      </w:rPr>
      <mc:AlternateContent>
        <mc:Choice Requires="wps">
          <w:drawing>
            <wp:anchor distT="0" distB="0" distL="114300" distR="114300" simplePos="0" relativeHeight="251660800" behindDoc="1" locked="0" layoutInCell="0" allowOverlap="1" wp14:anchorId="19645522" wp14:editId="3922A782">
              <wp:simplePos x="0" y="0"/>
              <wp:positionH relativeFrom="margin">
                <wp:align>right</wp:align>
              </wp:positionH>
              <wp:positionV relativeFrom="paragraph">
                <wp:posOffset>166255</wp:posOffset>
              </wp:positionV>
              <wp:extent cx="6188710" cy="12065"/>
              <wp:effectExtent l="0" t="0" r="2540" b="6985"/>
              <wp:wrapNone/>
              <wp:docPr id="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BAD1F" id="Rectangle 18" o:spid="_x0000_s1026" style="position:absolute;margin-left:436.1pt;margin-top:13.1pt;width:487.3pt;height:.95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" o:allowincell="f" fillcolor="black" stroked="f" strokeweight=".05pt">
              <w10:wrap anchorx="margin"/>
            </v:rect>
          </w:pict>
        </mc:Fallback>
      </mc:AlternateContent>
    </w:r>
    <w:r w:rsidRPr="00F779C4">
      <w:rPr>
        <w:b/>
        <w:sz w:val="24"/>
        <w:szCs w:val="24"/>
        <w:lang w:val="en-AU"/>
      </w:rPr>
      <w:t>SITE REGRADING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BC3" w:rsidRDefault="00597B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123F4C">
    <w:pPr>
      <w:pStyle w:val="Header"/>
      <w:pBdr>
        <w:bottom w:val="single" w:sz="6" w:space="1" w:color="auto"/>
      </w:pBdr>
    </w:pPr>
    <w:r>
      <w:tab/>
    </w:r>
    <w:r>
      <w:rPr>
        <w:b/>
      </w:rPr>
      <w:t>SITE REGRADING</w:t>
    </w:r>
  </w:p>
  <w:p w:rsidR="00123F4C" w:rsidRDefault="00123F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6F5993">
    <w:pPr>
      <w:tabs>
        <w:tab w:val="right" w:pos="9746"/>
      </w:tabs>
    </w:pPr>
    <w:r>
      <w:rPr>
        <w:rFonts w:ascii="Times New Roman" w:hAnsi="Times New Roman"/>
        <w:noProof/>
        <w:lang w:eastAsia="en-AU"/>
      </w:rPr>
      <mc:AlternateContent>
        <mc:Choice Requires="wps">
          <w:drawing>
            <wp:anchor distT="0" distB="0" distL="114300" distR="114300" simplePos="0" relativeHeight="251658752" behindDoc="0" locked="0" layoutInCell="0" allowOverlap="1">
              <wp:simplePos x="0" y="0"/>
              <wp:positionH relativeFrom="page">
                <wp:posOffset>685800</wp:posOffset>
              </wp:positionH>
              <wp:positionV relativeFrom="paragraph">
                <wp:posOffset>0</wp:posOffset>
              </wp:positionV>
              <wp:extent cx="6188710" cy="127000"/>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7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23F4C" w:rsidRDefault="00123F4C">
                          <w:pPr>
                            <w:tabs>
                              <w:tab w:val="center" w:pos="4873"/>
                              <w:tab w:val="right" w:pos="9746"/>
                            </w:tabs>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left:0;text-align:left;margin-left:54pt;margin-top:0;width:487.3pt;height:1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" o:allowincell="f" filled="f" stroked="f" strokeweight="0">
              <v:textbox inset="0,0,0,0">
                <w:txbxContent>
                  <w:p w:rsidR="00123F4C" w:rsidRDefault="00123F4C">
                    <w:pPr>
                      <w:tabs>
                        <w:tab w:val="center" w:pos="4873"/>
                        <w:tab w:val="right" w:pos="9746"/>
                      </w:tabs>
                      <w:rPr>
                        <w:sz w:val="24"/>
                      </w:rPr>
                    </w:pPr>
                  </w:p>
                </w:txbxContent>
              </v:textbox>
              <w10:wrap anchorx="page"/>
            </v:rect>
          </w:pict>
        </mc:Fallback>
      </mc:AlternateContent>
    </w:r>
    <w:r w:rsidR="00123F4C">
      <w:t xml:space="preserve"> </w:t>
    </w:r>
    <w:r w:rsidR="00123F4C">
      <w:rPr>
        <w:b/>
      </w:rPr>
      <w:tab/>
      <w:t>SITE REGRADING</w:t>
    </w:r>
  </w:p>
  <w:p w:rsidR="00123F4C" w:rsidRDefault="006F5993">
    <w:pPr>
      <w:spacing w:line="19" w:lineRule="exact"/>
    </w:pPr>
    <w:r>
      <w:rPr>
        <w:rFonts w:ascii="Times New Roman" w:hAnsi="Times New Roman"/>
        <w:noProof/>
        <w:lang w:eastAsia="en-AU"/>
      </w:rPr>
      <mc:AlternateContent>
        <mc:Choice Requires="wps">
          <w:drawing>
            <wp:anchor distT="0" distB="0" distL="114300" distR="114300" simplePos="0" relativeHeight="251656704" behindDoc="1" locked="0" layoutInCell="0" allowOverlap="1">
              <wp:simplePos x="0" y="0"/>
              <wp:positionH relativeFrom="margin">
                <wp:posOffset>0</wp:posOffset>
              </wp:positionH>
              <wp:positionV relativeFrom="paragraph">
                <wp:posOffset>0</wp:posOffset>
              </wp:positionV>
              <wp:extent cx="6188710" cy="12065"/>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C0A75" id="Rectangle 18" o:spid="_x0000_s1026" style="position:absolute;margin-left:0;margin-top:0;width:487.3pt;height:.9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" o:allowincell="f" fillcolor="black" stroked="f" strokeweight=".05pt">
              <w10:wrap anchorx="margin"/>
            </v:rect>
          </w:pict>
        </mc:Fallback>
      </mc:AlternateContent>
    </w:r>
  </w:p>
  <w:p w:rsidR="00123F4C" w:rsidRDefault="00123F4C">
    <w:pPr>
      <w:spacing w:after="380" w:line="100" w:lineRule="exact"/>
      <w:rPr>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F4C" w:rsidRDefault="00123F4C">
    <w:pPr>
      <w:pStyle w:val="Header"/>
      <w:pBdr>
        <w:bottom w:val="single" w:sz="6" w:space="1" w:color="auto"/>
      </w:pBdr>
    </w:pPr>
    <w:r>
      <w:t xml:space="preserve"> </w:t>
    </w:r>
    <w:r>
      <w:tab/>
    </w:r>
    <w:r>
      <w:rPr>
        <w:b/>
      </w:rPr>
      <w:t>SITE REGRADING</w:t>
    </w:r>
  </w:p>
  <w:p w:rsidR="00123F4C" w:rsidRDefault="00123F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88C"/>
    <w:multiLevelType w:val="hybridMultilevel"/>
    <w:tmpl w:val="D3005BF6"/>
    <w:lvl w:ilvl="0" w:tplc="0C090017">
      <w:start w:val="1"/>
      <w:numFmt w:val="lowerLetter"/>
      <w:lvlText w:val="%1)"/>
      <w:lvlJc w:val="left"/>
      <w:pPr>
        <w:ind w:left="1494" w:hanging="360"/>
      </w:pPr>
      <w:rPr>
        <w:rFonts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 w15:restartNumberingAfterBreak="0">
    <w:nsid w:val="08142A48"/>
    <w:multiLevelType w:val="hybridMultilevel"/>
    <w:tmpl w:val="984C480E"/>
    <w:lvl w:ilvl="0" w:tplc="5746737C">
      <w:numFmt w:val="bullet"/>
      <w:lvlText w:val="•"/>
      <w:lvlJc w:val="left"/>
      <w:pPr>
        <w:ind w:left="2628" w:hanging="360"/>
      </w:pPr>
      <w:rPr>
        <w:rFonts w:ascii="Arial" w:eastAsia="Times New Roman" w:hAnsi="Arial" w:cs="Arial" w:hint="default"/>
      </w:rPr>
    </w:lvl>
    <w:lvl w:ilvl="1" w:tplc="0C090017">
      <w:start w:val="1"/>
      <w:numFmt w:val="lowerLetter"/>
      <w:lvlText w:val="%2)"/>
      <w:lvlJc w:val="left"/>
      <w:pPr>
        <w:ind w:left="2574" w:hanging="360"/>
      </w:pPr>
      <w:rPr>
        <w:rFonts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 w15:restartNumberingAfterBreak="0">
    <w:nsid w:val="0AE81A8E"/>
    <w:multiLevelType w:val="hybridMultilevel"/>
    <w:tmpl w:val="8C3C6B46"/>
    <w:lvl w:ilvl="0" w:tplc="0C090001">
      <w:start w:val="1"/>
      <w:numFmt w:val="bullet"/>
      <w:lvlText w:val=""/>
      <w:lvlJc w:val="left"/>
      <w:pPr>
        <w:ind w:left="1440" w:hanging="360"/>
      </w:pPr>
      <w:rPr>
        <w:rFonts w:ascii="Symbol" w:hAnsi="Symbol" w:hint="default"/>
      </w:rPr>
    </w:lvl>
    <w:lvl w:ilvl="1" w:tplc="0C090001">
      <w:start w:val="1"/>
      <w:numFmt w:val="bullet"/>
      <w:lvlText w:val=""/>
      <w:lvlJc w:val="left"/>
      <w:pPr>
        <w:ind w:left="2160" w:hanging="360"/>
      </w:pPr>
      <w:rPr>
        <w:rFonts w:ascii="Symbol" w:hAnsi="Symbol"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EF03557"/>
    <w:multiLevelType w:val="hybridMultilevel"/>
    <w:tmpl w:val="8076A920"/>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4" w15:restartNumberingAfterBreak="0">
    <w:nsid w:val="11E002CA"/>
    <w:multiLevelType w:val="hybridMultilevel"/>
    <w:tmpl w:val="40207EBA"/>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17">
      <w:start w:val="1"/>
      <w:numFmt w:val="lowerLetter"/>
      <w:lvlText w:val="%3)"/>
      <w:lvlJc w:val="left"/>
      <w:pPr>
        <w:ind w:left="2880" w:hanging="360"/>
      </w:pPr>
      <w:rPr>
        <w:rFont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50F2748"/>
    <w:multiLevelType w:val="hybridMultilevel"/>
    <w:tmpl w:val="B9F6BC62"/>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6" w15:restartNumberingAfterBreak="0">
    <w:nsid w:val="16E62B07"/>
    <w:multiLevelType w:val="hybridMultilevel"/>
    <w:tmpl w:val="CA20B8DA"/>
    <w:lvl w:ilvl="0" w:tplc="0C090001">
      <w:start w:val="1"/>
      <w:numFmt w:val="bullet"/>
      <w:lvlText w:val=""/>
      <w:lvlJc w:val="left"/>
      <w:pPr>
        <w:ind w:left="1440" w:hanging="360"/>
      </w:pPr>
      <w:rPr>
        <w:rFonts w:ascii="Symbol" w:hAnsi="Symbol" w:hint="default"/>
      </w:rPr>
    </w:lvl>
    <w:lvl w:ilvl="1" w:tplc="0C090001">
      <w:start w:val="1"/>
      <w:numFmt w:val="bullet"/>
      <w:lvlText w:val=""/>
      <w:lvlJc w:val="left"/>
      <w:pPr>
        <w:ind w:left="2160" w:hanging="360"/>
      </w:pPr>
      <w:rPr>
        <w:rFonts w:ascii="Symbol" w:hAnsi="Symbol"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236B7CD2"/>
    <w:multiLevelType w:val="hybridMultilevel"/>
    <w:tmpl w:val="79508D34"/>
    <w:lvl w:ilvl="0" w:tplc="0C090019">
      <w:start w:val="1"/>
      <w:numFmt w:val="lowerLetter"/>
      <w:lvlText w:val="%1."/>
      <w:lvlJc w:val="left"/>
      <w:pPr>
        <w:ind w:left="2214" w:hanging="360"/>
      </w:pPr>
    </w:lvl>
    <w:lvl w:ilvl="1" w:tplc="0C090019" w:tentative="1">
      <w:start w:val="1"/>
      <w:numFmt w:val="lowerLetter"/>
      <w:lvlText w:val="%2."/>
      <w:lvlJc w:val="left"/>
      <w:pPr>
        <w:ind w:left="2934" w:hanging="360"/>
      </w:pPr>
    </w:lvl>
    <w:lvl w:ilvl="2" w:tplc="0C09001B" w:tentative="1">
      <w:start w:val="1"/>
      <w:numFmt w:val="lowerRoman"/>
      <w:lvlText w:val="%3."/>
      <w:lvlJc w:val="right"/>
      <w:pPr>
        <w:ind w:left="3654" w:hanging="180"/>
      </w:pPr>
    </w:lvl>
    <w:lvl w:ilvl="3" w:tplc="0C09000F" w:tentative="1">
      <w:start w:val="1"/>
      <w:numFmt w:val="decimal"/>
      <w:lvlText w:val="%4."/>
      <w:lvlJc w:val="left"/>
      <w:pPr>
        <w:ind w:left="4374" w:hanging="360"/>
      </w:pPr>
    </w:lvl>
    <w:lvl w:ilvl="4" w:tplc="0C090019" w:tentative="1">
      <w:start w:val="1"/>
      <w:numFmt w:val="lowerLetter"/>
      <w:lvlText w:val="%5."/>
      <w:lvlJc w:val="left"/>
      <w:pPr>
        <w:ind w:left="5094" w:hanging="360"/>
      </w:pPr>
    </w:lvl>
    <w:lvl w:ilvl="5" w:tplc="0C09001B" w:tentative="1">
      <w:start w:val="1"/>
      <w:numFmt w:val="lowerRoman"/>
      <w:lvlText w:val="%6."/>
      <w:lvlJc w:val="right"/>
      <w:pPr>
        <w:ind w:left="5814" w:hanging="180"/>
      </w:pPr>
    </w:lvl>
    <w:lvl w:ilvl="6" w:tplc="0C09000F" w:tentative="1">
      <w:start w:val="1"/>
      <w:numFmt w:val="decimal"/>
      <w:lvlText w:val="%7."/>
      <w:lvlJc w:val="left"/>
      <w:pPr>
        <w:ind w:left="6534" w:hanging="360"/>
      </w:pPr>
    </w:lvl>
    <w:lvl w:ilvl="7" w:tplc="0C090019" w:tentative="1">
      <w:start w:val="1"/>
      <w:numFmt w:val="lowerLetter"/>
      <w:lvlText w:val="%8."/>
      <w:lvlJc w:val="left"/>
      <w:pPr>
        <w:ind w:left="7254" w:hanging="360"/>
      </w:pPr>
    </w:lvl>
    <w:lvl w:ilvl="8" w:tplc="0C09001B" w:tentative="1">
      <w:start w:val="1"/>
      <w:numFmt w:val="lowerRoman"/>
      <w:lvlText w:val="%9."/>
      <w:lvlJc w:val="right"/>
      <w:pPr>
        <w:ind w:left="7974" w:hanging="180"/>
      </w:pPr>
    </w:lvl>
  </w:abstractNum>
  <w:abstractNum w:abstractNumId="8" w15:restartNumberingAfterBreak="0">
    <w:nsid w:val="2A1642D9"/>
    <w:multiLevelType w:val="hybridMultilevel"/>
    <w:tmpl w:val="43081590"/>
    <w:lvl w:ilvl="0" w:tplc="97FE7EE8">
      <w:start w:val="1"/>
      <w:numFmt w:val="lowerLetter"/>
      <w:lvlText w:val="%1)"/>
      <w:lvlJc w:val="left"/>
      <w:pPr>
        <w:ind w:left="1494" w:hanging="360"/>
      </w:pPr>
      <w:rPr>
        <w:rFonts w:hint="default"/>
        <w:b w:val="0"/>
        <w:sz w:val="20"/>
        <w:szCs w:val="20"/>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9" w15:restartNumberingAfterBreak="0">
    <w:nsid w:val="309E56C5"/>
    <w:multiLevelType w:val="multilevel"/>
    <w:tmpl w:val="78D025CC"/>
    <w:lvl w:ilvl="0">
      <w:start w:val="1"/>
      <w:numFmt w:val="decimalZero"/>
      <w:lvlText w:val="D14.%1"/>
      <w:lvlJc w:val="left"/>
      <w:pPr>
        <w:ind w:left="357" w:hanging="357"/>
      </w:pPr>
      <w:rPr>
        <w:rFonts w:ascii="Arial" w:hAnsi="Arial" w:cs="Arial"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lvlText w:val="D14.%1.%2"/>
      <w:lvlJc w:val="left"/>
      <w:pPr>
        <w:ind w:left="2269" w:hanging="12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1F004F0"/>
    <w:multiLevelType w:val="hybridMultilevel"/>
    <w:tmpl w:val="C90417BA"/>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1" w15:restartNumberingAfterBreak="0">
    <w:nsid w:val="35A371BC"/>
    <w:multiLevelType w:val="hybridMultilevel"/>
    <w:tmpl w:val="0D70C65A"/>
    <w:lvl w:ilvl="0" w:tplc="0C090017">
      <w:start w:val="1"/>
      <w:numFmt w:val="lowerLetter"/>
      <w:lvlText w:val="%1)"/>
      <w:lvlJc w:val="left"/>
      <w:pPr>
        <w:ind w:left="1494" w:hanging="360"/>
      </w:pPr>
      <w:rPr>
        <w:rFonts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2" w15:restartNumberingAfterBreak="0">
    <w:nsid w:val="4DA907F3"/>
    <w:multiLevelType w:val="hybridMultilevel"/>
    <w:tmpl w:val="B9F6BC62"/>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3" w15:restartNumberingAfterBreak="0">
    <w:nsid w:val="4F151DB6"/>
    <w:multiLevelType w:val="hybridMultilevel"/>
    <w:tmpl w:val="8076A920"/>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4" w15:restartNumberingAfterBreak="0">
    <w:nsid w:val="52A83076"/>
    <w:multiLevelType w:val="multilevel"/>
    <w:tmpl w:val="8878EDB4"/>
    <w:lvl w:ilvl="0">
      <w:start w:val="1"/>
      <w:numFmt w:val="decimalZero"/>
      <w:pStyle w:val="Heading2"/>
      <w:lvlText w:val="D06.%1."/>
      <w:lvlJc w:val="left"/>
      <w:pPr>
        <w:ind w:left="360" w:hanging="360"/>
      </w:pPr>
      <w:rPr>
        <w:rFonts w:ascii="Arial" w:hAnsi="Arial" w:cs="Arial" w:hint="default"/>
        <w:b/>
      </w:rPr>
    </w:lvl>
    <w:lvl w:ilvl="1">
      <w:start w:val="1"/>
      <w:numFmt w:val="decimalZero"/>
      <w:pStyle w:val="Pointed"/>
      <w:lvlText w:val="D06.%1.%2."/>
      <w:lvlJc w:val="left"/>
      <w:pPr>
        <w:ind w:left="1080" w:hanging="108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80F04CA"/>
    <w:multiLevelType w:val="hybridMultilevel"/>
    <w:tmpl w:val="E6A26200"/>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BD6761F"/>
    <w:multiLevelType w:val="hybridMultilevel"/>
    <w:tmpl w:val="C90417BA"/>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7" w15:restartNumberingAfterBreak="0">
    <w:nsid w:val="5EF94332"/>
    <w:multiLevelType w:val="hybridMultilevel"/>
    <w:tmpl w:val="0D70C65A"/>
    <w:lvl w:ilvl="0" w:tplc="0C090017">
      <w:start w:val="1"/>
      <w:numFmt w:val="lowerLetter"/>
      <w:lvlText w:val="%1)"/>
      <w:lvlJc w:val="left"/>
      <w:pPr>
        <w:ind w:left="1494" w:hanging="360"/>
      </w:pPr>
      <w:rPr>
        <w:rFonts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8" w15:restartNumberingAfterBreak="0">
    <w:nsid w:val="5FB56460"/>
    <w:multiLevelType w:val="hybridMultilevel"/>
    <w:tmpl w:val="B9F6BC62"/>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9" w15:restartNumberingAfterBreak="0">
    <w:nsid w:val="69536ACE"/>
    <w:multiLevelType w:val="hybridMultilevel"/>
    <w:tmpl w:val="B9F6BC62"/>
    <w:lvl w:ilvl="0" w:tplc="97FE7EE8">
      <w:start w:val="1"/>
      <w:numFmt w:val="lowerLetter"/>
      <w:lvlText w:val="%1)"/>
      <w:lvlJc w:val="left"/>
      <w:pPr>
        <w:ind w:left="1494" w:hanging="360"/>
      </w:pPr>
      <w:rPr>
        <w:rFonts w:hint="default"/>
        <w:b w:val="0"/>
        <w:sz w:val="20"/>
        <w:szCs w:val="20"/>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0" w15:restartNumberingAfterBreak="0">
    <w:nsid w:val="6AF638A8"/>
    <w:multiLevelType w:val="hybridMultilevel"/>
    <w:tmpl w:val="BBEAA34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4"/>
  </w:num>
  <w:num w:numId="2">
    <w:abstractNumId w:val="14"/>
  </w:num>
  <w:num w:numId="3">
    <w:abstractNumId w:val="20"/>
  </w:num>
  <w:num w:numId="4">
    <w:abstractNumId w:val="14"/>
  </w:num>
  <w:num w:numId="5">
    <w:abstractNumId w:val="14"/>
  </w:num>
  <w:num w:numId="6">
    <w:abstractNumId w:val="14"/>
  </w:num>
  <w:num w:numId="7">
    <w:abstractNumId w:val="17"/>
  </w:num>
  <w:num w:numId="8">
    <w:abstractNumId w:val="18"/>
  </w:num>
  <w:num w:numId="9">
    <w:abstractNumId w:val="0"/>
  </w:num>
  <w:num w:numId="10">
    <w:abstractNumId w:val="1"/>
  </w:num>
  <w:num w:numId="11">
    <w:abstractNumId w:val="4"/>
  </w:num>
  <w:num w:numId="12">
    <w:abstractNumId w:val="7"/>
  </w:num>
  <w:num w:numId="13">
    <w:abstractNumId w:val="11"/>
  </w:num>
  <w:num w:numId="14">
    <w:abstractNumId w:val="12"/>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3"/>
  </w:num>
  <w:num w:numId="22">
    <w:abstractNumId w:val="19"/>
  </w:num>
  <w:num w:numId="23">
    <w:abstractNumId w:val="8"/>
  </w:num>
  <w:num w:numId="24">
    <w:abstractNumId w:val="10"/>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2"/>
  </w:num>
  <w:num w:numId="32">
    <w:abstractNumId w:val="15"/>
  </w:num>
  <w:num w:numId="33">
    <w:abstractNumId w:val="14"/>
  </w:num>
  <w:num w:numId="34">
    <w:abstractNumId w:val="16"/>
  </w:num>
  <w:num w:numId="35">
    <w:abstractNumId w:val="14"/>
  </w:num>
  <w:num w:numId="36">
    <w:abstractNumId w:val="6"/>
  </w:num>
  <w:num w:numId="37">
    <w:abstractNumId w:val="5"/>
  </w:num>
  <w:num w:numId="38">
    <w:abstractNumId w:val="3"/>
  </w:num>
  <w:num w:numId="3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ca Borg">
    <w15:presenceInfo w15:providerId="AD" w15:userId="S-1-5-21-2253294106-3652061222-17341123-286952"/>
  </w15:person>
  <w15:person w15:author="Christopher Hegarty">
    <w15:presenceInfo w15:providerId="AD" w15:userId="S-1-5-21-2253294106-3652061222-17341123-2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hyphenationZone w:val="916"/>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39"/>
    <w:rsid w:val="00013032"/>
    <w:rsid w:val="0001467E"/>
    <w:rsid w:val="0002410D"/>
    <w:rsid w:val="00041AA7"/>
    <w:rsid w:val="00043F8D"/>
    <w:rsid w:val="00072008"/>
    <w:rsid w:val="0008170A"/>
    <w:rsid w:val="000C355C"/>
    <w:rsid w:val="000D49B7"/>
    <w:rsid w:val="000F5342"/>
    <w:rsid w:val="00101273"/>
    <w:rsid w:val="00123F4C"/>
    <w:rsid w:val="0016159D"/>
    <w:rsid w:val="00174A20"/>
    <w:rsid w:val="001B78FC"/>
    <w:rsid w:val="001C6174"/>
    <w:rsid w:val="00256735"/>
    <w:rsid w:val="002E10D5"/>
    <w:rsid w:val="003418CF"/>
    <w:rsid w:val="003664EC"/>
    <w:rsid w:val="003E6A76"/>
    <w:rsid w:val="004858E6"/>
    <w:rsid w:val="004F5D35"/>
    <w:rsid w:val="004F60D8"/>
    <w:rsid w:val="00510D86"/>
    <w:rsid w:val="005143E5"/>
    <w:rsid w:val="005209CE"/>
    <w:rsid w:val="0052431E"/>
    <w:rsid w:val="00525108"/>
    <w:rsid w:val="00597BC3"/>
    <w:rsid w:val="005B616C"/>
    <w:rsid w:val="005D4198"/>
    <w:rsid w:val="00607783"/>
    <w:rsid w:val="006212DA"/>
    <w:rsid w:val="00633039"/>
    <w:rsid w:val="00690845"/>
    <w:rsid w:val="006B5999"/>
    <w:rsid w:val="006E7A06"/>
    <w:rsid w:val="006F5993"/>
    <w:rsid w:val="00711BC1"/>
    <w:rsid w:val="00774133"/>
    <w:rsid w:val="00784225"/>
    <w:rsid w:val="007F0280"/>
    <w:rsid w:val="008018FD"/>
    <w:rsid w:val="008153A5"/>
    <w:rsid w:val="00815D6C"/>
    <w:rsid w:val="00823D36"/>
    <w:rsid w:val="00847AC6"/>
    <w:rsid w:val="008A5844"/>
    <w:rsid w:val="008E0E53"/>
    <w:rsid w:val="008F16EF"/>
    <w:rsid w:val="008F244E"/>
    <w:rsid w:val="009E5361"/>
    <w:rsid w:val="009E63DF"/>
    <w:rsid w:val="00A11527"/>
    <w:rsid w:val="00A24332"/>
    <w:rsid w:val="00A30BD4"/>
    <w:rsid w:val="00A41BDB"/>
    <w:rsid w:val="00A54E54"/>
    <w:rsid w:val="00A63549"/>
    <w:rsid w:val="00A646F2"/>
    <w:rsid w:val="00A740DA"/>
    <w:rsid w:val="00A76B91"/>
    <w:rsid w:val="00A77E97"/>
    <w:rsid w:val="00A81BCF"/>
    <w:rsid w:val="00A86356"/>
    <w:rsid w:val="00AA1E2A"/>
    <w:rsid w:val="00AD66C8"/>
    <w:rsid w:val="00AF39FC"/>
    <w:rsid w:val="00B2394B"/>
    <w:rsid w:val="00BC30DD"/>
    <w:rsid w:val="00BD1FE7"/>
    <w:rsid w:val="00C12F98"/>
    <w:rsid w:val="00C237B8"/>
    <w:rsid w:val="00C45719"/>
    <w:rsid w:val="00CF62B8"/>
    <w:rsid w:val="00D07EBB"/>
    <w:rsid w:val="00D40D80"/>
    <w:rsid w:val="00D6084E"/>
    <w:rsid w:val="00D715DB"/>
    <w:rsid w:val="00D87E21"/>
    <w:rsid w:val="00D9414B"/>
    <w:rsid w:val="00DA0A5E"/>
    <w:rsid w:val="00DF48AB"/>
    <w:rsid w:val="00E20E62"/>
    <w:rsid w:val="00E26D37"/>
    <w:rsid w:val="00E42D43"/>
    <w:rsid w:val="00E6422F"/>
    <w:rsid w:val="00E93B25"/>
    <w:rsid w:val="00E95005"/>
    <w:rsid w:val="00F22693"/>
    <w:rsid w:val="00F2681B"/>
    <w:rsid w:val="00F35429"/>
    <w:rsid w:val="00F779C4"/>
    <w:rsid w:val="00F8075E"/>
    <w:rsid w:val="00FA016E"/>
    <w:rsid w:val="00FB75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4817"/>
    <o:shapelayout v:ext="edit">
      <o:idmap v:ext="edit" data="1"/>
    </o:shapelayout>
  </w:shapeDefaults>
  <w:decimalSymbol w:val="."/>
  <w:listSeparator w:val=","/>
  <w15:docId w15:val="{B309BD6E-3514-4D42-B515-F76AB235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Arial" w:hAnsi="Arial"/>
      <w:spacing w:val="-7"/>
      <w:lang w:eastAsia="en-US"/>
    </w:rPr>
  </w:style>
  <w:style w:type="paragraph" w:styleId="Heading1">
    <w:name w:val="heading 1"/>
    <w:next w:val="Heading2"/>
    <w:qFormat/>
    <w:pPr>
      <w:keepNext/>
      <w:spacing w:before="360" w:after="120"/>
      <w:jc w:val="center"/>
      <w:outlineLvl w:val="0"/>
    </w:pPr>
    <w:rPr>
      <w:rFonts w:ascii="Arial" w:hAnsi="Arial"/>
      <w:b/>
      <w:kern w:val="28"/>
      <w:sz w:val="24"/>
      <w:lang w:eastAsia="en-US"/>
    </w:rPr>
  </w:style>
  <w:style w:type="paragraph" w:styleId="Heading2">
    <w:name w:val="heading 2"/>
    <w:next w:val="MainText"/>
    <w:qFormat/>
    <w:rsid w:val="00F779C4"/>
    <w:pPr>
      <w:keepNext/>
      <w:numPr>
        <w:numId w:val="1"/>
      </w:numPr>
      <w:tabs>
        <w:tab w:val="left" w:pos="1080"/>
      </w:tabs>
      <w:spacing w:before="360"/>
      <w:outlineLvl w:val="1"/>
    </w:pPr>
    <w:rPr>
      <w:rFonts w:ascii="Arial" w:hAnsi="Arial"/>
      <w:b/>
      <w:lang w:eastAsia="en-US"/>
    </w:rPr>
  </w:style>
  <w:style w:type="paragraph" w:styleId="Heading3">
    <w:name w:val="heading 3"/>
    <w:next w:val="Normal"/>
    <w:qFormat/>
    <w:pPr>
      <w:keepNext/>
      <w:spacing w:before="240" w:after="60"/>
      <w:outlineLvl w:val="2"/>
    </w:pPr>
    <w:rPr>
      <w:rFonts w:ascii="Arial" w:hAnsi="Arial"/>
      <w:b/>
      <w:lang w:eastAsia="en-US"/>
    </w:rPr>
  </w:style>
  <w:style w:type="paragraph" w:styleId="Heading4">
    <w:name w:val="heading 4"/>
    <w:next w:val="Normal"/>
    <w:qFormat/>
    <w:pPr>
      <w:keepNext/>
      <w:spacing w:before="240" w:after="60"/>
      <w:outlineLvl w:val="3"/>
    </w:pPr>
    <w:rPr>
      <w:rFonts w:ascii="Arial" w:hAnsi="Arial"/>
      <w:b/>
      <w:spacing w:val="-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Normal"/>
    <w:uiPriority w:val="39"/>
    <w:pPr>
      <w:tabs>
        <w:tab w:val="right" w:leader="dot" w:pos="9746"/>
      </w:tabs>
      <w:spacing w:before="240" w:after="120" w:line="360" w:lineRule="auto"/>
    </w:pPr>
    <w:rPr>
      <w:rFonts w:ascii="Arial" w:hAnsi="Arial"/>
      <w:b/>
      <w:sz w:val="24"/>
      <w:lang w:eastAsia="en-US"/>
    </w:rPr>
  </w:style>
  <w:style w:type="paragraph" w:styleId="TOC2">
    <w:name w:val="toc 2"/>
    <w:next w:val="Normal"/>
    <w:uiPriority w:val="39"/>
    <w:pPr>
      <w:tabs>
        <w:tab w:val="left" w:pos="1080"/>
        <w:tab w:val="right" w:leader="dot" w:pos="9746"/>
      </w:tabs>
      <w:spacing w:before="120" w:after="120" w:line="240" w:lineRule="exact"/>
      <w:ind w:left="1080" w:hanging="1080"/>
    </w:pPr>
    <w:rPr>
      <w:rFonts w:ascii="Arial" w:hAnsi="Arial"/>
      <w:lang w:eastAsia="en-US"/>
    </w:rPr>
  </w:style>
  <w:style w:type="paragraph" w:styleId="TOC3">
    <w:name w:val="toc 3"/>
    <w:next w:val="Normal"/>
    <w:semiHidden/>
    <w:pPr>
      <w:tabs>
        <w:tab w:val="left" w:leader="dot" w:pos="-720"/>
        <w:tab w:val="left" w:pos="2520"/>
        <w:tab w:val="right" w:pos="9746"/>
      </w:tabs>
      <w:spacing w:before="120"/>
      <w:ind w:left="1440" w:right="29"/>
    </w:pPr>
    <w:rPr>
      <w:rFonts w:ascii="Arial" w:hAnsi="Arial"/>
      <w:lang w:eastAsia="en-US"/>
    </w:rPr>
  </w:style>
  <w:style w:type="paragraph" w:styleId="TOC4">
    <w:name w:val="toc 4"/>
    <w:next w:val="Normal"/>
    <w:semiHidden/>
    <w:pPr>
      <w:tabs>
        <w:tab w:val="left" w:leader="dot" w:pos="-720"/>
        <w:tab w:val="left" w:leader="dot" w:pos="9386"/>
        <w:tab w:val="right" w:pos="9746"/>
      </w:tabs>
      <w:ind w:left="4816" w:right="3376" w:hanging="141"/>
    </w:pPr>
    <w:rPr>
      <w:rFonts w:ascii="Arial" w:hAnsi="Arial"/>
      <w:lang w:eastAsia="en-US"/>
    </w:rPr>
  </w:style>
  <w:style w:type="paragraph" w:styleId="TOC5">
    <w:name w:val="toc 5"/>
    <w:basedOn w:val="Normal"/>
    <w:next w:val="Normal"/>
    <w:semiHidden/>
    <w:pPr>
      <w:tabs>
        <w:tab w:val="left" w:leader="dot" w:pos="-720"/>
        <w:tab w:val="left" w:leader="dot" w:pos="9386"/>
        <w:tab w:val="right" w:pos="9746"/>
      </w:tabs>
      <w:ind w:left="5046" w:right="3376" w:hanging="230"/>
    </w:pPr>
    <w:rPr>
      <w:lang w:val="en-US"/>
    </w:rPr>
  </w:style>
  <w:style w:type="paragraph" w:styleId="TOC6">
    <w:name w:val="toc 6"/>
    <w:basedOn w:val="Normal"/>
    <w:next w:val="Normal"/>
    <w:semiHidden/>
    <w:pPr>
      <w:tabs>
        <w:tab w:val="left" w:leader="dot" w:pos="-720"/>
        <w:tab w:val="left" w:pos="9000"/>
        <w:tab w:val="right" w:pos="9360"/>
      </w:tabs>
      <w:ind w:left="720" w:hanging="720"/>
    </w:pPr>
    <w:rPr>
      <w:lang w:val="en-US"/>
    </w:rPr>
  </w:style>
  <w:style w:type="paragraph" w:styleId="TOC7">
    <w:name w:val="toc 7"/>
    <w:basedOn w:val="Normal"/>
    <w:next w:val="Normal"/>
    <w:semiHidden/>
    <w:pPr>
      <w:tabs>
        <w:tab w:val="left" w:leader="dot" w:pos="7586"/>
        <w:tab w:val="left" w:pos="8306"/>
        <w:tab w:val="left" w:pos="9026"/>
        <w:tab w:val="left" w:pos="9256"/>
        <w:tab w:val="left" w:pos="9746"/>
      </w:tabs>
      <w:ind w:left="720" w:hanging="720"/>
    </w:pPr>
    <w:rPr>
      <w:lang w:val="en-US"/>
    </w:rPr>
  </w:style>
  <w:style w:type="paragraph" w:styleId="TOC8">
    <w:name w:val="toc 8"/>
    <w:basedOn w:val="Normal"/>
    <w:next w:val="Normal"/>
    <w:semiHidden/>
    <w:pPr>
      <w:tabs>
        <w:tab w:val="left" w:leader="dot" w:pos="-720"/>
        <w:tab w:val="left" w:pos="9000"/>
        <w:tab w:val="right" w:pos="9360"/>
      </w:tabs>
      <w:ind w:left="720" w:hanging="720"/>
    </w:pPr>
    <w:rPr>
      <w:lang w:val="en-US"/>
    </w:rPr>
  </w:style>
  <w:style w:type="paragraph" w:styleId="TOC9">
    <w:name w:val="toc 9"/>
    <w:basedOn w:val="Normal"/>
    <w:next w:val="Normal"/>
    <w:semiHidden/>
    <w:pPr>
      <w:tabs>
        <w:tab w:val="left" w:leader="dot" w:pos="-720"/>
        <w:tab w:val="left" w:leader="dot" w:pos="9000"/>
        <w:tab w:val="right" w:pos="9360"/>
      </w:tabs>
      <w:ind w:left="720" w:hanging="720"/>
    </w:pPr>
    <w:rPr>
      <w:lang w:val="en-US"/>
    </w:rPr>
  </w:style>
  <w:style w:type="paragraph" w:styleId="Index1">
    <w:name w:val="index 1"/>
    <w:basedOn w:val="Normal"/>
    <w:next w:val="Normal"/>
    <w:semiHidden/>
    <w:pPr>
      <w:tabs>
        <w:tab w:val="left" w:leader="dot" w:pos="9000"/>
        <w:tab w:val="right" w:pos="9360"/>
      </w:tabs>
      <w:ind w:left="1440" w:right="720" w:hanging="1440"/>
    </w:pPr>
    <w:rPr>
      <w:lang w:val="en-US"/>
    </w:rPr>
  </w:style>
  <w:style w:type="paragraph" w:styleId="Index2">
    <w:name w:val="index 2"/>
    <w:basedOn w:val="Normal"/>
    <w:next w:val="Normal"/>
    <w:semiHidden/>
    <w:pPr>
      <w:tabs>
        <w:tab w:val="left" w:leader="dot" w:pos="9000"/>
        <w:tab w:val="right" w:pos="9360"/>
      </w:tabs>
      <w:ind w:left="1440" w:right="720" w:hanging="720"/>
    </w:pPr>
    <w:rPr>
      <w:lang w:val="en-US"/>
    </w:rPr>
  </w:style>
  <w:style w:type="paragraph" w:customStyle="1" w:styleId="toa">
    <w:name w:val="toa"/>
    <w:basedOn w:val="Normal"/>
    <w:pPr>
      <w:tabs>
        <w:tab w:val="left" w:pos="9000"/>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pPr>
      <w:tabs>
        <w:tab w:val="right" w:pos="9630"/>
      </w:tabs>
    </w:pPr>
    <w:rPr>
      <w:rFonts w:ascii="Arial" w:hAnsi="Arial"/>
      <w:noProof/>
      <w:lang w:val="en-US" w:eastAsia="en-US"/>
    </w:rPr>
  </w:style>
  <w:style w:type="paragraph" w:styleId="Footer">
    <w:name w:val="footer"/>
    <w:pPr>
      <w:tabs>
        <w:tab w:val="center" w:pos="5040"/>
        <w:tab w:val="right" w:pos="9630"/>
      </w:tabs>
    </w:pPr>
    <w:rPr>
      <w:rFonts w:ascii="Arial" w:hAnsi="Arial"/>
      <w:noProof/>
      <w:sz w:val="16"/>
      <w:lang w:val="en-US" w:eastAsia="en-US"/>
    </w:rPr>
  </w:style>
  <w:style w:type="character" w:styleId="PageNumber">
    <w:name w:val="page number"/>
    <w:rPr>
      <w:rFonts w:ascii="Arial" w:hAnsi="Arial"/>
    </w:rPr>
  </w:style>
  <w:style w:type="paragraph" w:customStyle="1" w:styleId="indenta">
    <w:name w:val="indent(a)"/>
    <w:pPr>
      <w:tabs>
        <w:tab w:val="left" w:pos="720"/>
      </w:tabs>
      <w:spacing w:after="120"/>
      <w:ind w:left="1440" w:hanging="1440"/>
    </w:pPr>
    <w:rPr>
      <w:rFonts w:ascii="Arial" w:hAnsi="Arial"/>
      <w:lang w:eastAsia="en-US"/>
    </w:rPr>
  </w:style>
  <w:style w:type="paragraph" w:customStyle="1" w:styleId="indenti">
    <w:name w:val="indent(i)"/>
    <w:pPr>
      <w:tabs>
        <w:tab w:val="left" w:pos="1440"/>
        <w:tab w:val="left" w:pos="2160"/>
      </w:tabs>
      <w:spacing w:after="120"/>
      <w:ind w:left="2160" w:hanging="2160"/>
    </w:pPr>
    <w:rPr>
      <w:rFonts w:ascii="Arial" w:hAnsi="Arial"/>
      <w:lang w:eastAsia="en-US"/>
    </w:rPr>
  </w:style>
  <w:style w:type="paragraph" w:customStyle="1" w:styleId="Keywords">
    <w:name w:val="Keywords"/>
    <w:basedOn w:val="MainText"/>
    <w:pPr>
      <w:jc w:val="left"/>
    </w:pPr>
    <w:rPr>
      <w:b/>
      <w:i/>
    </w:rPr>
  </w:style>
  <w:style w:type="paragraph" w:customStyle="1" w:styleId="MainText">
    <w:name w:val="Main Text"/>
    <w:pPr>
      <w:spacing w:before="240"/>
      <w:jc w:val="both"/>
    </w:pPr>
    <w:rPr>
      <w:rFonts w:ascii="Arial" w:hAnsi="Arial"/>
      <w:lang w:eastAsia="en-US"/>
    </w:rPr>
  </w:style>
  <w:style w:type="paragraph" w:customStyle="1" w:styleId="Title1">
    <w:name w:val="Title1"/>
    <w:pPr>
      <w:tabs>
        <w:tab w:val="right" w:pos="9746"/>
      </w:tabs>
      <w:jc w:val="right"/>
    </w:pPr>
    <w:rPr>
      <w:rFonts w:ascii="Arial" w:hAnsi="Arial"/>
      <w:sz w:val="60"/>
      <w:lang w:eastAsia="en-US"/>
    </w:rPr>
  </w:style>
  <w:style w:type="paragraph" w:customStyle="1" w:styleId="References">
    <w:name w:val="References"/>
    <w:pPr>
      <w:tabs>
        <w:tab w:val="left" w:pos="720"/>
        <w:tab w:val="left" w:pos="2160"/>
        <w:tab w:val="left" w:pos="2556"/>
      </w:tabs>
      <w:ind w:left="2556" w:hanging="2556"/>
    </w:pPr>
    <w:rPr>
      <w:rFonts w:ascii="Arial" w:hAnsi="Arial"/>
      <w:lang w:eastAsia="en-US"/>
    </w:rPr>
  </w:style>
  <w:style w:type="paragraph" w:customStyle="1" w:styleId="Title2">
    <w:name w:val="Title2"/>
    <w:basedOn w:val="Heading1"/>
    <w:pPr>
      <w:outlineLvl w:val="9"/>
    </w:pPr>
  </w:style>
  <w:style w:type="paragraph" w:customStyle="1" w:styleId="Payitem">
    <w:name w:val="Payitem"/>
    <w:basedOn w:val="MainText"/>
    <w:pPr>
      <w:ind w:left="2160" w:hanging="2160"/>
      <w:jc w:val="left"/>
    </w:pPr>
    <w:rPr>
      <w:b/>
    </w:rPr>
  </w:style>
  <w:style w:type="paragraph" w:customStyle="1" w:styleId="bullet1">
    <w:name w:val="bullet1"/>
    <w:basedOn w:val="Normal"/>
    <w:pPr>
      <w:tabs>
        <w:tab w:val="left" w:pos="-720"/>
        <w:tab w:val="left" w:pos="0"/>
        <w:tab w:val="left" w:pos="720"/>
        <w:tab w:val="left" w:pos="950"/>
        <w:tab w:val="left" w:pos="1440"/>
      </w:tabs>
      <w:spacing w:after="120"/>
      <w:ind w:left="720" w:hanging="720"/>
    </w:pPr>
  </w:style>
  <w:style w:type="paragraph" w:customStyle="1" w:styleId="bullet2">
    <w:name w:val="bullet2"/>
    <w:basedOn w:val="bullet1"/>
    <w:pPr>
      <w:ind w:left="1723" w:hanging="283"/>
    </w:pPr>
  </w:style>
  <w:style w:type="character" w:customStyle="1" w:styleId="bolditalic">
    <w:name w:val="bolditalic"/>
    <w:rPr>
      <w:b/>
      <w:i/>
    </w:rPr>
  </w:style>
  <w:style w:type="paragraph" w:customStyle="1" w:styleId="bullet">
    <w:name w:val="bullet"/>
    <w:basedOn w:val="Normal"/>
    <w:pPr>
      <w:tabs>
        <w:tab w:val="left" w:pos="-720"/>
        <w:tab w:val="left" w:pos="0"/>
        <w:tab w:val="left" w:pos="720"/>
        <w:tab w:val="left" w:pos="950"/>
        <w:tab w:val="left" w:pos="1080"/>
      </w:tabs>
      <w:spacing w:before="120"/>
      <w:ind w:left="1080" w:hanging="950"/>
    </w:pPr>
  </w:style>
  <w:style w:type="character" w:customStyle="1" w:styleId="councilname">
    <w:name w:val="councilname"/>
    <w:rPr>
      <w:rFonts w:ascii="Arial" w:hAnsi="Arial"/>
      <w:b/>
      <w:i/>
      <w:caps/>
      <w:sz w:val="20"/>
    </w:rPr>
  </w:style>
  <w:style w:type="paragraph" w:styleId="TOAHeading">
    <w:name w:val="toa heading"/>
    <w:next w:val="Normal"/>
    <w:semiHidden/>
    <w:pPr>
      <w:tabs>
        <w:tab w:val="right" w:pos="9360"/>
      </w:tabs>
    </w:pPr>
    <w:rPr>
      <w:rFonts w:ascii="Arial" w:hAnsi="Arial"/>
      <w:lang w:eastAsia="en-US"/>
    </w:rPr>
  </w:style>
  <w:style w:type="paragraph" w:customStyle="1" w:styleId="3">
    <w:name w:val="3"/>
    <w:rPr>
      <w:rFonts w:ascii="Dutch" w:hAnsi="Dutch"/>
      <w:sz w:val="24"/>
      <w:lang w:eastAsia="en-US"/>
    </w:rPr>
  </w:style>
  <w:style w:type="paragraph" w:customStyle="1" w:styleId="AusNormal">
    <w:name w:val="AusNormal"/>
    <w:pPr>
      <w:suppressAutoHyphens/>
      <w:jc w:val="both"/>
    </w:pPr>
    <w:rPr>
      <w:rFonts w:ascii="Arial" w:hAnsi="Arial"/>
      <w:spacing w:val="-7"/>
      <w:lang w:eastAsia="en-US"/>
    </w:rPr>
  </w:style>
  <w:style w:type="paragraph" w:customStyle="1" w:styleId="check">
    <w:name w:val="check"/>
    <w:rPr>
      <w:rFonts w:ascii="Swiss" w:hAnsi="Swiss"/>
      <w:sz w:val="23"/>
      <w:lang w:eastAsia="en-US"/>
    </w:rPr>
  </w:style>
  <w:style w:type="paragraph" w:customStyle="1" w:styleId="cited">
    <w:name w:val="cited"/>
    <w:rPr>
      <w:rFonts w:ascii="Swiss" w:hAnsi="Swiss"/>
      <w:sz w:val="23"/>
      <w:lang w:eastAsia="en-US"/>
    </w:rPr>
  </w:style>
  <w:style w:type="paragraph" w:customStyle="1" w:styleId="cclr">
    <w:name w:val="cclr"/>
    <w:pPr>
      <w:tabs>
        <w:tab w:val="center" w:pos="5040"/>
        <w:tab w:val="right" w:pos="9630"/>
      </w:tabs>
      <w:suppressAutoHyphens/>
      <w:jc w:val="both"/>
    </w:pPr>
    <w:rPr>
      <w:rFonts w:ascii="Arial" w:hAnsi="Arial"/>
      <w:spacing w:val="-2"/>
      <w:sz w:val="16"/>
      <w:lang w:eastAsia="en-US"/>
    </w:rPr>
  </w:style>
  <w:style w:type="paragraph" w:customStyle="1" w:styleId="cclr1">
    <w:name w:val="cclr1"/>
    <w:pPr>
      <w:tabs>
        <w:tab w:val="center" w:pos="5040"/>
        <w:tab w:val="right" w:pos="9630"/>
      </w:tabs>
    </w:pPr>
    <w:rPr>
      <w:rFonts w:ascii="Arial" w:hAnsi="Arial"/>
      <w:noProof/>
      <w:sz w:val="16"/>
      <w:lang w:val="en-US" w:eastAsia="en-US"/>
    </w:rPr>
  </w:style>
  <w:style w:type="paragraph" w:customStyle="1" w:styleId="box2">
    <w:name w:val="box2"/>
    <w:rPr>
      <w:rFonts w:ascii="Swiss" w:hAnsi="Swiss"/>
      <w:sz w:val="23"/>
      <w:lang w:eastAsia="en-US"/>
    </w:rPr>
  </w:style>
  <w:style w:type="paragraph" w:customStyle="1" w:styleId="Main">
    <w:name w:val="Main"/>
    <w:basedOn w:val="Normal"/>
    <w:pPr>
      <w:suppressAutoHyphens w:val="0"/>
      <w:spacing w:before="120" w:after="120"/>
    </w:pPr>
    <w:rPr>
      <w:spacing w:val="0"/>
      <w:sz w:val="22"/>
    </w:rPr>
  </w:style>
  <w:style w:type="paragraph" w:customStyle="1" w:styleId="Title10">
    <w:name w:val="Title 1"/>
    <w:basedOn w:val="Normal"/>
    <w:next w:val="Normal"/>
    <w:pPr>
      <w:tabs>
        <w:tab w:val="left" w:pos="-720"/>
        <w:tab w:val="left" w:pos="0"/>
        <w:tab w:val="left" w:pos="720"/>
        <w:tab w:val="left" w:pos="950"/>
        <w:tab w:val="left" w:pos="1440"/>
        <w:tab w:val="right" w:pos="9746"/>
      </w:tabs>
    </w:pPr>
    <w:rPr>
      <w:sz w:val="60"/>
    </w:rPr>
  </w:style>
  <w:style w:type="paragraph" w:customStyle="1" w:styleId="I">
    <w:name w:val="I"/>
    <w:rPr>
      <w:rFonts w:ascii="Arial" w:hAnsi="Arial"/>
      <w:sz w:val="22"/>
      <w:lang w:eastAsia="en-US"/>
    </w:rPr>
  </w:style>
  <w:style w:type="paragraph" w:customStyle="1" w:styleId="rtbox">
    <w:name w:val="rtbox"/>
    <w:pPr>
      <w:tabs>
        <w:tab w:val="center" w:pos="5040"/>
        <w:tab w:val="right" w:pos="9630"/>
      </w:tabs>
    </w:pPr>
    <w:rPr>
      <w:rFonts w:ascii="Arial" w:hAnsi="Arial"/>
      <w:noProof/>
      <w:sz w:val="16"/>
      <w:lang w:val="en-US" w:eastAsia="en-US"/>
    </w:rPr>
  </w:style>
  <w:style w:type="paragraph" w:customStyle="1" w:styleId="leftbox">
    <w:name w:val="leftbox"/>
    <w:pPr>
      <w:tabs>
        <w:tab w:val="center" w:pos="5040"/>
        <w:tab w:val="right" w:pos="9630"/>
      </w:tabs>
    </w:pPr>
    <w:rPr>
      <w:rFonts w:ascii="Arial" w:hAnsi="Arial"/>
      <w:noProof/>
      <w:sz w:val="16"/>
      <w:lang w:val="en-US" w:eastAsia="en-US"/>
    </w:rPr>
  </w:style>
  <w:style w:type="paragraph" w:customStyle="1" w:styleId="pay">
    <w:name w:val="pay"/>
    <w:rPr>
      <w:rFonts w:ascii="Arial" w:hAnsi="Arial"/>
      <w:sz w:val="23"/>
      <w:lang w:eastAsia="en-US"/>
    </w:rPr>
  </w:style>
  <w:style w:type="paragraph" w:customStyle="1" w:styleId="rtbxpmp">
    <w:name w:val="rtbxpmp"/>
    <w:pPr>
      <w:tabs>
        <w:tab w:val="center" w:pos="5040"/>
        <w:tab w:val="right" w:pos="9630"/>
      </w:tabs>
    </w:pPr>
    <w:rPr>
      <w:rFonts w:ascii="Arial" w:hAnsi="Arial"/>
      <w:noProof/>
      <w:sz w:val="16"/>
      <w:lang w:val="en-US" w:eastAsia="en-US"/>
    </w:rPr>
  </w:style>
  <w:style w:type="paragraph" w:customStyle="1" w:styleId="rtbxland">
    <w:name w:val="rtbxland"/>
    <w:pPr>
      <w:keepLines/>
      <w:tabs>
        <w:tab w:val="center" w:pos="4320"/>
        <w:tab w:val="right" w:pos="8640"/>
      </w:tabs>
    </w:pPr>
    <w:rPr>
      <w:rFonts w:ascii="Arial" w:hAnsi="Arial"/>
      <w:sz w:val="16"/>
      <w:lang w:val="en-US" w:eastAsia="en-US"/>
    </w:rPr>
  </w:style>
  <w:style w:type="paragraph" w:customStyle="1" w:styleId="sigblock">
    <w:name w:val="sigblock"/>
    <w:pPr>
      <w:spacing w:before="240"/>
      <w:jc w:val="both"/>
    </w:pPr>
    <w:rPr>
      <w:rFonts w:ascii="Arial" w:hAnsi="Arial"/>
      <w:lang w:eastAsia="en-US"/>
    </w:rPr>
  </w:style>
  <w:style w:type="paragraph" w:customStyle="1" w:styleId="rtbox1">
    <w:name w:val="rtbox1"/>
    <w:pPr>
      <w:tabs>
        <w:tab w:val="center" w:pos="5040"/>
        <w:tab w:val="right" w:pos="9630"/>
      </w:tabs>
    </w:pPr>
    <w:rPr>
      <w:rFonts w:ascii="Arial" w:hAnsi="Arial"/>
      <w:noProof/>
      <w:sz w:val="16"/>
      <w:lang w:val="en-US" w:eastAsia="en-US"/>
    </w:rPr>
  </w:style>
  <w:style w:type="paragraph" w:customStyle="1" w:styleId="leftbox1">
    <w:name w:val="leftbox1"/>
    <w:pPr>
      <w:tabs>
        <w:tab w:val="center" w:pos="5040"/>
        <w:tab w:val="right" w:pos="9630"/>
      </w:tabs>
    </w:pPr>
    <w:rPr>
      <w:rFonts w:ascii="Arial" w:hAnsi="Arial"/>
      <w:noProof/>
      <w:sz w:val="16"/>
      <w:lang w:val="en-US" w:eastAsia="en-US"/>
    </w:rPr>
  </w:style>
  <w:style w:type="paragraph" w:styleId="BalloonText">
    <w:name w:val="Balloon Text"/>
    <w:basedOn w:val="Normal"/>
    <w:semiHidden/>
    <w:rsid w:val="00E95005"/>
    <w:rPr>
      <w:rFonts w:ascii="Tahoma" w:hAnsi="Tahoma" w:cs="Tahoma"/>
      <w:sz w:val="16"/>
      <w:szCs w:val="16"/>
    </w:rPr>
  </w:style>
  <w:style w:type="character" w:styleId="Hyperlink">
    <w:name w:val="Hyperlink"/>
    <w:uiPriority w:val="99"/>
    <w:rsid w:val="00E95005"/>
    <w:rPr>
      <w:color w:val="0000FF"/>
      <w:u w:val="single"/>
    </w:rPr>
  </w:style>
  <w:style w:type="paragraph" w:customStyle="1" w:styleId="Pointed">
    <w:name w:val="Pointed"/>
    <w:basedOn w:val="Heading2"/>
    <w:qFormat/>
    <w:rsid w:val="00F779C4"/>
    <w:pPr>
      <w:numPr>
        <w:ilvl w:val="1"/>
      </w:numPr>
    </w:pPr>
    <w:rPr>
      <w:b w:val="0"/>
    </w:rPr>
  </w:style>
  <w:style w:type="paragraph" w:styleId="Revision">
    <w:name w:val="Revision"/>
    <w:hidden/>
    <w:uiPriority w:val="99"/>
    <w:semiHidden/>
    <w:rsid w:val="003664EC"/>
    <w:rPr>
      <w:rFonts w:ascii="Arial" w:hAnsi="Arial"/>
      <w:spacing w:val="-7"/>
      <w:lang w:eastAsia="en-US"/>
    </w:rPr>
  </w:style>
  <w:style w:type="paragraph" w:customStyle="1" w:styleId="Default">
    <w:name w:val="Default"/>
    <w:rsid w:val="00D40D80"/>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40D80"/>
    <w:pPr>
      <w:ind w:left="720"/>
      <w:contextualSpacing/>
    </w:pPr>
  </w:style>
  <w:style w:type="character" w:customStyle="1" w:styleId="tgc">
    <w:name w:val="_tgc"/>
    <w:basedOn w:val="DefaultParagraphFont"/>
    <w:rsid w:val="00485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au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E0586-18EB-4590-8414-398AF8AA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ausspec.dot</Template>
  <TotalTime>99</TotalTime>
  <Pages>13</Pages>
  <Words>3787</Words>
  <Characters>21592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DEVELOPMENT DESIGN</vt:lpstr>
    </vt:vector>
  </TitlesOfParts>
  <Company>Flanagan Consulting Group</Company>
  <LinksUpToDate>false</LinksUpToDate>
  <CharactersWithSpaces>25329</CharactersWithSpaces>
  <SharedDoc>false</SharedDoc>
  <HLinks>
    <vt:vector size="72" baseType="variant">
      <vt:variant>
        <vt:i4>1441846</vt:i4>
      </vt:variant>
      <vt:variant>
        <vt:i4>68</vt:i4>
      </vt:variant>
      <vt:variant>
        <vt:i4>0</vt:i4>
      </vt:variant>
      <vt:variant>
        <vt:i4>5</vt:i4>
      </vt:variant>
      <vt:variant>
        <vt:lpwstr/>
      </vt:variant>
      <vt:variant>
        <vt:lpwstr>_Toc320127750</vt:lpwstr>
      </vt:variant>
      <vt:variant>
        <vt:i4>1507382</vt:i4>
      </vt:variant>
      <vt:variant>
        <vt:i4>62</vt:i4>
      </vt:variant>
      <vt:variant>
        <vt:i4>0</vt:i4>
      </vt:variant>
      <vt:variant>
        <vt:i4>5</vt:i4>
      </vt:variant>
      <vt:variant>
        <vt:lpwstr/>
      </vt:variant>
      <vt:variant>
        <vt:lpwstr>_Toc320127749</vt:lpwstr>
      </vt:variant>
      <vt:variant>
        <vt:i4>1507382</vt:i4>
      </vt:variant>
      <vt:variant>
        <vt:i4>56</vt:i4>
      </vt:variant>
      <vt:variant>
        <vt:i4>0</vt:i4>
      </vt:variant>
      <vt:variant>
        <vt:i4>5</vt:i4>
      </vt:variant>
      <vt:variant>
        <vt:lpwstr/>
      </vt:variant>
      <vt:variant>
        <vt:lpwstr>_Toc320127748</vt:lpwstr>
      </vt:variant>
      <vt:variant>
        <vt:i4>1507382</vt:i4>
      </vt:variant>
      <vt:variant>
        <vt:i4>50</vt:i4>
      </vt:variant>
      <vt:variant>
        <vt:i4>0</vt:i4>
      </vt:variant>
      <vt:variant>
        <vt:i4>5</vt:i4>
      </vt:variant>
      <vt:variant>
        <vt:lpwstr/>
      </vt:variant>
      <vt:variant>
        <vt:lpwstr>_Toc320127747</vt:lpwstr>
      </vt:variant>
      <vt:variant>
        <vt:i4>1507382</vt:i4>
      </vt:variant>
      <vt:variant>
        <vt:i4>44</vt:i4>
      </vt:variant>
      <vt:variant>
        <vt:i4>0</vt:i4>
      </vt:variant>
      <vt:variant>
        <vt:i4>5</vt:i4>
      </vt:variant>
      <vt:variant>
        <vt:lpwstr/>
      </vt:variant>
      <vt:variant>
        <vt:lpwstr>_Toc320127746</vt:lpwstr>
      </vt:variant>
      <vt:variant>
        <vt:i4>1507382</vt:i4>
      </vt:variant>
      <vt:variant>
        <vt:i4>38</vt:i4>
      </vt:variant>
      <vt:variant>
        <vt:i4>0</vt:i4>
      </vt:variant>
      <vt:variant>
        <vt:i4>5</vt:i4>
      </vt:variant>
      <vt:variant>
        <vt:lpwstr/>
      </vt:variant>
      <vt:variant>
        <vt:lpwstr>_Toc320127745</vt:lpwstr>
      </vt:variant>
      <vt:variant>
        <vt:i4>1507382</vt:i4>
      </vt:variant>
      <vt:variant>
        <vt:i4>32</vt:i4>
      </vt:variant>
      <vt:variant>
        <vt:i4>0</vt:i4>
      </vt:variant>
      <vt:variant>
        <vt:i4>5</vt:i4>
      </vt:variant>
      <vt:variant>
        <vt:lpwstr/>
      </vt:variant>
      <vt:variant>
        <vt:lpwstr>_Toc320127744</vt:lpwstr>
      </vt:variant>
      <vt:variant>
        <vt:i4>1507382</vt:i4>
      </vt:variant>
      <vt:variant>
        <vt:i4>26</vt:i4>
      </vt:variant>
      <vt:variant>
        <vt:i4>0</vt:i4>
      </vt:variant>
      <vt:variant>
        <vt:i4>5</vt:i4>
      </vt:variant>
      <vt:variant>
        <vt:lpwstr/>
      </vt:variant>
      <vt:variant>
        <vt:lpwstr>_Toc320127743</vt:lpwstr>
      </vt:variant>
      <vt:variant>
        <vt:i4>1507382</vt:i4>
      </vt:variant>
      <vt:variant>
        <vt:i4>20</vt:i4>
      </vt:variant>
      <vt:variant>
        <vt:i4>0</vt:i4>
      </vt:variant>
      <vt:variant>
        <vt:i4>5</vt:i4>
      </vt:variant>
      <vt:variant>
        <vt:lpwstr/>
      </vt:variant>
      <vt:variant>
        <vt:lpwstr>_Toc320127742</vt:lpwstr>
      </vt:variant>
      <vt:variant>
        <vt:i4>1507382</vt:i4>
      </vt:variant>
      <vt:variant>
        <vt:i4>14</vt:i4>
      </vt:variant>
      <vt:variant>
        <vt:i4>0</vt:i4>
      </vt:variant>
      <vt:variant>
        <vt:i4>5</vt:i4>
      </vt:variant>
      <vt:variant>
        <vt:lpwstr/>
      </vt:variant>
      <vt:variant>
        <vt:lpwstr>_Toc320127741</vt:lpwstr>
      </vt:variant>
      <vt:variant>
        <vt:i4>1507382</vt:i4>
      </vt:variant>
      <vt:variant>
        <vt:i4>8</vt:i4>
      </vt:variant>
      <vt:variant>
        <vt:i4>0</vt:i4>
      </vt:variant>
      <vt:variant>
        <vt:i4>5</vt:i4>
      </vt:variant>
      <vt:variant>
        <vt:lpwstr/>
      </vt:variant>
      <vt:variant>
        <vt:lpwstr>_Toc320127740</vt:lpwstr>
      </vt:variant>
      <vt:variant>
        <vt:i4>1048630</vt:i4>
      </vt:variant>
      <vt:variant>
        <vt:i4>2</vt:i4>
      </vt:variant>
      <vt:variant>
        <vt:i4>0</vt:i4>
      </vt:variant>
      <vt:variant>
        <vt:i4>5</vt:i4>
      </vt:variant>
      <vt:variant>
        <vt:lpwstr/>
      </vt:variant>
      <vt:variant>
        <vt:lpwstr>_Toc320127739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DESIGN</dc:title>
  <dc:creator>Administration Temp</dc:creator>
  <cp:lastModifiedBy>Monica Borg</cp:lastModifiedBy>
  <cp:revision>19</cp:revision>
  <cp:lastPrinted>2012-03-21T11:14:00Z</cp:lastPrinted>
  <dcterms:created xsi:type="dcterms:W3CDTF">2017-08-03T01:29:00Z</dcterms:created>
  <dcterms:modified xsi:type="dcterms:W3CDTF">2018-01-25T06:40:00Z</dcterms:modified>
</cp:coreProperties>
</file>