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730" w:rsidRDefault="00117730">
      <w:pPr>
        <w:pStyle w:val="Title1"/>
      </w:pPr>
    </w:p>
    <w:p w:rsidR="00117730" w:rsidRDefault="00117730">
      <w:pPr>
        <w:pStyle w:val="Title1"/>
      </w:pPr>
    </w:p>
    <w:p w:rsidR="00117730" w:rsidRDefault="00117730">
      <w:pPr>
        <w:pStyle w:val="Title1"/>
      </w:pPr>
    </w:p>
    <w:p w:rsidR="00117730" w:rsidRDefault="00117730">
      <w:pPr>
        <w:pStyle w:val="Title1"/>
      </w:pPr>
    </w:p>
    <w:p w:rsidR="00117730" w:rsidRDefault="00117730">
      <w:pPr>
        <w:pStyle w:val="Title1"/>
      </w:pPr>
    </w:p>
    <w:p w:rsidR="00117730" w:rsidRDefault="00117730">
      <w:pPr>
        <w:pStyle w:val="Title1"/>
      </w:pPr>
      <w:r>
        <w:t xml:space="preserve"> CAPRICORN MUNICIPAL</w:t>
      </w:r>
    </w:p>
    <w:p w:rsidR="00117730" w:rsidRDefault="00117730">
      <w:pPr>
        <w:pStyle w:val="Title1"/>
      </w:pPr>
      <w:r>
        <w:t>DEVELOPMENT GUIDELINES</w:t>
      </w:r>
    </w:p>
    <w:p w:rsidR="00117730" w:rsidRDefault="00117730">
      <w:pPr>
        <w:pStyle w:val="Title1"/>
      </w:pPr>
    </w:p>
    <w:p w:rsidR="00117730" w:rsidRDefault="00117730">
      <w:pPr>
        <w:pStyle w:val="Title1"/>
      </w:pPr>
    </w:p>
    <w:p w:rsidR="00117730" w:rsidRDefault="00E14B2C">
      <w:pPr>
        <w:pStyle w:val="Title1"/>
      </w:pPr>
      <w:r>
        <w:t>FLOODWAYS</w:t>
      </w:r>
    </w:p>
    <w:p w:rsidR="00866DC9" w:rsidRPr="00866DC9" w:rsidRDefault="00866DC9">
      <w:pPr>
        <w:pStyle w:val="Title1"/>
        <w:rPr>
          <w:sz w:val="52"/>
          <w:szCs w:val="52"/>
        </w:rPr>
      </w:pPr>
    </w:p>
    <w:p w:rsidR="00117730" w:rsidRDefault="00117730">
      <w:pPr>
        <w:pStyle w:val="Title1"/>
      </w:pPr>
    </w:p>
    <w:p w:rsidR="00117730" w:rsidRDefault="00821E95">
      <w:pPr>
        <w:pStyle w:val="Title1"/>
      </w:pPr>
      <w:r>
        <w:t>D</w:t>
      </w:r>
      <w:r w:rsidR="00782C6A">
        <w:t>14</w:t>
      </w:r>
    </w:p>
    <w:p w:rsidR="00117730" w:rsidRDefault="00117730">
      <w:pPr>
        <w:pStyle w:val="Title1"/>
      </w:pPr>
    </w:p>
    <w:p w:rsidR="00117730" w:rsidRDefault="00117730">
      <w:pPr>
        <w:pStyle w:val="Title1"/>
      </w:pPr>
    </w:p>
    <w:p w:rsidR="00117730" w:rsidRDefault="00821E95">
      <w:pPr>
        <w:pStyle w:val="Title1"/>
        <w:rPr>
          <w:b/>
        </w:rPr>
      </w:pPr>
      <w:r w:rsidRPr="005C71F8">
        <w:rPr>
          <w:b/>
        </w:rPr>
        <w:t>DESIGN</w:t>
      </w:r>
      <w:r w:rsidR="00866DC9" w:rsidRPr="005C71F8">
        <w:rPr>
          <w:b/>
        </w:rPr>
        <w:t xml:space="preserve"> </w:t>
      </w:r>
      <w:r w:rsidR="00E14B2C">
        <w:rPr>
          <w:b/>
        </w:rPr>
        <w:t>GUIDELINE</w:t>
      </w:r>
    </w:p>
    <w:p w:rsidR="00117730" w:rsidRDefault="00117730">
      <w:pPr>
        <w:tabs>
          <w:tab w:val="right" w:pos="9746"/>
        </w:tabs>
        <w:rPr>
          <w:sz w:val="60"/>
        </w:rPr>
      </w:pPr>
    </w:p>
    <w:p w:rsidR="00117730" w:rsidRDefault="00117730">
      <w:pPr>
        <w:tabs>
          <w:tab w:val="right" w:pos="9746"/>
        </w:tabs>
        <w:rPr>
          <w:sz w:val="60"/>
        </w:rPr>
        <w:sectPr w:rsidR="00117730">
          <w:headerReference w:type="even" r:id="rId8"/>
          <w:headerReference w:type="first" r:id="rId9"/>
          <w:footerReference w:type="first" r:id="rId10"/>
          <w:endnotePr>
            <w:numFmt w:val="decimal"/>
          </w:endnotePr>
          <w:pgSz w:w="11909" w:h="16834"/>
          <w:pgMar w:top="720" w:right="1080" w:bottom="720" w:left="1080" w:header="706" w:footer="706" w:gutter="0"/>
          <w:pgNumType w:start="1"/>
          <w:cols w:space="720"/>
          <w:noEndnote/>
          <w:titlePg/>
        </w:sectPr>
      </w:pPr>
    </w:p>
    <w:p w:rsidR="0053243B" w:rsidRDefault="0053243B" w:rsidP="0053243B">
      <w:pPr>
        <w:pStyle w:val="TOC1"/>
        <w:jc w:val="center"/>
      </w:pPr>
      <w:r>
        <w:lastRenderedPageBreak/>
        <w:t>TABLE OF CONTENTS</w:t>
      </w:r>
    </w:p>
    <w:p w:rsidR="0053243B" w:rsidRPr="003D5400" w:rsidRDefault="0053243B" w:rsidP="0053243B">
      <w:pPr>
        <w:tabs>
          <w:tab w:val="center" w:pos="4873"/>
          <w:tab w:val="right" w:pos="9746"/>
        </w:tabs>
        <w:rPr>
          <w:b/>
        </w:rPr>
      </w:pPr>
      <w:r>
        <w:rPr>
          <w:b/>
        </w:rPr>
        <w:t>CLAUSE</w:t>
      </w:r>
      <w:r>
        <w:rPr>
          <w:b/>
        </w:rPr>
        <w:tab/>
        <w:t>CONTENTS</w:t>
      </w:r>
      <w:r>
        <w:rPr>
          <w:b/>
        </w:rPr>
        <w:tab/>
        <w:t>PAGE</w:t>
      </w:r>
    </w:p>
    <w:p w:rsidR="00203F14" w:rsidRDefault="0053243B">
      <w:pPr>
        <w:pStyle w:val="TOC1"/>
        <w:rPr>
          <w:rFonts w:asciiTheme="minorHAnsi" w:eastAsiaTheme="minorEastAsia" w:hAnsiTheme="minorHAnsi" w:cstheme="minorBidi"/>
          <w:b w:val="0"/>
          <w:noProof/>
          <w:sz w:val="22"/>
          <w:szCs w:val="22"/>
          <w:lang w:eastAsia="en-AU"/>
        </w:rPr>
      </w:pPr>
      <w:r>
        <w:fldChar w:fldCharType="begin"/>
      </w:r>
      <w:r>
        <w:instrText xml:space="preserve"> TOC \o "1-</w:instrText>
      </w:r>
      <w:r w:rsidR="00C0744A">
        <w:instrText>1</w:instrText>
      </w:r>
      <w:r>
        <w:instrText>" \</w:instrText>
      </w:r>
      <w:r w:rsidR="00C0744A">
        <w:instrText>t "Heading 2,2"</w:instrText>
      </w:r>
      <w:r>
        <w:instrText xml:space="preserve"> </w:instrText>
      </w:r>
      <w:r>
        <w:fldChar w:fldCharType="separate"/>
      </w:r>
      <w:r w:rsidR="00203F14">
        <w:rPr>
          <w:noProof/>
        </w:rPr>
        <w:t>GENERAL</w:t>
      </w:r>
      <w:r w:rsidR="00203F14">
        <w:rPr>
          <w:noProof/>
        </w:rPr>
        <w:tab/>
      </w:r>
      <w:r w:rsidR="00203F14">
        <w:rPr>
          <w:noProof/>
        </w:rPr>
        <w:fldChar w:fldCharType="begin"/>
      </w:r>
      <w:r w:rsidR="00203F14">
        <w:rPr>
          <w:noProof/>
        </w:rPr>
        <w:instrText xml:space="preserve"> PAGEREF _Toc489951143 \h </w:instrText>
      </w:r>
      <w:r w:rsidR="00203F14">
        <w:rPr>
          <w:noProof/>
        </w:rPr>
      </w:r>
      <w:r w:rsidR="00203F14">
        <w:rPr>
          <w:noProof/>
        </w:rPr>
        <w:fldChar w:fldCharType="separate"/>
      </w:r>
      <w:r w:rsidR="008E5480">
        <w:rPr>
          <w:noProof/>
        </w:rPr>
        <w:t>3</w:t>
      </w:r>
      <w:r w:rsidR="00203F14">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C230.01</w:t>
      </w:r>
      <w:r>
        <w:rPr>
          <w:rFonts w:asciiTheme="minorHAnsi" w:eastAsiaTheme="minorEastAsia" w:hAnsiTheme="minorHAnsi" w:cstheme="minorBidi"/>
          <w:noProof/>
          <w:sz w:val="22"/>
          <w:szCs w:val="22"/>
          <w:lang w:eastAsia="en-AU"/>
        </w:rPr>
        <w:tab/>
      </w:r>
      <w:r>
        <w:rPr>
          <w:noProof/>
        </w:rPr>
        <w:t>SCOPE</w:t>
      </w:r>
      <w:r>
        <w:rPr>
          <w:noProof/>
        </w:rPr>
        <w:tab/>
      </w:r>
      <w:r>
        <w:rPr>
          <w:noProof/>
        </w:rPr>
        <w:fldChar w:fldCharType="begin"/>
      </w:r>
      <w:r>
        <w:rPr>
          <w:noProof/>
        </w:rPr>
        <w:instrText xml:space="preserve"> PAGEREF _Toc489951144 \h </w:instrText>
      </w:r>
      <w:r>
        <w:rPr>
          <w:noProof/>
        </w:rPr>
      </w:r>
      <w:r>
        <w:rPr>
          <w:noProof/>
        </w:rPr>
        <w:fldChar w:fldCharType="separate"/>
      </w:r>
      <w:r w:rsidR="008E5480">
        <w:rPr>
          <w:noProof/>
        </w:rPr>
        <w:t>3</w:t>
      </w:r>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rFonts w:ascii="Swiss" w:hAnsi="Swiss"/>
          <w:noProof/>
          <w:color w:val="000000"/>
          <w14:scene3d>
            <w14:camera w14:prst="orthographicFront"/>
            <w14:lightRig w14:rig="threePt" w14:dir="t">
              <w14:rot w14:lat="0" w14:lon="0" w14:rev="0"/>
            </w14:lightRig>
          </w14:scene3d>
        </w:rPr>
        <w:t>C230.02</w:t>
      </w:r>
      <w:r>
        <w:rPr>
          <w:rFonts w:asciiTheme="minorHAnsi" w:eastAsiaTheme="minorEastAsia" w:hAnsiTheme="minorHAnsi" w:cstheme="minorBidi"/>
          <w:noProof/>
          <w:sz w:val="22"/>
          <w:szCs w:val="22"/>
          <w:lang w:eastAsia="en-AU"/>
        </w:rPr>
        <w:tab/>
      </w:r>
      <w:r>
        <w:rPr>
          <w:noProof/>
        </w:rPr>
        <w:t>REFERENCE DOCUMENTS</w:t>
      </w:r>
      <w:r>
        <w:rPr>
          <w:noProof/>
        </w:rPr>
        <w:tab/>
      </w:r>
      <w:r>
        <w:rPr>
          <w:noProof/>
        </w:rPr>
        <w:fldChar w:fldCharType="begin"/>
      </w:r>
      <w:r>
        <w:rPr>
          <w:noProof/>
        </w:rPr>
        <w:instrText xml:space="preserve"> PAGEREF _Toc489951145 \h </w:instrText>
      </w:r>
      <w:r>
        <w:rPr>
          <w:noProof/>
        </w:rPr>
      </w:r>
      <w:r>
        <w:rPr>
          <w:noProof/>
        </w:rPr>
        <w:fldChar w:fldCharType="separate"/>
      </w:r>
      <w:r w:rsidR="008E5480">
        <w:rPr>
          <w:noProof/>
        </w:rPr>
        <w:t>3</w:t>
      </w:r>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C230.03</w:t>
      </w:r>
      <w:r>
        <w:rPr>
          <w:rFonts w:asciiTheme="minorHAnsi" w:eastAsiaTheme="minorEastAsia" w:hAnsiTheme="minorHAnsi" w:cstheme="minorBidi"/>
          <w:noProof/>
          <w:sz w:val="22"/>
          <w:szCs w:val="22"/>
          <w:lang w:eastAsia="en-AU"/>
        </w:rPr>
        <w:tab/>
      </w:r>
      <w:r>
        <w:rPr>
          <w:noProof/>
        </w:rPr>
        <w:t>DEFINITIONS</w:t>
      </w:r>
      <w:r>
        <w:rPr>
          <w:noProof/>
        </w:rPr>
        <w:tab/>
      </w:r>
      <w:r>
        <w:rPr>
          <w:noProof/>
        </w:rPr>
        <w:fldChar w:fldCharType="begin"/>
      </w:r>
      <w:r>
        <w:rPr>
          <w:noProof/>
        </w:rPr>
        <w:instrText xml:space="preserve"> PAGEREF _Toc489951146 \h </w:instrText>
      </w:r>
      <w:r>
        <w:rPr>
          <w:noProof/>
        </w:rPr>
      </w:r>
      <w:r>
        <w:rPr>
          <w:noProof/>
        </w:rPr>
        <w:fldChar w:fldCharType="separate"/>
      </w:r>
      <w:ins w:id="8" w:author="Monica Borg" w:date="2018-01-18T14:56:00Z">
        <w:r w:rsidR="008E5480">
          <w:rPr>
            <w:noProof/>
          </w:rPr>
          <w:t>5</w:t>
        </w:r>
      </w:ins>
      <w:del w:id="9" w:author="Monica Borg" w:date="2018-01-18T14:14:00Z">
        <w:r w:rsidDel="00AD71CB">
          <w:rPr>
            <w:noProof/>
          </w:rPr>
          <w:delText>5</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C230.04</w:t>
      </w:r>
      <w:r>
        <w:rPr>
          <w:rFonts w:asciiTheme="minorHAnsi" w:eastAsiaTheme="minorEastAsia" w:hAnsiTheme="minorHAnsi" w:cstheme="minorBidi"/>
          <w:noProof/>
          <w:sz w:val="22"/>
          <w:szCs w:val="22"/>
          <w:lang w:eastAsia="en-AU"/>
        </w:rPr>
        <w:tab/>
      </w:r>
      <w:r>
        <w:rPr>
          <w:noProof/>
        </w:rPr>
        <w:t>DESIGN CALCULATIONS</w:t>
      </w:r>
      <w:r>
        <w:rPr>
          <w:noProof/>
        </w:rPr>
        <w:tab/>
      </w:r>
      <w:r>
        <w:rPr>
          <w:noProof/>
        </w:rPr>
        <w:fldChar w:fldCharType="begin"/>
      </w:r>
      <w:r>
        <w:rPr>
          <w:noProof/>
        </w:rPr>
        <w:instrText xml:space="preserve"> PAGEREF _Toc489951147 \h </w:instrText>
      </w:r>
      <w:r>
        <w:rPr>
          <w:noProof/>
        </w:rPr>
      </w:r>
      <w:r>
        <w:rPr>
          <w:noProof/>
        </w:rPr>
        <w:fldChar w:fldCharType="separate"/>
      </w:r>
      <w:ins w:id="10" w:author="Monica Borg" w:date="2018-01-18T14:56:00Z">
        <w:r w:rsidR="008E5480">
          <w:rPr>
            <w:noProof/>
          </w:rPr>
          <w:t>6</w:t>
        </w:r>
      </w:ins>
      <w:del w:id="11" w:author="Monica Borg" w:date="2018-01-18T14:14:00Z">
        <w:r w:rsidDel="00AD71CB">
          <w:rPr>
            <w:noProof/>
          </w:rPr>
          <w:delText>7</w:delText>
        </w:r>
      </w:del>
      <w:r>
        <w:rPr>
          <w:noProof/>
        </w:rPr>
        <w:fldChar w:fldCharType="end"/>
      </w:r>
    </w:p>
    <w:p w:rsidR="00203F14" w:rsidRDefault="00203F14">
      <w:pPr>
        <w:pStyle w:val="TOC1"/>
        <w:rPr>
          <w:rFonts w:asciiTheme="minorHAnsi" w:eastAsiaTheme="minorEastAsia" w:hAnsiTheme="minorHAnsi" w:cstheme="minorBidi"/>
          <w:b w:val="0"/>
          <w:noProof/>
          <w:sz w:val="22"/>
          <w:szCs w:val="22"/>
          <w:lang w:eastAsia="en-AU"/>
        </w:rPr>
      </w:pPr>
      <w:r>
        <w:rPr>
          <w:noProof/>
        </w:rPr>
        <w:t>BED LEVEL CROSSINGS</w:t>
      </w:r>
      <w:r>
        <w:rPr>
          <w:noProof/>
        </w:rPr>
        <w:tab/>
      </w:r>
      <w:r>
        <w:rPr>
          <w:noProof/>
        </w:rPr>
        <w:fldChar w:fldCharType="begin"/>
      </w:r>
      <w:r>
        <w:rPr>
          <w:noProof/>
        </w:rPr>
        <w:instrText xml:space="preserve"> PAGEREF _Toc489951148 \h </w:instrText>
      </w:r>
      <w:r>
        <w:rPr>
          <w:noProof/>
        </w:rPr>
      </w:r>
      <w:r>
        <w:rPr>
          <w:noProof/>
        </w:rPr>
        <w:fldChar w:fldCharType="separate"/>
      </w:r>
      <w:ins w:id="12" w:author="Monica Borg" w:date="2018-01-18T14:56:00Z">
        <w:r w:rsidR="008E5480">
          <w:rPr>
            <w:noProof/>
          </w:rPr>
          <w:t>8</w:t>
        </w:r>
      </w:ins>
      <w:del w:id="13" w:author="Monica Borg" w:date="2018-01-18T14:14:00Z">
        <w:r w:rsidDel="00AD71CB">
          <w:rPr>
            <w:noProof/>
          </w:rPr>
          <w:delText>8</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C230.05</w:t>
      </w:r>
      <w:r>
        <w:rPr>
          <w:rFonts w:asciiTheme="minorHAnsi" w:eastAsiaTheme="minorEastAsia" w:hAnsiTheme="minorHAnsi" w:cstheme="minorBidi"/>
          <w:noProof/>
          <w:sz w:val="22"/>
          <w:szCs w:val="22"/>
          <w:lang w:eastAsia="en-AU"/>
        </w:rPr>
        <w:tab/>
      </w:r>
      <w:r>
        <w:rPr>
          <w:noProof/>
        </w:rPr>
        <w:t>EXCAVATION</w:t>
      </w:r>
      <w:r>
        <w:rPr>
          <w:noProof/>
        </w:rPr>
        <w:tab/>
      </w:r>
      <w:r>
        <w:rPr>
          <w:noProof/>
        </w:rPr>
        <w:fldChar w:fldCharType="begin"/>
      </w:r>
      <w:r>
        <w:rPr>
          <w:noProof/>
        </w:rPr>
        <w:instrText xml:space="preserve"> PAGEREF _Toc489951149 \h </w:instrText>
      </w:r>
      <w:r>
        <w:rPr>
          <w:noProof/>
        </w:rPr>
      </w:r>
      <w:r>
        <w:rPr>
          <w:noProof/>
        </w:rPr>
        <w:fldChar w:fldCharType="separate"/>
      </w:r>
      <w:ins w:id="14" w:author="Monica Borg" w:date="2018-01-18T14:56:00Z">
        <w:r w:rsidR="008E5480">
          <w:rPr>
            <w:noProof/>
          </w:rPr>
          <w:t>8</w:t>
        </w:r>
      </w:ins>
      <w:del w:id="15" w:author="Monica Borg" w:date="2018-01-18T14:14:00Z">
        <w:r w:rsidDel="00AD71CB">
          <w:rPr>
            <w:noProof/>
          </w:rPr>
          <w:delText>8</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C230.06</w:t>
      </w:r>
      <w:r>
        <w:rPr>
          <w:rFonts w:asciiTheme="minorHAnsi" w:eastAsiaTheme="minorEastAsia" w:hAnsiTheme="minorHAnsi" w:cstheme="minorBidi"/>
          <w:noProof/>
          <w:sz w:val="22"/>
          <w:szCs w:val="22"/>
          <w:lang w:eastAsia="en-AU"/>
        </w:rPr>
        <w:tab/>
      </w:r>
      <w:r>
        <w:rPr>
          <w:noProof/>
        </w:rPr>
        <w:t>STANDARD</w:t>
      </w:r>
      <w:r>
        <w:rPr>
          <w:noProof/>
        </w:rPr>
        <w:tab/>
      </w:r>
      <w:r>
        <w:rPr>
          <w:noProof/>
        </w:rPr>
        <w:fldChar w:fldCharType="begin"/>
      </w:r>
      <w:r>
        <w:rPr>
          <w:noProof/>
        </w:rPr>
        <w:instrText xml:space="preserve"> PAGEREF _Toc489951150 \h </w:instrText>
      </w:r>
      <w:r>
        <w:rPr>
          <w:noProof/>
        </w:rPr>
      </w:r>
      <w:r>
        <w:rPr>
          <w:noProof/>
        </w:rPr>
        <w:fldChar w:fldCharType="separate"/>
      </w:r>
      <w:ins w:id="16" w:author="Monica Borg" w:date="2018-01-18T14:56:00Z">
        <w:r w:rsidR="008E5480">
          <w:rPr>
            <w:noProof/>
          </w:rPr>
          <w:t>8</w:t>
        </w:r>
      </w:ins>
      <w:del w:id="17" w:author="Monica Borg" w:date="2018-01-18T14:14:00Z">
        <w:r w:rsidDel="00AD71CB">
          <w:rPr>
            <w:noProof/>
          </w:rPr>
          <w:delText>8</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C230.07</w:t>
      </w:r>
      <w:r>
        <w:rPr>
          <w:rFonts w:asciiTheme="minorHAnsi" w:eastAsiaTheme="minorEastAsia" w:hAnsiTheme="minorHAnsi" w:cstheme="minorBidi"/>
          <w:noProof/>
          <w:sz w:val="22"/>
          <w:szCs w:val="22"/>
          <w:lang w:eastAsia="en-AU"/>
        </w:rPr>
        <w:tab/>
      </w:r>
      <w:r>
        <w:rPr>
          <w:noProof/>
        </w:rPr>
        <w:t>MATERIAL</w:t>
      </w:r>
      <w:r>
        <w:rPr>
          <w:noProof/>
        </w:rPr>
        <w:tab/>
      </w:r>
      <w:r>
        <w:rPr>
          <w:noProof/>
        </w:rPr>
        <w:fldChar w:fldCharType="begin"/>
      </w:r>
      <w:r>
        <w:rPr>
          <w:noProof/>
        </w:rPr>
        <w:instrText xml:space="preserve"> PAGEREF _Toc489951151 \h </w:instrText>
      </w:r>
      <w:r>
        <w:rPr>
          <w:noProof/>
        </w:rPr>
      </w:r>
      <w:r>
        <w:rPr>
          <w:noProof/>
        </w:rPr>
        <w:fldChar w:fldCharType="separate"/>
      </w:r>
      <w:ins w:id="18" w:author="Monica Borg" w:date="2018-01-18T14:56:00Z">
        <w:r w:rsidR="008E5480">
          <w:rPr>
            <w:noProof/>
          </w:rPr>
          <w:t>8</w:t>
        </w:r>
      </w:ins>
      <w:del w:id="19" w:author="Monica Borg" w:date="2018-01-18T14:14:00Z">
        <w:r w:rsidDel="00AD71CB">
          <w:rPr>
            <w:noProof/>
          </w:rPr>
          <w:delText>8</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C230.08</w:t>
      </w:r>
      <w:r>
        <w:rPr>
          <w:rFonts w:asciiTheme="minorHAnsi" w:eastAsiaTheme="minorEastAsia" w:hAnsiTheme="minorHAnsi" w:cstheme="minorBidi"/>
          <w:noProof/>
          <w:sz w:val="22"/>
          <w:szCs w:val="22"/>
          <w:lang w:eastAsia="en-AU"/>
        </w:rPr>
        <w:tab/>
      </w:r>
      <w:r>
        <w:rPr>
          <w:noProof/>
        </w:rPr>
        <w:t>FLOODWAY FURNITURE</w:t>
      </w:r>
      <w:r>
        <w:rPr>
          <w:noProof/>
        </w:rPr>
        <w:tab/>
      </w:r>
      <w:r>
        <w:rPr>
          <w:noProof/>
        </w:rPr>
        <w:fldChar w:fldCharType="begin"/>
      </w:r>
      <w:r>
        <w:rPr>
          <w:noProof/>
        </w:rPr>
        <w:instrText xml:space="preserve"> PAGEREF _Toc489951152 \h </w:instrText>
      </w:r>
      <w:r>
        <w:rPr>
          <w:noProof/>
        </w:rPr>
      </w:r>
      <w:r>
        <w:rPr>
          <w:noProof/>
        </w:rPr>
        <w:fldChar w:fldCharType="separate"/>
      </w:r>
      <w:ins w:id="20" w:author="Monica Borg" w:date="2018-01-18T14:56:00Z">
        <w:r w:rsidR="008E5480">
          <w:rPr>
            <w:noProof/>
          </w:rPr>
          <w:t>9</w:t>
        </w:r>
      </w:ins>
      <w:del w:id="21" w:author="Monica Borg" w:date="2018-01-18T14:14:00Z">
        <w:r w:rsidDel="00AD71CB">
          <w:rPr>
            <w:noProof/>
          </w:rPr>
          <w:delText>9</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C230.09</w:t>
      </w:r>
      <w:r>
        <w:rPr>
          <w:rFonts w:asciiTheme="minorHAnsi" w:eastAsiaTheme="minorEastAsia" w:hAnsiTheme="minorHAnsi" w:cstheme="minorBidi"/>
          <w:noProof/>
          <w:sz w:val="22"/>
          <w:szCs w:val="22"/>
          <w:lang w:eastAsia="en-AU"/>
        </w:rPr>
        <w:tab/>
      </w:r>
      <w:r>
        <w:rPr>
          <w:noProof/>
        </w:rPr>
        <w:t>CONFIGURATIONS</w:t>
      </w:r>
      <w:r>
        <w:rPr>
          <w:noProof/>
        </w:rPr>
        <w:tab/>
      </w:r>
      <w:r>
        <w:rPr>
          <w:noProof/>
        </w:rPr>
        <w:fldChar w:fldCharType="begin"/>
      </w:r>
      <w:r>
        <w:rPr>
          <w:noProof/>
        </w:rPr>
        <w:instrText xml:space="preserve"> PAGEREF _Toc489951153 \h </w:instrText>
      </w:r>
      <w:r>
        <w:rPr>
          <w:noProof/>
        </w:rPr>
      </w:r>
      <w:r>
        <w:rPr>
          <w:noProof/>
        </w:rPr>
        <w:fldChar w:fldCharType="separate"/>
      </w:r>
      <w:ins w:id="22" w:author="Monica Borg" w:date="2018-01-18T14:56:00Z">
        <w:r w:rsidR="008E5480">
          <w:rPr>
            <w:noProof/>
          </w:rPr>
          <w:t>9</w:t>
        </w:r>
      </w:ins>
      <w:del w:id="23" w:author="Monica Borg" w:date="2018-01-18T14:14:00Z">
        <w:r w:rsidDel="00AD71CB">
          <w:rPr>
            <w:noProof/>
          </w:rPr>
          <w:delText>9</w:delText>
        </w:r>
      </w:del>
      <w:r>
        <w:rPr>
          <w:noProof/>
        </w:rPr>
        <w:fldChar w:fldCharType="end"/>
      </w:r>
    </w:p>
    <w:p w:rsidR="00203F14" w:rsidRDefault="00203F14">
      <w:pPr>
        <w:pStyle w:val="TOC1"/>
        <w:rPr>
          <w:rFonts w:asciiTheme="minorHAnsi" w:eastAsiaTheme="minorEastAsia" w:hAnsiTheme="minorHAnsi" w:cstheme="minorBidi"/>
          <w:b w:val="0"/>
          <w:noProof/>
          <w:sz w:val="22"/>
          <w:szCs w:val="22"/>
          <w:lang w:eastAsia="en-AU"/>
        </w:rPr>
      </w:pPr>
      <w:r>
        <w:rPr>
          <w:noProof/>
        </w:rPr>
        <w:t>CULVERT CROSSINGS</w:t>
      </w:r>
      <w:r>
        <w:rPr>
          <w:noProof/>
        </w:rPr>
        <w:tab/>
      </w:r>
      <w:r>
        <w:rPr>
          <w:noProof/>
        </w:rPr>
        <w:fldChar w:fldCharType="begin"/>
      </w:r>
      <w:r>
        <w:rPr>
          <w:noProof/>
        </w:rPr>
        <w:instrText xml:space="preserve"> PAGEREF _Toc489951154 \h </w:instrText>
      </w:r>
      <w:r>
        <w:rPr>
          <w:noProof/>
        </w:rPr>
      </w:r>
      <w:r>
        <w:rPr>
          <w:noProof/>
        </w:rPr>
        <w:fldChar w:fldCharType="separate"/>
      </w:r>
      <w:ins w:id="24" w:author="Monica Borg" w:date="2018-01-18T14:56:00Z">
        <w:r w:rsidR="008E5480">
          <w:rPr>
            <w:noProof/>
          </w:rPr>
          <w:t>14</w:t>
        </w:r>
      </w:ins>
      <w:del w:id="25" w:author="Monica Borg" w:date="2018-01-18T14:14:00Z">
        <w:r w:rsidDel="00AD71CB">
          <w:rPr>
            <w:noProof/>
          </w:rPr>
          <w:delText>13</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C230.10</w:t>
      </w:r>
      <w:r>
        <w:rPr>
          <w:rFonts w:asciiTheme="minorHAnsi" w:eastAsiaTheme="minorEastAsia" w:hAnsiTheme="minorHAnsi" w:cstheme="minorBidi"/>
          <w:noProof/>
          <w:sz w:val="22"/>
          <w:szCs w:val="22"/>
          <w:lang w:eastAsia="en-AU"/>
        </w:rPr>
        <w:tab/>
      </w:r>
      <w:r>
        <w:rPr>
          <w:noProof/>
        </w:rPr>
        <w:t>EXCAVATION</w:t>
      </w:r>
      <w:r>
        <w:rPr>
          <w:noProof/>
        </w:rPr>
        <w:tab/>
      </w:r>
      <w:r>
        <w:rPr>
          <w:noProof/>
        </w:rPr>
        <w:fldChar w:fldCharType="begin"/>
      </w:r>
      <w:r>
        <w:rPr>
          <w:noProof/>
        </w:rPr>
        <w:instrText xml:space="preserve"> PAGEREF _Toc489951155 \h </w:instrText>
      </w:r>
      <w:r>
        <w:rPr>
          <w:noProof/>
        </w:rPr>
      </w:r>
      <w:r>
        <w:rPr>
          <w:noProof/>
        </w:rPr>
        <w:fldChar w:fldCharType="separate"/>
      </w:r>
      <w:ins w:id="26" w:author="Monica Borg" w:date="2018-01-18T14:56:00Z">
        <w:r w:rsidR="008E5480">
          <w:rPr>
            <w:noProof/>
          </w:rPr>
          <w:t>14</w:t>
        </w:r>
      </w:ins>
      <w:del w:id="27" w:author="Monica Borg" w:date="2018-01-18T14:14:00Z">
        <w:r w:rsidDel="00AD71CB">
          <w:rPr>
            <w:noProof/>
          </w:rPr>
          <w:delText>13</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C230.11</w:t>
      </w:r>
      <w:r>
        <w:rPr>
          <w:rFonts w:asciiTheme="minorHAnsi" w:eastAsiaTheme="minorEastAsia" w:hAnsiTheme="minorHAnsi" w:cstheme="minorBidi"/>
          <w:noProof/>
          <w:sz w:val="22"/>
          <w:szCs w:val="22"/>
          <w:lang w:eastAsia="en-AU"/>
        </w:rPr>
        <w:tab/>
      </w:r>
      <w:r>
        <w:rPr>
          <w:noProof/>
        </w:rPr>
        <w:t>STANDARD</w:t>
      </w:r>
      <w:r>
        <w:rPr>
          <w:noProof/>
        </w:rPr>
        <w:tab/>
      </w:r>
      <w:r>
        <w:rPr>
          <w:noProof/>
        </w:rPr>
        <w:fldChar w:fldCharType="begin"/>
      </w:r>
      <w:r>
        <w:rPr>
          <w:noProof/>
        </w:rPr>
        <w:instrText xml:space="preserve"> PAGEREF _Toc489951156 \h </w:instrText>
      </w:r>
      <w:r>
        <w:rPr>
          <w:noProof/>
        </w:rPr>
      </w:r>
      <w:r>
        <w:rPr>
          <w:noProof/>
        </w:rPr>
        <w:fldChar w:fldCharType="separate"/>
      </w:r>
      <w:ins w:id="28" w:author="Monica Borg" w:date="2018-01-18T14:56:00Z">
        <w:r w:rsidR="008E5480">
          <w:rPr>
            <w:noProof/>
          </w:rPr>
          <w:t>14</w:t>
        </w:r>
      </w:ins>
      <w:del w:id="29" w:author="Monica Borg" w:date="2018-01-18T14:14:00Z">
        <w:r w:rsidDel="00AD71CB">
          <w:rPr>
            <w:noProof/>
          </w:rPr>
          <w:delText>13</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C230.12</w:t>
      </w:r>
      <w:r>
        <w:rPr>
          <w:rFonts w:asciiTheme="minorHAnsi" w:eastAsiaTheme="minorEastAsia" w:hAnsiTheme="minorHAnsi" w:cstheme="minorBidi"/>
          <w:noProof/>
          <w:sz w:val="22"/>
          <w:szCs w:val="22"/>
          <w:lang w:eastAsia="en-AU"/>
        </w:rPr>
        <w:tab/>
      </w:r>
      <w:r>
        <w:rPr>
          <w:noProof/>
        </w:rPr>
        <w:t>BOX CULVERTS</w:t>
      </w:r>
      <w:r>
        <w:rPr>
          <w:noProof/>
        </w:rPr>
        <w:tab/>
      </w:r>
      <w:r>
        <w:rPr>
          <w:noProof/>
        </w:rPr>
        <w:fldChar w:fldCharType="begin"/>
      </w:r>
      <w:r>
        <w:rPr>
          <w:noProof/>
        </w:rPr>
        <w:instrText xml:space="preserve"> PAGEREF _Toc489951157 \h </w:instrText>
      </w:r>
      <w:r>
        <w:rPr>
          <w:noProof/>
        </w:rPr>
      </w:r>
      <w:r>
        <w:rPr>
          <w:noProof/>
        </w:rPr>
        <w:fldChar w:fldCharType="separate"/>
      </w:r>
      <w:ins w:id="30" w:author="Monica Borg" w:date="2018-01-18T14:56:00Z">
        <w:r w:rsidR="008E5480">
          <w:rPr>
            <w:noProof/>
          </w:rPr>
          <w:t>14</w:t>
        </w:r>
      </w:ins>
      <w:del w:id="31" w:author="Monica Borg" w:date="2018-01-18T14:14:00Z">
        <w:r w:rsidDel="00AD71CB">
          <w:rPr>
            <w:noProof/>
          </w:rPr>
          <w:delText>13</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C230.13</w:t>
      </w:r>
      <w:r>
        <w:rPr>
          <w:rFonts w:asciiTheme="minorHAnsi" w:eastAsiaTheme="minorEastAsia" w:hAnsiTheme="minorHAnsi" w:cstheme="minorBidi"/>
          <w:noProof/>
          <w:sz w:val="22"/>
          <w:szCs w:val="22"/>
          <w:lang w:eastAsia="en-AU"/>
        </w:rPr>
        <w:tab/>
      </w:r>
      <w:r>
        <w:rPr>
          <w:noProof/>
        </w:rPr>
        <w:t>PIPE CULVERTS</w:t>
      </w:r>
      <w:r>
        <w:rPr>
          <w:noProof/>
        </w:rPr>
        <w:tab/>
      </w:r>
      <w:r>
        <w:rPr>
          <w:noProof/>
        </w:rPr>
        <w:fldChar w:fldCharType="begin"/>
      </w:r>
      <w:r>
        <w:rPr>
          <w:noProof/>
        </w:rPr>
        <w:instrText xml:space="preserve"> PAGEREF _Toc489951158 \h </w:instrText>
      </w:r>
      <w:r>
        <w:rPr>
          <w:noProof/>
        </w:rPr>
      </w:r>
      <w:r>
        <w:rPr>
          <w:noProof/>
        </w:rPr>
        <w:fldChar w:fldCharType="separate"/>
      </w:r>
      <w:ins w:id="32" w:author="Monica Borg" w:date="2018-01-18T14:56:00Z">
        <w:r w:rsidR="008E5480">
          <w:rPr>
            <w:noProof/>
          </w:rPr>
          <w:t>17</w:t>
        </w:r>
      </w:ins>
      <w:del w:id="33" w:author="Monica Borg" w:date="2018-01-18T14:14:00Z">
        <w:r w:rsidDel="00AD71CB">
          <w:rPr>
            <w:noProof/>
          </w:rPr>
          <w:delText>16</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C230.14</w:t>
      </w:r>
      <w:r>
        <w:rPr>
          <w:rFonts w:asciiTheme="minorHAnsi" w:eastAsiaTheme="minorEastAsia" w:hAnsiTheme="minorHAnsi" w:cstheme="minorBidi"/>
          <w:noProof/>
          <w:sz w:val="22"/>
          <w:szCs w:val="22"/>
          <w:lang w:eastAsia="en-AU"/>
        </w:rPr>
        <w:tab/>
      </w:r>
      <w:r>
        <w:rPr>
          <w:noProof/>
        </w:rPr>
        <w:t>BACKFILLING</w:t>
      </w:r>
      <w:r>
        <w:rPr>
          <w:noProof/>
        </w:rPr>
        <w:tab/>
      </w:r>
      <w:r>
        <w:rPr>
          <w:noProof/>
        </w:rPr>
        <w:fldChar w:fldCharType="begin"/>
      </w:r>
      <w:r>
        <w:rPr>
          <w:noProof/>
        </w:rPr>
        <w:instrText xml:space="preserve"> PAGEREF _Toc489951159 \h </w:instrText>
      </w:r>
      <w:r>
        <w:rPr>
          <w:noProof/>
        </w:rPr>
      </w:r>
      <w:r>
        <w:rPr>
          <w:noProof/>
        </w:rPr>
        <w:fldChar w:fldCharType="separate"/>
      </w:r>
      <w:ins w:id="34" w:author="Monica Borg" w:date="2018-01-18T14:56:00Z">
        <w:r w:rsidR="008E5480">
          <w:rPr>
            <w:noProof/>
          </w:rPr>
          <w:t>17</w:t>
        </w:r>
      </w:ins>
      <w:del w:id="35" w:author="Monica Borg" w:date="2018-01-18T14:14:00Z">
        <w:r w:rsidDel="00AD71CB">
          <w:rPr>
            <w:noProof/>
          </w:rPr>
          <w:delText>17</w:delText>
        </w:r>
      </w:del>
      <w:r>
        <w:rPr>
          <w:noProof/>
        </w:rPr>
        <w:fldChar w:fldCharType="end"/>
      </w:r>
    </w:p>
    <w:p w:rsidR="00203F14" w:rsidRDefault="00203F14">
      <w:pPr>
        <w:pStyle w:val="TOC1"/>
        <w:rPr>
          <w:rFonts w:asciiTheme="minorHAnsi" w:eastAsiaTheme="minorEastAsia" w:hAnsiTheme="minorHAnsi" w:cstheme="minorBidi"/>
          <w:b w:val="0"/>
          <w:noProof/>
          <w:sz w:val="22"/>
          <w:szCs w:val="22"/>
          <w:lang w:eastAsia="en-AU"/>
        </w:rPr>
      </w:pPr>
      <w:r>
        <w:rPr>
          <w:noProof/>
        </w:rPr>
        <w:t>SELF ASSESSMENT</w:t>
      </w:r>
      <w:r>
        <w:rPr>
          <w:noProof/>
        </w:rPr>
        <w:tab/>
      </w:r>
      <w:r>
        <w:rPr>
          <w:noProof/>
        </w:rPr>
        <w:fldChar w:fldCharType="begin"/>
      </w:r>
      <w:r>
        <w:rPr>
          <w:noProof/>
        </w:rPr>
        <w:instrText xml:space="preserve"> PAGEREF _Toc489951160 \h </w:instrText>
      </w:r>
      <w:r>
        <w:rPr>
          <w:noProof/>
        </w:rPr>
      </w:r>
      <w:r>
        <w:rPr>
          <w:noProof/>
        </w:rPr>
        <w:fldChar w:fldCharType="separate"/>
      </w:r>
      <w:ins w:id="36" w:author="Monica Borg" w:date="2018-01-18T14:56:00Z">
        <w:r w:rsidR="008E5480">
          <w:rPr>
            <w:noProof/>
          </w:rPr>
          <w:t>18</w:t>
        </w:r>
      </w:ins>
      <w:del w:id="37" w:author="Monica Borg" w:date="2018-01-18T14:14:00Z">
        <w:r w:rsidDel="00AD71CB">
          <w:rPr>
            <w:noProof/>
          </w:rPr>
          <w:delText>18</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C230.15</w:t>
      </w:r>
      <w:r>
        <w:rPr>
          <w:rFonts w:asciiTheme="minorHAnsi" w:eastAsiaTheme="minorEastAsia" w:hAnsiTheme="minorHAnsi" w:cstheme="minorBidi"/>
          <w:noProof/>
          <w:sz w:val="22"/>
          <w:szCs w:val="22"/>
          <w:lang w:eastAsia="en-AU"/>
        </w:rPr>
        <w:tab/>
      </w:r>
      <w:r>
        <w:rPr>
          <w:noProof/>
        </w:rPr>
        <w:t>Pre-works</w:t>
      </w:r>
      <w:r>
        <w:rPr>
          <w:noProof/>
        </w:rPr>
        <w:tab/>
      </w:r>
      <w:r>
        <w:rPr>
          <w:noProof/>
        </w:rPr>
        <w:fldChar w:fldCharType="begin"/>
      </w:r>
      <w:r>
        <w:rPr>
          <w:noProof/>
        </w:rPr>
        <w:instrText xml:space="preserve"> PAGEREF _Toc489951161 \h </w:instrText>
      </w:r>
      <w:r>
        <w:rPr>
          <w:noProof/>
        </w:rPr>
      </w:r>
      <w:r>
        <w:rPr>
          <w:noProof/>
        </w:rPr>
        <w:fldChar w:fldCharType="separate"/>
      </w:r>
      <w:ins w:id="38" w:author="Monica Borg" w:date="2018-01-18T14:56:00Z">
        <w:r w:rsidR="008E5480">
          <w:rPr>
            <w:noProof/>
          </w:rPr>
          <w:t>18</w:t>
        </w:r>
      </w:ins>
      <w:del w:id="39" w:author="Monica Borg" w:date="2018-01-18T14:14:00Z">
        <w:r w:rsidDel="00AD71CB">
          <w:rPr>
            <w:noProof/>
          </w:rPr>
          <w:delText>18</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C230.16</w:t>
      </w:r>
      <w:r>
        <w:rPr>
          <w:rFonts w:asciiTheme="minorHAnsi" w:eastAsiaTheme="minorEastAsia" w:hAnsiTheme="minorHAnsi" w:cstheme="minorBidi"/>
          <w:noProof/>
          <w:sz w:val="22"/>
          <w:szCs w:val="22"/>
          <w:lang w:eastAsia="en-AU"/>
        </w:rPr>
        <w:tab/>
      </w:r>
      <w:r>
        <w:rPr>
          <w:noProof/>
        </w:rPr>
        <w:t>Post-works</w:t>
      </w:r>
      <w:r>
        <w:rPr>
          <w:noProof/>
        </w:rPr>
        <w:tab/>
      </w:r>
      <w:r>
        <w:rPr>
          <w:noProof/>
        </w:rPr>
        <w:fldChar w:fldCharType="begin"/>
      </w:r>
      <w:r>
        <w:rPr>
          <w:noProof/>
        </w:rPr>
        <w:instrText xml:space="preserve"> PAGEREF _Toc489951162 \h </w:instrText>
      </w:r>
      <w:r>
        <w:rPr>
          <w:noProof/>
        </w:rPr>
      </w:r>
      <w:r>
        <w:rPr>
          <w:noProof/>
        </w:rPr>
        <w:fldChar w:fldCharType="separate"/>
      </w:r>
      <w:ins w:id="40" w:author="Monica Borg" w:date="2018-01-18T14:56:00Z">
        <w:r w:rsidR="008E5480">
          <w:rPr>
            <w:noProof/>
          </w:rPr>
          <w:t>18</w:t>
        </w:r>
      </w:ins>
      <w:del w:id="41" w:author="Monica Borg" w:date="2018-01-18T14:14:00Z">
        <w:r w:rsidDel="00AD71CB">
          <w:rPr>
            <w:noProof/>
          </w:rPr>
          <w:delText>18</w:delText>
        </w:r>
      </w:del>
      <w:r>
        <w:rPr>
          <w:noProof/>
        </w:rPr>
        <w:fldChar w:fldCharType="end"/>
      </w:r>
    </w:p>
    <w:p w:rsidR="00203F14" w:rsidRDefault="00203F14">
      <w:pPr>
        <w:pStyle w:val="TOC1"/>
        <w:rPr>
          <w:rFonts w:asciiTheme="minorHAnsi" w:eastAsiaTheme="minorEastAsia" w:hAnsiTheme="minorHAnsi" w:cstheme="minorBidi"/>
          <w:b w:val="0"/>
          <w:noProof/>
          <w:sz w:val="22"/>
          <w:szCs w:val="22"/>
          <w:lang w:eastAsia="en-AU"/>
        </w:rPr>
      </w:pPr>
      <w:r>
        <w:rPr>
          <w:noProof/>
        </w:rPr>
        <w:t>DEVELOPMENT APPLICATION PROCESS</w:t>
      </w:r>
      <w:r>
        <w:rPr>
          <w:noProof/>
        </w:rPr>
        <w:tab/>
      </w:r>
      <w:r>
        <w:rPr>
          <w:noProof/>
        </w:rPr>
        <w:fldChar w:fldCharType="begin"/>
      </w:r>
      <w:r>
        <w:rPr>
          <w:noProof/>
        </w:rPr>
        <w:instrText xml:space="preserve"> PAGEREF _Toc489951163 \h </w:instrText>
      </w:r>
      <w:r>
        <w:rPr>
          <w:noProof/>
        </w:rPr>
      </w:r>
      <w:r>
        <w:rPr>
          <w:noProof/>
        </w:rPr>
        <w:fldChar w:fldCharType="separate"/>
      </w:r>
      <w:ins w:id="42" w:author="Monica Borg" w:date="2018-01-18T14:56:00Z">
        <w:r w:rsidR="008E5480">
          <w:rPr>
            <w:noProof/>
          </w:rPr>
          <w:t>20</w:t>
        </w:r>
      </w:ins>
      <w:del w:id="43" w:author="Monica Borg" w:date="2018-01-18T14:14:00Z">
        <w:r w:rsidDel="00AD71CB">
          <w:rPr>
            <w:noProof/>
          </w:rPr>
          <w:delText>20</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C230.17</w:t>
      </w:r>
      <w:r>
        <w:rPr>
          <w:rFonts w:asciiTheme="minorHAnsi" w:eastAsiaTheme="minorEastAsia" w:hAnsiTheme="minorHAnsi" w:cstheme="minorBidi"/>
          <w:noProof/>
          <w:sz w:val="22"/>
          <w:szCs w:val="22"/>
          <w:lang w:eastAsia="en-AU"/>
        </w:rPr>
        <w:tab/>
      </w:r>
      <w:r>
        <w:rPr>
          <w:noProof/>
        </w:rPr>
        <w:t>Process for Grey Zones and culvert floodways in Purple Zones</w:t>
      </w:r>
      <w:r>
        <w:rPr>
          <w:noProof/>
        </w:rPr>
        <w:tab/>
      </w:r>
      <w:r>
        <w:rPr>
          <w:noProof/>
        </w:rPr>
        <w:fldChar w:fldCharType="begin"/>
      </w:r>
      <w:r>
        <w:rPr>
          <w:noProof/>
        </w:rPr>
        <w:instrText xml:space="preserve"> PAGEREF _Toc489951164 \h </w:instrText>
      </w:r>
      <w:r>
        <w:rPr>
          <w:noProof/>
        </w:rPr>
      </w:r>
      <w:r>
        <w:rPr>
          <w:noProof/>
        </w:rPr>
        <w:fldChar w:fldCharType="separate"/>
      </w:r>
      <w:ins w:id="44" w:author="Monica Borg" w:date="2018-01-18T14:56:00Z">
        <w:r w:rsidR="008E5480">
          <w:rPr>
            <w:noProof/>
          </w:rPr>
          <w:t>20</w:t>
        </w:r>
      </w:ins>
      <w:del w:id="45" w:author="Monica Borg" w:date="2018-01-18T14:14:00Z">
        <w:r w:rsidDel="00AD71CB">
          <w:rPr>
            <w:noProof/>
          </w:rPr>
          <w:delText>20</w:delText>
        </w:r>
      </w:del>
      <w:r>
        <w:rPr>
          <w:noProof/>
        </w:rPr>
        <w:fldChar w:fldCharType="end"/>
      </w:r>
    </w:p>
    <w:p w:rsidR="00203F14" w:rsidRDefault="00203F14">
      <w:pPr>
        <w:pStyle w:val="TOC1"/>
        <w:rPr>
          <w:rFonts w:asciiTheme="minorHAnsi" w:eastAsiaTheme="minorEastAsia" w:hAnsiTheme="minorHAnsi" w:cstheme="minorBidi"/>
          <w:b w:val="0"/>
          <w:noProof/>
          <w:sz w:val="22"/>
          <w:szCs w:val="22"/>
          <w:lang w:eastAsia="en-AU"/>
        </w:rPr>
      </w:pPr>
      <w:r>
        <w:rPr>
          <w:noProof/>
        </w:rPr>
        <w:t>ANNEXURE D</w:t>
      </w:r>
      <w:del w:id="46" w:author="Monica Borg" w:date="2018-01-11T15:13:00Z">
        <w:r w:rsidRPr="00F17405" w:rsidDel="00782C6A">
          <w:rPr>
            <w:noProof/>
            <w:highlight w:val="yellow"/>
          </w:rPr>
          <w:delText>____</w:delText>
        </w:r>
      </w:del>
      <w:ins w:id="47" w:author="Monica Borg" w:date="2018-01-11T15:13:00Z">
        <w:r w:rsidR="00782C6A">
          <w:rPr>
            <w:noProof/>
          </w:rPr>
          <w:t xml:space="preserve">14 </w:t>
        </w:r>
      </w:ins>
      <w:r>
        <w:rPr>
          <w:noProof/>
        </w:rPr>
        <w:t>A</w:t>
      </w:r>
      <w:r>
        <w:rPr>
          <w:noProof/>
        </w:rPr>
        <w:tab/>
      </w:r>
      <w:r>
        <w:rPr>
          <w:noProof/>
        </w:rPr>
        <w:fldChar w:fldCharType="begin"/>
      </w:r>
      <w:r>
        <w:rPr>
          <w:noProof/>
        </w:rPr>
        <w:instrText xml:space="preserve"> PAGEREF _Toc489951165 \h </w:instrText>
      </w:r>
      <w:r>
        <w:rPr>
          <w:noProof/>
        </w:rPr>
      </w:r>
      <w:r>
        <w:rPr>
          <w:noProof/>
        </w:rPr>
        <w:fldChar w:fldCharType="separate"/>
      </w:r>
      <w:ins w:id="48" w:author="Monica Borg" w:date="2018-01-18T14:56:00Z">
        <w:r w:rsidR="008E5480">
          <w:rPr>
            <w:noProof/>
          </w:rPr>
          <w:t>21</w:t>
        </w:r>
      </w:ins>
      <w:del w:id="49" w:author="Monica Borg" w:date="2018-01-18T14:14:00Z">
        <w:r w:rsidDel="00AD71CB">
          <w:rPr>
            <w:noProof/>
          </w:rPr>
          <w:delText>21</w:delText>
        </w:r>
      </w:del>
      <w:r>
        <w:rPr>
          <w:noProof/>
        </w:rPr>
        <w:fldChar w:fldCharType="end"/>
      </w:r>
    </w:p>
    <w:p w:rsidR="00203F14" w:rsidRDefault="00203F14">
      <w:pPr>
        <w:pStyle w:val="TOC2"/>
        <w:rPr>
          <w:rFonts w:asciiTheme="minorHAnsi" w:eastAsiaTheme="minorEastAsia" w:hAnsiTheme="minorHAnsi" w:cstheme="minorBidi"/>
          <w:noProof/>
          <w:sz w:val="22"/>
          <w:szCs w:val="22"/>
          <w:lang w:eastAsia="en-AU"/>
        </w:rPr>
      </w:pPr>
      <w:r w:rsidRPr="00F17405">
        <w:rPr>
          <w:noProof/>
          <w:color w:val="000000"/>
          <w14:scene3d>
            <w14:camera w14:prst="orthographicFront"/>
            <w14:lightRig w14:rig="threePt" w14:dir="t">
              <w14:rot w14:lat="0" w14:lon="0" w14:rev="0"/>
            </w14:lightRig>
          </w14:scene3d>
        </w:rPr>
        <w:t>C230.18</w:t>
      </w:r>
      <w:r>
        <w:rPr>
          <w:rFonts w:asciiTheme="minorHAnsi" w:eastAsiaTheme="minorEastAsia" w:hAnsiTheme="minorHAnsi" w:cstheme="minorBidi"/>
          <w:noProof/>
          <w:sz w:val="22"/>
          <w:szCs w:val="22"/>
          <w:lang w:eastAsia="en-AU"/>
        </w:rPr>
        <w:tab/>
      </w:r>
      <w:r>
        <w:rPr>
          <w:noProof/>
        </w:rPr>
        <w:t>QUALITY CONTROL TESTING</w:t>
      </w:r>
      <w:r>
        <w:rPr>
          <w:noProof/>
        </w:rPr>
        <w:tab/>
      </w:r>
      <w:r>
        <w:rPr>
          <w:noProof/>
        </w:rPr>
        <w:fldChar w:fldCharType="begin"/>
      </w:r>
      <w:r>
        <w:rPr>
          <w:noProof/>
        </w:rPr>
        <w:instrText xml:space="preserve"> PAGEREF _Toc489951166 \h </w:instrText>
      </w:r>
      <w:r>
        <w:rPr>
          <w:noProof/>
        </w:rPr>
      </w:r>
      <w:r>
        <w:rPr>
          <w:noProof/>
        </w:rPr>
        <w:fldChar w:fldCharType="separate"/>
      </w:r>
      <w:ins w:id="50" w:author="Monica Borg" w:date="2018-01-18T14:56:00Z">
        <w:r w:rsidR="008E5480">
          <w:rPr>
            <w:noProof/>
          </w:rPr>
          <w:t>21</w:t>
        </w:r>
      </w:ins>
      <w:del w:id="51" w:author="Monica Borg" w:date="2018-01-18T14:14:00Z">
        <w:r w:rsidDel="00AD71CB">
          <w:rPr>
            <w:noProof/>
          </w:rPr>
          <w:delText>21</w:delText>
        </w:r>
      </w:del>
      <w:r>
        <w:rPr>
          <w:noProof/>
        </w:rPr>
        <w:fldChar w:fldCharType="end"/>
      </w:r>
    </w:p>
    <w:p w:rsidR="006C351D" w:rsidRDefault="0053243B" w:rsidP="006C351D">
      <w:pPr>
        <w:tabs>
          <w:tab w:val="right" w:pos="9746"/>
        </w:tabs>
        <w:rPr>
          <w:sz w:val="24"/>
        </w:rPr>
      </w:pPr>
      <w:r>
        <w:lastRenderedPageBreak/>
        <w:fldChar w:fldCharType="end"/>
      </w:r>
    </w:p>
    <w:p w:rsidR="006C351D" w:rsidRDefault="006C351D" w:rsidP="006C351D">
      <w:pPr>
        <w:tabs>
          <w:tab w:val="right" w:pos="9746"/>
        </w:tabs>
        <w:rPr>
          <w:sz w:val="24"/>
        </w:rPr>
      </w:pPr>
    </w:p>
    <w:p w:rsidR="006C351D" w:rsidRDefault="006C351D" w:rsidP="006C351D">
      <w:pPr>
        <w:tabs>
          <w:tab w:val="right" w:pos="9746"/>
        </w:tabs>
        <w:rPr>
          <w:sz w:val="24"/>
        </w:rPr>
      </w:pPr>
    </w:p>
    <w:p w:rsidR="006C351D" w:rsidRPr="000F703C" w:rsidRDefault="006C351D" w:rsidP="006C351D">
      <w:pPr>
        <w:tabs>
          <w:tab w:val="right" w:pos="9746"/>
        </w:tabs>
        <w:spacing w:line="360" w:lineRule="auto"/>
        <w:jc w:val="center"/>
        <w:rPr>
          <w:b/>
          <w:u w:val="single"/>
        </w:rPr>
      </w:pPr>
      <w:r w:rsidRPr="000F703C">
        <w:rPr>
          <w:b/>
          <w:u w:val="single"/>
        </w:rPr>
        <w:t xml:space="preserve">Keeping the </w:t>
      </w:r>
      <w:r>
        <w:rPr>
          <w:b/>
          <w:u w:val="single"/>
        </w:rPr>
        <w:t xml:space="preserve">Capricorn Municipal Development </w:t>
      </w:r>
      <w:r w:rsidRPr="000F703C">
        <w:rPr>
          <w:b/>
          <w:u w:val="single"/>
        </w:rPr>
        <w:t>Guidelines up-to-date</w:t>
      </w:r>
    </w:p>
    <w:p w:rsidR="006C351D" w:rsidRPr="00DC2806" w:rsidRDefault="006C351D" w:rsidP="006C351D">
      <w:pPr>
        <w:tabs>
          <w:tab w:val="right" w:pos="9746"/>
        </w:tabs>
        <w:spacing w:line="360" w:lineRule="auto"/>
      </w:pPr>
      <w:r>
        <w:t xml:space="preserve">The Capricorn Municipal Development Guidelines are living documents which reflect progress of municipal works in the Capricorn Region. </w:t>
      </w:r>
      <w:r w:rsidR="007048F9">
        <w:t xml:space="preserve"> </w:t>
      </w:r>
      <w:r>
        <w:t>To maintain a high level of currency that reflects the current municipal environment, all guidelines are periodically reviewed with new editions published and the possibility of some editions to be removed.</w:t>
      </w:r>
      <w:r w:rsidR="007048F9">
        <w:t xml:space="preserve"> </w:t>
      </w:r>
      <w:r>
        <w:t xml:space="preserve"> Between the publishing of these editions, amendments may be issued. </w:t>
      </w:r>
      <w:r w:rsidR="007048F9">
        <w:t xml:space="preserve"> </w:t>
      </w:r>
      <w:r>
        <w:t xml:space="preserve">It is important that readers assure themselves they are using current guideline, which should include any amendments which may have been published since the guideline was printed. </w:t>
      </w:r>
      <w:r w:rsidR="007048F9">
        <w:t xml:space="preserve"> </w:t>
      </w:r>
      <w:r>
        <w:t xml:space="preserve">A guideline will be deemed current at the date of development approval for construction works. </w:t>
      </w:r>
    </w:p>
    <w:p w:rsidR="006C351D" w:rsidRDefault="006C351D" w:rsidP="006C351D"/>
    <w:p w:rsidR="0053243B" w:rsidRDefault="0053243B"/>
    <w:p w:rsidR="0053243B" w:rsidRDefault="0053243B">
      <w:r>
        <w:br w:type="page"/>
      </w:r>
    </w:p>
    <w:tbl>
      <w:tblPr>
        <w:tblW w:w="10080" w:type="dxa"/>
        <w:tblLayout w:type="fixed"/>
        <w:tblCellMar>
          <w:left w:w="180" w:type="dxa"/>
          <w:right w:w="180" w:type="dxa"/>
        </w:tblCellMar>
        <w:tblLook w:val="0000" w:firstRow="0" w:lastRow="0" w:firstColumn="0" w:lastColumn="0" w:noHBand="0" w:noVBand="0"/>
      </w:tblPr>
      <w:tblGrid>
        <w:gridCol w:w="8280"/>
        <w:gridCol w:w="1800"/>
        <w:tblGridChange w:id="52">
          <w:tblGrid>
            <w:gridCol w:w="8280"/>
            <w:gridCol w:w="1800"/>
          </w:tblGrid>
        </w:tblGridChange>
      </w:tblGrid>
      <w:tr w:rsidR="00117730" w:rsidTr="007048F9">
        <w:tc>
          <w:tcPr>
            <w:tcW w:w="8280" w:type="dxa"/>
          </w:tcPr>
          <w:p w:rsidR="00117730" w:rsidRDefault="00117730" w:rsidP="00853113">
            <w:pPr>
              <w:pStyle w:val="Heading1"/>
              <w:ind w:left="1380"/>
              <w:rPr>
                <w:sz w:val="20"/>
              </w:rPr>
            </w:pPr>
            <w:bookmarkStart w:id="53" w:name="_Toc319312819"/>
            <w:bookmarkStart w:id="54" w:name="_Toc319313457"/>
            <w:bookmarkStart w:id="55" w:name="_Toc483880286"/>
            <w:bookmarkStart w:id="56" w:name="_Toc489951143"/>
            <w:r>
              <w:lastRenderedPageBreak/>
              <w:t>GENERAL</w:t>
            </w:r>
            <w:bookmarkEnd w:id="53"/>
            <w:bookmarkEnd w:id="54"/>
            <w:bookmarkEnd w:id="55"/>
            <w:bookmarkEnd w:id="56"/>
          </w:p>
        </w:tc>
        <w:tc>
          <w:tcPr>
            <w:tcW w:w="1800" w:type="dxa"/>
            <w:vAlign w:val="center"/>
          </w:tcPr>
          <w:p w:rsidR="00117730" w:rsidRDefault="00117730" w:rsidP="007048F9">
            <w:pPr>
              <w:jc w:val="center"/>
            </w:pPr>
          </w:p>
        </w:tc>
      </w:tr>
      <w:tr w:rsidR="00117730" w:rsidTr="007048F9">
        <w:tc>
          <w:tcPr>
            <w:tcW w:w="8280" w:type="dxa"/>
          </w:tcPr>
          <w:p w:rsidR="00117730" w:rsidRDefault="00117730">
            <w:pPr>
              <w:pStyle w:val="Heading2"/>
              <w:tabs>
                <w:tab w:val="clear" w:pos="1080"/>
                <w:tab w:val="left" w:pos="1380"/>
              </w:tabs>
              <w:pPrChange w:id="57" w:author="Monica Borg" w:date="2018-01-18T14:49:00Z">
                <w:pPr>
                  <w:pStyle w:val="Heading2"/>
                </w:pPr>
              </w:pPrChange>
            </w:pPr>
            <w:bookmarkStart w:id="58" w:name="_Toc319312821"/>
            <w:bookmarkStart w:id="59" w:name="_Toc319313459"/>
            <w:bookmarkStart w:id="60" w:name="_Toc483880288"/>
            <w:bookmarkStart w:id="61" w:name="_Toc489951144"/>
            <w:r w:rsidRPr="007048F9">
              <w:t>SCOPE</w:t>
            </w:r>
            <w:bookmarkEnd w:id="58"/>
            <w:bookmarkEnd w:id="59"/>
            <w:bookmarkEnd w:id="60"/>
            <w:bookmarkEnd w:id="61"/>
          </w:p>
        </w:tc>
        <w:tc>
          <w:tcPr>
            <w:tcW w:w="1800" w:type="dxa"/>
            <w:vAlign w:val="center"/>
          </w:tcPr>
          <w:p w:rsidR="00117730" w:rsidRDefault="00117730" w:rsidP="007048F9">
            <w:pPr>
              <w:jc w:val="center"/>
            </w:pPr>
          </w:p>
        </w:tc>
      </w:tr>
      <w:tr w:rsidR="00117730" w:rsidTr="007048F9">
        <w:tc>
          <w:tcPr>
            <w:tcW w:w="8280" w:type="dxa"/>
          </w:tcPr>
          <w:p w:rsidR="00117730" w:rsidRDefault="00117730">
            <w:pPr>
              <w:pStyle w:val="Pointed"/>
              <w:tabs>
                <w:tab w:val="clear" w:pos="1276"/>
                <w:tab w:val="left" w:pos="1380"/>
              </w:tabs>
              <w:ind w:left="1378" w:hanging="1378"/>
              <w:rPr>
                <w:ins w:id="62" w:author="Monica Borg" w:date="2018-01-18T12:31:00Z"/>
              </w:rPr>
              <w:pPrChange w:id="63" w:author="Monica Borg" w:date="2018-01-18T14:49:00Z">
                <w:pPr>
                  <w:pStyle w:val="Pointed"/>
                  <w:ind w:left="1276"/>
                </w:pPr>
              </w:pPrChange>
            </w:pPr>
            <w:r>
              <w:t>The work to be executed under this Specification consists of:</w:t>
            </w:r>
          </w:p>
          <w:p w:rsidR="00E22AC5" w:rsidRDefault="00E22AC5">
            <w:pPr>
              <w:pStyle w:val="Pointed"/>
              <w:numPr>
                <w:ilvl w:val="0"/>
                <w:numId w:val="0"/>
              </w:numPr>
              <w:tabs>
                <w:tab w:val="clear" w:pos="1276"/>
                <w:tab w:val="left" w:pos="1380"/>
              </w:tabs>
              <w:spacing w:before="0"/>
              <w:rPr>
                <w:ins w:id="64" w:author="Monica Borg" w:date="2018-01-18T12:30:00Z"/>
              </w:rPr>
              <w:pPrChange w:id="65" w:author="Monica Borg" w:date="2018-01-18T12:31:00Z">
                <w:pPr>
                  <w:pStyle w:val="Pointed"/>
                  <w:ind w:left="1276"/>
                </w:pPr>
              </w:pPrChange>
            </w:pPr>
          </w:p>
          <w:p w:rsidR="00E22AC5" w:rsidDel="00E22AC5" w:rsidRDefault="00E22AC5">
            <w:pPr>
              <w:pStyle w:val="Pointed"/>
              <w:numPr>
                <w:ilvl w:val="0"/>
                <w:numId w:val="34"/>
              </w:numPr>
              <w:tabs>
                <w:tab w:val="clear" w:pos="1276"/>
                <w:tab w:val="left" w:pos="1380"/>
              </w:tabs>
              <w:ind w:left="2088"/>
              <w:rPr>
                <w:del w:id="66" w:author="Monica Borg" w:date="2018-01-18T12:31:00Z"/>
              </w:rPr>
              <w:pPrChange w:id="67" w:author="Monica Borg" w:date="2018-01-18T12:31:00Z">
                <w:pPr>
                  <w:pStyle w:val="Pointed"/>
                  <w:ind w:left="1276"/>
                </w:pPr>
              </w:pPrChange>
            </w:pPr>
          </w:p>
          <w:p w:rsidR="00117730" w:rsidRDefault="00117730">
            <w:pPr>
              <w:pStyle w:val="indenta"/>
              <w:numPr>
                <w:ilvl w:val="0"/>
                <w:numId w:val="34"/>
              </w:numPr>
              <w:tabs>
                <w:tab w:val="clear" w:pos="720"/>
              </w:tabs>
              <w:ind w:left="2088"/>
              <w:pPrChange w:id="68" w:author="Monica Borg" w:date="2018-01-18T12:31:00Z">
                <w:pPr>
                  <w:pStyle w:val="indenta"/>
                </w:pPr>
              </w:pPrChange>
            </w:pPr>
            <w:del w:id="69" w:author="Monica Borg" w:date="2018-01-18T12:30:00Z">
              <w:r w:rsidDel="00E22AC5">
                <w:tab/>
                <w:delText>(a)</w:delText>
              </w:r>
              <w:r w:rsidDel="00E22AC5">
                <w:tab/>
              </w:r>
            </w:del>
            <w:r w:rsidR="00821E95">
              <w:t xml:space="preserve">bed level </w:t>
            </w:r>
            <w:r w:rsidR="00902B56">
              <w:t>floodway</w:t>
            </w:r>
            <w:r w:rsidR="00821E95">
              <w:t xml:space="preserve"> design</w:t>
            </w:r>
            <w:r>
              <w:t>;</w:t>
            </w:r>
          </w:p>
          <w:p w:rsidR="00117730" w:rsidRDefault="00117730">
            <w:pPr>
              <w:pStyle w:val="indenta"/>
              <w:numPr>
                <w:ilvl w:val="0"/>
                <w:numId w:val="34"/>
              </w:numPr>
              <w:tabs>
                <w:tab w:val="clear" w:pos="720"/>
              </w:tabs>
              <w:ind w:left="2088"/>
              <w:pPrChange w:id="70" w:author="Monica Borg" w:date="2018-01-18T12:31:00Z">
                <w:pPr>
                  <w:pStyle w:val="indenta"/>
                </w:pPr>
              </w:pPrChange>
            </w:pPr>
            <w:del w:id="71" w:author="Monica Borg" w:date="2018-01-18T12:30:00Z">
              <w:r w:rsidDel="00E22AC5">
                <w:tab/>
                <w:delText>(b)</w:delText>
              </w:r>
              <w:r w:rsidDel="00E22AC5">
                <w:tab/>
              </w:r>
            </w:del>
            <w:r w:rsidR="00821E95">
              <w:t xml:space="preserve">pipe culvert </w:t>
            </w:r>
            <w:r w:rsidR="00902B56">
              <w:t>floodway</w:t>
            </w:r>
            <w:r w:rsidR="00821E95">
              <w:t xml:space="preserve"> design</w:t>
            </w:r>
            <w:r>
              <w:t>;</w:t>
            </w:r>
          </w:p>
          <w:p w:rsidR="00117730" w:rsidRDefault="00117730">
            <w:pPr>
              <w:pStyle w:val="indenta"/>
              <w:numPr>
                <w:ilvl w:val="0"/>
                <w:numId w:val="34"/>
              </w:numPr>
              <w:tabs>
                <w:tab w:val="clear" w:pos="720"/>
              </w:tabs>
              <w:ind w:left="2088"/>
              <w:pPrChange w:id="72" w:author="Monica Borg" w:date="2018-01-18T12:31:00Z">
                <w:pPr>
                  <w:pStyle w:val="indenta"/>
                </w:pPr>
              </w:pPrChange>
            </w:pPr>
            <w:del w:id="73" w:author="Monica Borg" w:date="2018-01-18T12:30:00Z">
              <w:r w:rsidDel="00E22AC5">
                <w:tab/>
                <w:delText>(c)</w:delText>
              </w:r>
              <w:r w:rsidDel="00E22AC5">
                <w:tab/>
              </w:r>
            </w:del>
            <w:r w:rsidR="00821E95">
              <w:t xml:space="preserve">box culvert </w:t>
            </w:r>
            <w:r w:rsidR="00902B56">
              <w:t>floodway</w:t>
            </w:r>
            <w:r w:rsidR="00821E95">
              <w:t xml:space="preserve"> design</w:t>
            </w:r>
            <w:r>
              <w:t>;</w:t>
            </w:r>
          </w:p>
          <w:p w:rsidR="00117730" w:rsidRDefault="00117730">
            <w:pPr>
              <w:pStyle w:val="indenta"/>
              <w:numPr>
                <w:ilvl w:val="0"/>
                <w:numId w:val="34"/>
              </w:numPr>
              <w:tabs>
                <w:tab w:val="clear" w:pos="720"/>
              </w:tabs>
              <w:ind w:left="2088"/>
              <w:pPrChange w:id="74" w:author="Monica Borg" w:date="2018-01-18T12:31:00Z">
                <w:pPr>
                  <w:pStyle w:val="indenta"/>
                </w:pPr>
              </w:pPrChange>
            </w:pPr>
            <w:del w:id="75" w:author="Monica Borg" w:date="2018-01-18T12:30:00Z">
              <w:r w:rsidDel="00E22AC5">
                <w:tab/>
                <w:delText>(d)</w:delText>
              </w:r>
              <w:r w:rsidDel="00E22AC5">
                <w:tab/>
              </w:r>
            </w:del>
            <w:r w:rsidR="00821E95">
              <w:t>Department of Agriculture, Fisheries and Forestry Development Application.</w:t>
            </w:r>
          </w:p>
        </w:tc>
        <w:tc>
          <w:tcPr>
            <w:tcW w:w="1800" w:type="dxa"/>
            <w:vAlign w:val="center"/>
          </w:tcPr>
          <w:p w:rsidR="00117730" w:rsidRDefault="00117730" w:rsidP="007048F9">
            <w:pPr>
              <w:pStyle w:val="Keywords"/>
              <w:jc w:val="center"/>
            </w:pPr>
          </w:p>
        </w:tc>
      </w:tr>
      <w:tr w:rsidR="00117730" w:rsidTr="005B3889">
        <w:tblPrEx>
          <w:tblW w:w="10080" w:type="dxa"/>
          <w:tblLayout w:type="fixed"/>
          <w:tblCellMar>
            <w:left w:w="180" w:type="dxa"/>
            <w:right w:w="180" w:type="dxa"/>
          </w:tblCellMar>
          <w:tblLook w:val="0000" w:firstRow="0" w:lastRow="0" w:firstColumn="0" w:lastColumn="0" w:noHBand="0" w:noVBand="0"/>
          <w:tblPrExChange w:id="76" w:author="Monica Borg" w:date="2018-01-18T14:29: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7" w:author="Monica Borg" w:date="2018-01-18T14:29:00Z">
              <w:tcPr>
                <w:tcW w:w="8280" w:type="dxa"/>
              </w:tcPr>
            </w:tcPrChange>
          </w:tcPr>
          <w:p w:rsidR="00943E3B" w:rsidRPr="005C71F8" w:rsidRDefault="00117730">
            <w:pPr>
              <w:pStyle w:val="Pointed"/>
              <w:tabs>
                <w:tab w:val="clear" w:pos="1276"/>
              </w:tabs>
              <w:ind w:left="1380" w:hanging="1380"/>
              <w:pPrChange w:id="78" w:author="Monica Borg" w:date="2018-01-18T14:49:00Z">
                <w:pPr>
                  <w:pStyle w:val="Pointed"/>
                </w:pPr>
              </w:pPrChange>
            </w:pPr>
            <w:r w:rsidRPr="005C71F8">
              <w:t>Requirements for quality control and testing, including</w:t>
            </w:r>
            <w:ins w:id="79" w:author="Monica Borg" w:date="2018-01-18T14:23:00Z">
              <w:r w:rsidR="00AD7932">
                <w:t xml:space="preserve"> </w:t>
              </w:r>
            </w:ins>
            <w:del w:id="80" w:author="Monica Borg" w:date="2018-01-18T14:23:00Z">
              <w:r w:rsidRPr="005C71F8" w:rsidDel="00AD7932">
                <w:delText xml:space="preserve"> </w:delText>
              </w:r>
            </w:del>
            <w:r w:rsidRPr="005C71F8">
              <w:t xml:space="preserve">maximum lot sizes and minimum test frequencies, are cited in Annexure </w:t>
            </w:r>
            <w:r w:rsidR="00937EE6" w:rsidRPr="005C71F8">
              <w:t>D</w:t>
            </w:r>
            <w:del w:id="81" w:author="Monica Borg" w:date="2018-01-11T15:16:00Z">
              <w:r w:rsidR="00E445F7" w:rsidRPr="00E22AC5" w:rsidDel="00782C6A">
                <w:rPr>
                  <w:rPrChange w:id="82" w:author="Monica Borg" w:date="2018-01-18T12:31:00Z">
                    <w:rPr>
                      <w:highlight w:val="yellow"/>
                    </w:rPr>
                  </w:rPrChange>
                </w:rPr>
                <w:delText>(NEW)</w:delText>
              </w:r>
            </w:del>
            <w:ins w:id="83" w:author="Monica Borg" w:date="2018-01-11T15:16:00Z">
              <w:r w:rsidR="00782C6A" w:rsidRPr="00E22AC5">
                <w:rPr>
                  <w:rPrChange w:id="84" w:author="Monica Borg" w:date="2018-01-18T12:31:00Z">
                    <w:rPr>
                      <w:highlight w:val="yellow"/>
                    </w:rPr>
                  </w:rPrChange>
                </w:rPr>
                <w:t>14</w:t>
              </w:r>
            </w:ins>
            <w:r w:rsidR="008A5227" w:rsidRPr="005C71F8">
              <w:t>A</w:t>
            </w:r>
            <w:r w:rsidRPr="005C71F8">
              <w:t>.</w:t>
            </w:r>
          </w:p>
        </w:tc>
        <w:tc>
          <w:tcPr>
            <w:tcW w:w="1800" w:type="dxa"/>
            <w:tcPrChange w:id="85" w:author="Monica Borg" w:date="2018-01-18T14:29:00Z">
              <w:tcPr>
                <w:tcW w:w="1800" w:type="dxa"/>
                <w:vAlign w:val="center"/>
              </w:tcPr>
            </w:tcPrChange>
          </w:tcPr>
          <w:p w:rsidR="00117730" w:rsidRPr="005C71F8" w:rsidRDefault="00117730">
            <w:pPr>
              <w:pStyle w:val="Keywords"/>
              <w:spacing w:before="360"/>
              <w:pPrChange w:id="86" w:author="Monica Borg" w:date="2018-01-18T14:50:00Z">
                <w:pPr>
                  <w:pStyle w:val="Keywords"/>
                  <w:jc w:val="center"/>
                </w:pPr>
              </w:pPrChange>
            </w:pPr>
            <w:r w:rsidRPr="005C71F8">
              <w:t>Quality</w:t>
            </w:r>
          </w:p>
        </w:tc>
      </w:tr>
      <w:tr w:rsidR="00D06C1C" w:rsidTr="00E51491">
        <w:tblPrEx>
          <w:tblW w:w="10080" w:type="dxa"/>
          <w:tblLayout w:type="fixed"/>
          <w:tblCellMar>
            <w:left w:w="180" w:type="dxa"/>
            <w:right w:w="180" w:type="dxa"/>
          </w:tblCellMar>
          <w:tblLook w:val="0000" w:firstRow="0" w:lastRow="0" w:firstColumn="0" w:lastColumn="0" w:noHBand="0" w:noVBand="0"/>
          <w:tblPrExChange w:id="87" w:author="Monica Borg" w:date="2018-01-18T14:52:00Z">
            <w:tblPrEx>
              <w:tblW w:w="10080" w:type="dxa"/>
              <w:tblLayout w:type="fixed"/>
              <w:tblCellMar>
                <w:left w:w="180" w:type="dxa"/>
                <w:right w:w="180" w:type="dxa"/>
              </w:tblCellMar>
              <w:tblLook w:val="0000" w:firstRow="0" w:lastRow="0" w:firstColumn="0" w:lastColumn="0" w:noHBand="0" w:noVBand="0"/>
            </w:tblPrEx>
          </w:tblPrExChange>
        </w:tblPrEx>
        <w:trPr>
          <w:trHeight w:val="2309"/>
          <w:ins w:id="88" w:author="Monica Borg" w:date="2018-01-18T14:45:00Z"/>
        </w:trPr>
        <w:tc>
          <w:tcPr>
            <w:tcW w:w="8280" w:type="dxa"/>
            <w:tcPrChange w:id="89" w:author="Monica Borg" w:date="2018-01-18T14:52:00Z">
              <w:tcPr>
                <w:tcW w:w="8280" w:type="dxa"/>
              </w:tcPr>
            </w:tcPrChange>
          </w:tcPr>
          <w:p w:rsidR="00D06C1C" w:rsidRDefault="00D06C1C">
            <w:pPr>
              <w:pStyle w:val="Pointed"/>
              <w:tabs>
                <w:tab w:val="clear" w:pos="1276"/>
              </w:tabs>
              <w:ind w:left="1378" w:hanging="1378"/>
              <w:rPr>
                <w:ins w:id="90" w:author="Monica Borg" w:date="2018-01-18T14:47:00Z"/>
              </w:rPr>
              <w:pPrChange w:id="91" w:author="Monica Borg" w:date="2018-01-18T14:50:00Z">
                <w:pPr>
                  <w:pStyle w:val="Pointed"/>
                  <w:tabs>
                    <w:tab w:val="clear" w:pos="1276"/>
                  </w:tabs>
                  <w:spacing w:before="0"/>
                  <w:ind w:left="1380" w:hanging="1380"/>
                </w:pPr>
              </w:pPrChange>
            </w:pPr>
            <w:ins w:id="92" w:author="Monica Borg" w:date="2018-01-18T14:47:00Z">
              <w:r>
                <w:t xml:space="preserve">The following order of priority for interpretation of documents will apply: </w:t>
              </w:r>
              <w:r w:rsidRPr="008B2741">
                <w:t>(Please note that reference to a Guideline or Standard, is reference to the latest version of the relevant document, unless specifically a version number is specifically stated)</w:t>
              </w:r>
            </w:ins>
          </w:p>
          <w:p w:rsidR="00D06C1C" w:rsidRDefault="00821590" w:rsidP="00542D4E">
            <w:pPr>
              <w:pStyle w:val="Pointed"/>
              <w:numPr>
                <w:ilvl w:val="6"/>
                <w:numId w:val="1"/>
              </w:numPr>
              <w:tabs>
                <w:tab w:val="clear" w:pos="1276"/>
              </w:tabs>
              <w:spacing w:before="240"/>
              <w:ind w:left="2088" w:hanging="357"/>
              <w:rPr>
                <w:ins w:id="93" w:author="Monica Borg" w:date="2018-01-18T14:47:00Z"/>
              </w:rPr>
              <w:pPrChange w:id="94" w:author="Monica Borg" w:date="2018-01-18T14:48:00Z">
                <w:pPr>
                  <w:pStyle w:val="Pointed"/>
                  <w:tabs>
                    <w:tab w:val="clear" w:pos="1276"/>
                  </w:tabs>
                  <w:spacing w:before="0"/>
                  <w:ind w:left="1380" w:hanging="1380"/>
                </w:pPr>
              </w:pPrChange>
            </w:pPr>
            <w:ins w:id="95" w:author="Monica Borg" w:date="2018-01-18T14:47:00Z">
              <w:r>
                <w:t>CMDG Design Specification D14</w:t>
              </w:r>
              <w:r w:rsidR="00D06C1C">
                <w:t xml:space="preserve"> </w:t>
              </w:r>
            </w:ins>
            <w:ins w:id="96" w:author="Monica Borg" w:date="2018-01-18T14:51:00Z">
              <w:r>
                <w:t xml:space="preserve">– </w:t>
              </w:r>
              <w:proofErr w:type="spellStart"/>
              <w:r>
                <w:t>Floodways</w:t>
              </w:r>
              <w:proofErr w:type="spellEnd"/>
              <w:r>
                <w:t xml:space="preserve"> </w:t>
              </w:r>
            </w:ins>
          </w:p>
          <w:p w:rsidR="00D06C1C" w:rsidRDefault="00D06C1C" w:rsidP="00542D4E">
            <w:pPr>
              <w:pStyle w:val="Pointed"/>
              <w:numPr>
                <w:ilvl w:val="6"/>
                <w:numId w:val="1"/>
              </w:numPr>
              <w:tabs>
                <w:tab w:val="clear" w:pos="1276"/>
              </w:tabs>
              <w:spacing w:before="120"/>
              <w:ind w:left="2088" w:hanging="357"/>
              <w:rPr>
                <w:ins w:id="97" w:author="Monica Borg" w:date="2018-01-18T14:48:00Z"/>
              </w:rPr>
              <w:pPrChange w:id="98" w:author="Monica Borg" w:date="2018-01-18T14:52:00Z">
                <w:pPr>
                  <w:pStyle w:val="Pointed"/>
                  <w:tabs>
                    <w:tab w:val="clear" w:pos="1276"/>
                  </w:tabs>
                  <w:spacing w:before="0"/>
                  <w:ind w:left="1380" w:hanging="1380"/>
                </w:pPr>
              </w:pPrChange>
            </w:pPr>
            <w:ins w:id="99" w:author="Monica Borg" w:date="2018-01-18T14:48:00Z">
              <w:r w:rsidRPr="008D5B54">
                <w:t>Queensland Urban Drainage Manual</w:t>
              </w:r>
              <w:r>
                <w:t xml:space="preserve"> (QUDM)</w:t>
              </w:r>
            </w:ins>
          </w:p>
          <w:p w:rsidR="00D06C1C" w:rsidRDefault="00D06C1C" w:rsidP="00542D4E">
            <w:pPr>
              <w:pStyle w:val="Pointed"/>
              <w:numPr>
                <w:ilvl w:val="6"/>
                <w:numId w:val="1"/>
              </w:numPr>
              <w:tabs>
                <w:tab w:val="clear" w:pos="1276"/>
              </w:tabs>
              <w:spacing w:before="120"/>
              <w:ind w:left="2088" w:hanging="357"/>
              <w:rPr>
                <w:ins w:id="100" w:author="Monica Borg" w:date="2018-01-18T14:48:00Z"/>
              </w:rPr>
              <w:pPrChange w:id="101" w:author="Monica Borg" w:date="2018-01-18T14:52:00Z">
                <w:pPr>
                  <w:pStyle w:val="Pointed"/>
                  <w:tabs>
                    <w:tab w:val="clear" w:pos="1276"/>
                  </w:tabs>
                  <w:spacing w:before="0"/>
                  <w:ind w:left="1380" w:hanging="1380"/>
                </w:pPr>
              </w:pPrChange>
            </w:pPr>
            <w:ins w:id="102" w:author="Monica Borg" w:date="2018-01-18T14:48:00Z">
              <w:r>
                <w:t>Manual of Uniform Traffic Control Devices (MUTCD)</w:t>
              </w:r>
            </w:ins>
          </w:p>
          <w:p w:rsidR="00D06C1C" w:rsidRPr="005C71F8" w:rsidRDefault="00D06C1C" w:rsidP="00542D4E">
            <w:pPr>
              <w:pStyle w:val="Pointed"/>
              <w:numPr>
                <w:ilvl w:val="6"/>
                <w:numId w:val="1"/>
              </w:numPr>
              <w:tabs>
                <w:tab w:val="clear" w:pos="1276"/>
              </w:tabs>
              <w:spacing w:before="120"/>
              <w:ind w:left="2088" w:hanging="357"/>
              <w:rPr>
                <w:ins w:id="103" w:author="Monica Borg" w:date="2018-01-18T14:45:00Z"/>
              </w:rPr>
              <w:pPrChange w:id="104" w:author="Monica Borg" w:date="2018-01-18T14:52:00Z">
                <w:pPr>
                  <w:pStyle w:val="Pointed"/>
                  <w:tabs>
                    <w:tab w:val="clear" w:pos="1276"/>
                  </w:tabs>
                  <w:spacing w:before="0"/>
                  <w:ind w:left="1380" w:hanging="1380"/>
                </w:pPr>
              </w:pPrChange>
            </w:pPr>
            <w:ins w:id="105" w:author="Monica Borg" w:date="2018-01-18T14:48:00Z">
              <w:r>
                <w:t>AUSTROADS</w:t>
              </w:r>
            </w:ins>
          </w:p>
        </w:tc>
        <w:tc>
          <w:tcPr>
            <w:tcW w:w="1800" w:type="dxa"/>
            <w:tcPrChange w:id="106" w:author="Monica Borg" w:date="2018-01-18T14:52:00Z">
              <w:tcPr>
                <w:tcW w:w="1800" w:type="dxa"/>
              </w:tcPr>
            </w:tcPrChange>
          </w:tcPr>
          <w:p w:rsidR="00D06C1C" w:rsidRPr="005C71F8" w:rsidRDefault="00D06C1C">
            <w:pPr>
              <w:pStyle w:val="Keywords"/>
              <w:spacing w:before="360"/>
              <w:rPr>
                <w:ins w:id="107" w:author="Monica Borg" w:date="2018-01-18T14:45:00Z"/>
              </w:rPr>
              <w:pPrChange w:id="108" w:author="Monica Borg" w:date="2018-01-18T14:50:00Z">
                <w:pPr>
                  <w:pStyle w:val="Keywords"/>
                  <w:spacing w:before="0"/>
                </w:pPr>
              </w:pPrChange>
            </w:pPr>
            <w:ins w:id="109" w:author="Monica Borg" w:date="2018-01-18T14:49:00Z">
              <w:r>
                <w:t>Order of Priority</w:t>
              </w:r>
            </w:ins>
          </w:p>
        </w:tc>
      </w:tr>
    </w:tbl>
    <w:p w:rsidR="007048F9" w:rsidDel="00E22AC5" w:rsidRDefault="007048F9">
      <w:pPr>
        <w:rPr>
          <w:del w:id="110" w:author="Monica Borg" w:date="2018-01-18T12:32:00Z"/>
        </w:rPr>
      </w:pPr>
    </w:p>
    <w:tbl>
      <w:tblPr>
        <w:tblW w:w="10080" w:type="dxa"/>
        <w:tblLayout w:type="fixed"/>
        <w:tblCellMar>
          <w:left w:w="180" w:type="dxa"/>
          <w:right w:w="180" w:type="dxa"/>
        </w:tblCellMar>
        <w:tblLook w:val="0000" w:firstRow="0" w:lastRow="0" w:firstColumn="0" w:lastColumn="0" w:noHBand="0" w:noVBand="0"/>
      </w:tblPr>
      <w:tblGrid>
        <w:gridCol w:w="8280"/>
        <w:gridCol w:w="1800"/>
        <w:tblGridChange w:id="111">
          <w:tblGrid>
            <w:gridCol w:w="8280"/>
            <w:gridCol w:w="1800"/>
          </w:tblGrid>
        </w:tblGridChange>
      </w:tblGrid>
      <w:tr w:rsidR="00117730" w:rsidTr="007048F9">
        <w:tc>
          <w:tcPr>
            <w:tcW w:w="8280" w:type="dxa"/>
          </w:tcPr>
          <w:p w:rsidR="00117730" w:rsidRDefault="00117730">
            <w:pPr>
              <w:pStyle w:val="Heading2"/>
              <w:tabs>
                <w:tab w:val="clear" w:pos="1080"/>
                <w:tab w:val="left" w:pos="1380"/>
              </w:tabs>
              <w:rPr>
                <w:rFonts w:ascii="Swiss" w:hAnsi="Swiss"/>
                <w:sz w:val="23"/>
              </w:rPr>
            </w:pPr>
            <w:bookmarkStart w:id="112" w:name="_Toc319312823"/>
            <w:bookmarkStart w:id="113" w:name="_Toc319313461"/>
            <w:bookmarkStart w:id="114" w:name="_Toc483880289"/>
            <w:bookmarkStart w:id="115" w:name="_Toc489951145"/>
            <w:r>
              <w:t>REFERENCE DOCUMENT</w:t>
            </w:r>
            <w:bookmarkStart w:id="116" w:name="_GoBack"/>
            <w:bookmarkEnd w:id="116"/>
            <w:r>
              <w:t>S</w:t>
            </w:r>
            <w:bookmarkEnd w:id="112"/>
            <w:bookmarkEnd w:id="113"/>
            <w:bookmarkEnd w:id="114"/>
            <w:bookmarkEnd w:id="115"/>
          </w:p>
        </w:tc>
        <w:tc>
          <w:tcPr>
            <w:tcW w:w="1800" w:type="dxa"/>
            <w:vAlign w:val="center"/>
          </w:tcPr>
          <w:p w:rsidR="00117730" w:rsidRDefault="00117730">
            <w:pPr>
              <w:keepNext/>
              <w:jc w:val="left"/>
              <w:pPrChange w:id="117" w:author="Monica Borg" w:date="2018-01-18T14:24:00Z">
                <w:pPr>
                  <w:keepNext/>
                  <w:jc w:val="center"/>
                </w:pPr>
              </w:pPrChange>
            </w:pPr>
          </w:p>
        </w:tc>
      </w:tr>
      <w:tr w:rsidR="00117730" w:rsidTr="005B3889">
        <w:tblPrEx>
          <w:tblW w:w="10080" w:type="dxa"/>
          <w:tblLayout w:type="fixed"/>
          <w:tblCellMar>
            <w:left w:w="180" w:type="dxa"/>
            <w:right w:w="180" w:type="dxa"/>
          </w:tblCellMar>
          <w:tblLook w:val="0000" w:firstRow="0" w:lastRow="0" w:firstColumn="0" w:lastColumn="0" w:noHBand="0" w:noVBand="0"/>
          <w:tblPrExChange w:id="118" w:author="Monica Borg" w:date="2018-01-18T14:29: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119" w:author="Monica Borg" w:date="2018-01-18T14:29:00Z">
              <w:tcPr>
                <w:tcW w:w="8280" w:type="dxa"/>
              </w:tcPr>
            </w:tcPrChange>
          </w:tcPr>
          <w:p w:rsidR="00117730" w:rsidRDefault="00117730" w:rsidP="00E22AC5">
            <w:pPr>
              <w:pStyle w:val="Pointed"/>
              <w:tabs>
                <w:tab w:val="clear" w:pos="1276"/>
              </w:tabs>
              <w:ind w:left="1380" w:hanging="1380"/>
            </w:pPr>
            <w:r>
              <w:rPr>
                <w:rFonts w:ascii="Swiss" w:hAnsi="Swiss"/>
                <w:b/>
                <w:sz w:val="23"/>
              </w:rPr>
              <w:br w:type="page"/>
            </w:r>
            <w:r>
              <w:br w:type="page"/>
              <w:t>Documents referenced in this specification are listed in full below whilst being cited in the text in the abbreviated form or code indicated.</w:t>
            </w:r>
          </w:p>
        </w:tc>
        <w:tc>
          <w:tcPr>
            <w:tcW w:w="1800" w:type="dxa"/>
            <w:tcPrChange w:id="120" w:author="Monica Borg" w:date="2018-01-18T14:29:00Z">
              <w:tcPr>
                <w:tcW w:w="1800" w:type="dxa"/>
                <w:vAlign w:val="center"/>
              </w:tcPr>
            </w:tcPrChange>
          </w:tcPr>
          <w:p w:rsidR="00117730" w:rsidRDefault="00117730">
            <w:pPr>
              <w:spacing w:before="360"/>
              <w:jc w:val="left"/>
              <w:pPrChange w:id="121" w:author="Monica Borg" w:date="2018-01-18T14:29:00Z">
                <w:pPr>
                  <w:jc w:val="center"/>
                </w:pPr>
              </w:pPrChange>
            </w:pPr>
            <w:r>
              <w:rPr>
                <w:b/>
                <w:i/>
              </w:rPr>
              <w:t>Documents Standards Test Methods</w:t>
            </w:r>
          </w:p>
        </w:tc>
      </w:tr>
      <w:tr w:rsidR="00117730" w:rsidTr="007048F9">
        <w:tc>
          <w:tcPr>
            <w:tcW w:w="8280" w:type="dxa"/>
          </w:tcPr>
          <w:p w:rsidR="00117730" w:rsidRDefault="00117730" w:rsidP="007048F9">
            <w:pPr>
              <w:pStyle w:val="MainText"/>
              <w:spacing w:line="360" w:lineRule="auto"/>
            </w:pPr>
            <w:r>
              <w:rPr>
                <w:b/>
              </w:rPr>
              <w:t>(a)</w:t>
            </w:r>
            <w:r>
              <w:rPr>
                <w:b/>
              </w:rPr>
              <w:tab/>
            </w:r>
            <w:r w:rsidR="00D87C4E">
              <w:rPr>
                <w:b/>
              </w:rPr>
              <w:t xml:space="preserve">CMDG </w:t>
            </w:r>
            <w:r>
              <w:rPr>
                <w:b/>
              </w:rPr>
              <w:t>Specifications</w:t>
            </w:r>
          </w:p>
          <w:p w:rsidR="00FA06FB" w:rsidRDefault="00FA06FB" w:rsidP="00AD7932">
            <w:pPr>
              <w:pStyle w:val="References"/>
              <w:tabs>
                <w:tab w:val="clear" w:pos="2160"/>
                <w:tab w:val="clear" w:pos="2556"/>
                <w:tab w:val="left" w:pos="1380"/>
                <w:tab w:val="left" w:pos="1663"/>
              </w:tabs>
            </w:pPr>
            <w:r>
              <w:tab/>
              <w:t>D1</w:t>
            </w:r>
            <w:r>
              <w:tab/>
            </w:r>
            <w:ins w:id="122" w:author="Monica Borg" w:date="2018-01-18T14:23:00Z">
              <w:r w:rsidR="00AD7932">
                <w:t>–</w:t>
              </w:r>
            </w:ins>
            <w:del w:id="123" w:author="Monica Borg" w:date="2018-01-18T14:23:00Z">
              <w:r w:rsidDel="00AD7932">
                <w:delText>-</w:delText>
              </w:r>
            </w:del>
            <w:r>
              <w:tab/>
              <w:t>Geometric Road Design</w:t>
            </w:r>
          </w:p>
          <w:p w:rsidR="00117730" w:rsidRDefault="00117730" w:rsidP="00AD7932">
            <w:pPr>
              <w:pStyle w:val="References"/>
              <w:tabs>
                <w:tab w:val="clear" w:pos="2160"/>
                <w:tab w:val="clear" w:pos="2556"/>
                <w:tab w:val="left" w:pos="1380"/>
                <w:tab w:val="left" w:pos="1663"/>
              </w:tabs>
            </w:pPr>
            <w:r>
              <w:tab/>
            </w:r>
            <w:r w:rsidR="00821E95">
              <w:t>D2</w:t>
            </w:r>
            <w:r>
              <w:tab/>
            </w:r>
            <w:ins w:id="124" w:author="Monica Borg" w:date="2018-01-18T14:23:00Z">
              <w:r w:rsidR="00AD7932">
                <w:t>–</w:t>
              </w:r>
            </w:ins>
            <w:del w:id="125" w:author="Monica Borg" w:date="2018-01-18T14:23:00Z">
              <w:r w:rsidDel="00AD7932">
                <w:delText>-</w:delText>
              </w:r>
            </w:del>
            <w:r>
              <w:tab/>
            </w:r>
            <w:r w:rsidR="00821E95">
              <w:t>Pavement Design</w:t>
            </w:r>
          </w:p>
          <w:p w:rsidR="00117730" w:rsidRPr="00821E95" w:rsidRDefault="00117730" w:rsidP="00AD7932">
            <w:pPr>
              <w:pStyle w:val="References"/>
              <w:tabs>
                <w:tab w:val="clear" w:pos="2160"/>
                <w:tab w:val="clear" w:pos="2556"/>
                <w:tab w:val="left" w:pos="1380"/>
                <w:tab w:val="left" w:pos="1663"/>
              </w:tabs>
            </w:pPr>
            <w:r>
              <w:tab/>
            </w:r>
            <w:r w:rsidR="00821E95">
              <w:t>D5</w:t>
            </w:r>
            <w:r>
              <w:tab/>
            </w:r>
            <w:ins w:id="126" w:author="Monica Borg" w:date="2018-01-18T14:23:00Z">
              <w:r w:rsidR="00AD7932">
                <w:t>–</w:t>
              </w:r>
            </w:ins>
            <w:del w:id="127" w:author="Monica Borg" w:date="2018-01-18T14:23:00Z">
              <w:r w:rsidDel="00AD7932">
                <w:delText>-</w:delText>
              </w:r>
            </w:del>
            <w:r>
              <w:tab/>
            </w:r>
            <w:r w:rsidR="00821E95">
              <w:t>Stormwater Drainage Design</w:t>
            </w:r>
          </w:p>
        </w:tc>
        <w:tc>
          <w:tcPr>
            <w:tcW w:w="1800" w:type="dxa"/>
            <w:vAlign w:val="center"/>
          </w:tcPr>
          <w:p w:rsidR="00117730" w:rsidRDefault="00117730" w:rsidP="007048F9">
            <w:pPr>
              <w:jc w:val="center"/>
            </w:pPr>
          </w:p>
        </w:tc>
      </w:tr>
      <w:tr w:rsidR="00117730" w:rsidTr="007048F9">
        <w:tc>
          <w:tcPr>
            <w:tcW w:w="8280" w:type="dxa"/>
          </w:tcPr>
          <w:p w:rsidR="00117730" w:rsidRDefault="00117730">
            <w:pPr>
              <w:pStyle w:val="MainText"/>
              <w:spacing w:before="360" w:line="360" w:lineRule="auto"/>
              <w:rPr>
                <w:b/>
              </w:rPr>
              <w:pPrChange w:id="128" w:author="Monica Borg" w:date="2018-01-18T14:50:00Z">
                <w:pPr>
                  <w:pStyle w:val="MainText"/>
                  <w:spacing w:line="360" w:lineRule="auto"/>
                </w:pPr>
              </w:pPrChange>
            </w:pPr>
            <w:r>
              <w:rPr>
                <w:b/>
              </w:rPr>
              <w:t>(b)</w:t>
            </w:r>
            <w:r>
              <w:rPr>
                <w:b/>
              </w:rPr>
              <w:tab/>
            </w:r>
            <w:r w:rsidR="00956605">
              <w:rPr>
                <w:b/>
              </w:rPr>
              <w:t>QLD State Authorities</w:t>
            </w:r>
          </w:p>
          <w:p w:rsidR="00643B3F" w:rsidRDefault="00117730" w:rsidP="00643B3F">
            <w:pPr>
              <w:pStyle w:val="References"/>
            </w:pPr>
            <w:r>
              <w:tab/>
            </w:r>
            <w:r w:rsidR="00956605">
              <w:t>Department of Transport and Main Roads</w:t>
            </w:r>
          </w:p>
          <w:p w:rsidR="00956605" w:rsidRDefault="00956605">
            <w:pPr>
              <w:pStyle w:val="References"/>
              <w:numPr>
                <w:ilvl w:val="0"/>
                <w:numId w:val="36"/>
              </w:numPr>
              <w:tabs>
                <w:tab w:val="clear" w:pos="720"/>
                <w:tab w:val="clear" w:pos="2160"/>
                <w:tab w:val="clear" w:pos="2556"/>
              </w:tabs>
              <w:ind w:left="1663" w:right="303"/>
              <w:pPrChange w:id="129" w:author="Monica Borg" w:date="2018-01-18T14:21:00Z">
                <w:pPr>
                  <w:pStyle w:val="References"/>
                  <w:tabs>
                    <w:tab w:val="clear" w:pos="720"/>
                    <w:tab w:val="clear" w:pos="2160"/>
                    <w:tab w:val="clear" w:pos="2556"/>
                  </w:tabs>
                </w:pPr>
              </w:pPrChange>
            </w:pPr>
            <w:del w:id="130" w:author="Monica Borg" w:date="2018-01-18T14:20:00Z">
              <w:r w:rsidDel="003A061D">
                <w:tab/>
              </w:r>
              <w:r w:rsidDel="003A061D">
                <w:tab/>
                <w:delText>-</w:delText>
              </w:r>
              <w:r w:rsidDel="003A061D">
                <w:tab/>
              </w:r>
            </w:del>
            <w:r w:rsidRPr="00643B3F">
              <w:t xml:space="preserve">Road Drainage </w:t>
            </w:r>
            <w:r>
              <w:t xml:space="preserve">Design </w:t>
            </w:r>
            <w:r w:rsidRPr="00643B3F">
              <w:t xml:space="preserve">Manual </w:t>
            </w:r>
            <w:r w:rsidR="003D3887">
              <w:t>(RDDM</w:t>
            </w:r>
            <w:r w:rsidR="003D3887" w:rsidRPr="00643B3F">
              <w:t xml:space="preserve"> </w:t>
            </w:r>
            <w:r w:rsidR="003D3887">
              <w:t xml:space="preserve">) </w:t>
            </w:r>
            <w:r w:rsidRPr="00643B3F">
              <w:t>Chapter 9: culvert design and Chapter 10: floodway design</w:t>
            </w:r>
          </w:p>
          <w:p w:rsidR="008003FD" w:rsidRDefault="008003FD">
            <w:pPr>
              <w:pStyle w:val="References"/>
              <w:numPr>
                <w:ilvl w:val="0"/>
                <w:numId w:val="36"/>
              </w:numPr>
              <w:tabs>
                <w:tab w:val="clear" w:pos="720"/>
                <w:tab w:val="clear" w:pos="2160"/>
                <w:tab w:val="clear" w:pos="2556"/>
              </w:tabs>
              <w:ind w:left="1663" w:right="303"/>
              <w:pPrChange w:id="131" w:author="Monica Borg" w:date="2018-01-18T14:21:00Z">
                <w:pPr>
                  <w:pStyle w:val="References"/>
                  <w:tabs>
                    <w:tab w:val="clear" w:pos="720"/>
                    <w:tab w:val="clear" w:pos="2160"/>
                    <w:tab w:val="clear" w:pos="2556"/>
                  </w:tabs>
                </w:pPr>
              </w:pPrChange>
            </w:pPr>
            <w:del w:id="132" w:author="Monica Borg" w:date="2018-01-18T14:20:00Z">
              <w:r w:rsidDel="003A061D">
                <w:tab/>
              </w:r>
              <w:r w:rsidDel="003A061D">
                <w:tab/>
                <w:delText>-</w:delText>
              </w:r>
              <w:r w:rsidDel="003A061D">
                <w:tab/>
              </w:r>
            </w:del>
            <w:r>
              <w:t xml:space="preserve">Manual of Uniform Traffic Control Devices </w:t>
            </w:r>
            <w:r w:rsidR="003D3887">
              <w:t>(MUTCD) P</w:t>
            </w:r>
            <w:r>
              <w:t>art 1</w:t>
            </w:r>
            <w:r w:rsidRPr="00643B3F">
              <w:t xml:space="preserve">: </w:t>
            </w:r>
            <w:r w:rsidR="00D70A50">
              <w:t>General Introduction and Sign Illustrations</w:t>
            </w:r>
          </w:p>
          <w:p w:rsidR="008003FD" w:rsidRDefault="00926C8B">
            <w:pPr>
              <w:pStyle w:val="References"/>
              <w:numPr>
                <w:ilvl w:val="0"/>
                <w:numId w:val="36"/>
              </w:numPr>
              <w:tabs>
                <w:tab w:val="clear" w:pos="720"/>
                <w:tab w:val="clear" w:pos="2160"/>
                <w:tab w:val="clear" w:pos="2556"/>
              </w:tabs>
              <w:ind w:left="1663" w:right="303"/>
              <w:pPrChange w:id="133" w:author="Monica Borg" w:date="2018-01-18T14:21:00Z">
                <w:pPr>
                  <w:pStyle w:val="References"/>
                  <w:tabs>
                    <w:tab w:val="clear" w:pos="720"/>
                    <w:tab w:val="clear" w:pos="2160"/>
                    <w:tab w:val="clear" w:pos="2556"/>
                  </w:tabs>
                </w:pPr>
              </w:pPrChange>
            </w:pPr>
            <w:del w:id="134" w:author="Monica Borg" w:date="2018-01-18T14:20:00Z">
              <w:r w:rsidDel="003A061D">
                <w:tab/>
              </w:r>
              <w:r w:rsidDel="003A061D">
                <w:tab/>
                <w:delText>-</w:delText>
              </w:r>
              <w:r w:rsidDel="003A061D">
                <w:tab/>
              </w:r>
            </w:del>
            <w:r>
              <w:t xml:space="preserve">Manual of Uniform Traffic Control Devices </w:t>
            </w:r>
            <w:r w:rsidR="00911795">
              <w:t>(MUTCD) P</w:t>
            </w:r>
            <w:r>
              <w:t>art 2</w:t>
            </w:r>
            <w:r w:rsidRPr="00643B3F">
              <w:t xml:space="preserve">: </w:t>
            </w:r>
            <w:r>
              <w:t>Traffic Control Devices for General Use</w:t>
            </w:r>
          </w:p>
          <w:p w:rsidR="00552905" w:rsidRDefault="00552905">
            <w:pPr>
              <w:pStyle w:val="References"/>
              <w:numPr>
                <w:ilvl w:val="0"/>
                <w:numId w:val="36"/>
              </w:numPr>
              <w:tabs>
                <w:tab w:val="clear" w:pos="720"/>
                <w:tab w:val="clear" w:pos="2160"/>
                <w:tab w:val="clear" w:pos="2556"/>
              </w:tabs>
              <w:ind w:left="1663" w:right="303"/>
              <w:pPrChange w:id="135" w:author="Monica Borg" w:date="2018-01-18T14:21:00Z">
                <w:pPr>
                  <w:pStyle w:val="References"/>
                  <w:tabs>
                    <w:tab w:val="clear" w:pos="720"/>
                    <w:tab w:val="clear" w:pos="2160"/>
                    <w:tab w:val="clear" w:pos="2556"/>
                  </w:tabs>
                </w:pPr>
              </w:pPrChange>
            </w:pPr>
            <w:del w:id="136" w:author="Monica Borg" w:date="2018-01-18T14:20:00Z">
              <w:r w:rsidDel="003A061D">
                <w:tab/>
              </w:r>
              <w:r w:rsidDel="003A061D">
                <w:tab/>
                <w:delText>-</w:delText>
              </w:r>
              <w:r w:rsidDel="003A061D">
                <w:tab/>
              </w:r>
            </w:del>
            <w:r>
              <w:t>Bridge Scour Manual</w:t>
            </w:r>
          </w:p>
          <w:p w:rsidR="00552905" w:rsidRDefault="00552905">
            <w:pPr>
              <w:pStyle w:val="References"/>
              <w:numPr>
                <w:ilvl w:val="0"/>
                <w:numId w:val="36"/>
              </w:numPr>
              <w:tabs>
                <w:tab w:val="clear" w:pos="720"/>
                <w:tab w:val="clear" w:pos="2160"/>
                <w:tab w:val="clear" w:pos="2556"/>
              </w:tabs>
              <w:ind w:left="1663" w:right="303"/>
              <w:pPrChange w:id="137" w:author="Monica Borg" w:date="2018-01-18T14:21:00Z">
                <w:pPr>
                  <w:pStyle w:val="References"/>
                  <w:tabs>
                    <w:tab w:val="clear" w:pos="720"/>
                    <w:tab w:val="clear" w:pos="2160"/>
                    <w:tab w:val="clear" w:pos="2556"/>
                  </w:tabs>
                </w:pPr>
              </w:pPrChange>
            </w:pPr>
            <w:del w:id="138" w:author="Monica Borg" w:date="2018-01-18T14:20:00Z">
              <w:r w:rsidDel="003A061D">
                <w:tab/>
              </w:r>
              <w:r w:rsidDel="003A061D">
                <w:tab/>
                <w:delText>-</w:delText>
              </w:r>
              <w:r w:rsidDel="003A061D">
                <w:tab/>
              </w:r>
            </w:del>
            <w:r>
              <w:t>Design Criteria for Bridges and Other Structures</w:t>
            </w:r>
            <w:r w:rsidR="00911795">
              <w:t xml:space="preserve"> (DCB&amp;S)</w:t>
            </w:r>
          </w:p>
          <w:p w:rsidR="00911795" w:rsidRDefault="00911795">
            <w:pPr>
              <w:pStyle w:val="References"/>
              <w:numPr>
                <w:ilvl w:val="0"/>
                <w:numId w:val="36"/>
              </w:numPr>
              <w:tabs>
                <w:tab w:val="clear" w:pos="720"/>
                <w:tab w:val="clear" w:pos="2160"/>
                <w:tab w:val="clear" w:pos="2556"/>
              </w:tabs>
              <w:ind w:left="1663" w:right="303"/>
              <w:pPrChange w:id="139" w:author="Monica Borg" w:date="2018-01-18T14:21:00Z">
                <w:pPr>
                  <w:pStyle w:val="References"/>
                  <w:tabs>
                    <w:tab w:val="clear" w:pos="720"/>
                    <w:tab w:val="clear" w:pos="2160"/>
                    <w:tab w:val="clear" w:pos="2556"/>
                  </w:tabs>
                </w:pPr>
              </w:pPrChange>
            </w:pPr>
            <w:del w:id="140" w:author="Monica Borg" w:date="2018-01-18T14:20:00Z">
              <w:r w:rsidDel="003A061D">
                <w:tab/>
              </w:r>
              <w:r w:rsidDel="003A061D">
                <w:tab/>
                <w:delText>-</w:delText>
              </w:r>
              <w:r w:rsidDel="003A061D">
                <w:tab/>
              </w:r>
            </w:del>
            <w:proofErr w:type="spellStart"/>
            <w:r>
              <w:t>Insitu</w:t>
            </w:r>
            <w:proofErr w:type="spellEnd"/>
            <w:r>
              <w:t xml:space="preserve"> Stabilised Pavements using Cement or Cementitious Blends (MRTS07B)</w:t>
            </w:r>
          </w:p>
          <w:p w:rsidR="00911795" w:rsidRDefault="00911795" w:rsidP="00552905">
            <w:pPr>
              <w:pStyle w:val="References"/>
            </w:pPr>
          </w:p>
          <w:p w:rsidR="00552905" w:rsidRDefault="00911795" w:rsidP="00552905">
            <w:pPr>
              <w:pStyle w:val="References"/>
            </w:pPr>
            <w:r>
              <w:lastRenderedPageBreak/>
              <w:tab/>
              <w:t>Department of Energy and Water Supply</w:t>
            </w:r>
          </w:p>
          <w:p w:rsidR="00911795" w:rsidRDefault="00911795">
            <w:pPr>
              <w:pStyle w:val="References"/>
              <w:numPr>
                <w:ilvl w:val="0"/>
                <w:numId w:val="37"/>
              </w:numPr>
              <w:tabs>
                <w:tab w:val="clear" w:pos="720"/>
                <w:tab w:val="clear" w:pos="2160"/>
                <w:tab w:val="clear" w:pos="2556"/>
              </w:tabs>
              <w:ind w:left="1663"/>
              <w:pPrChange w:id="141" w:author="Monica Borg" w:date="2018-01-18T14:21:00Z">
                <w:pPr>
                  <w:pStyle w:val="References"/>
                </w:pPr>
              </w:pPrChange>
            </w:pPr>
            <w:del w:id="142" w:author="Monica Borg" w:date="2018-01-18T14:21:00Z">
              <w:r w:rsidRPr="008D5B54" w:rsidDel="003A061D">
                <w:tab/>
              </w:r>
              <w:r w:rsidRPr="008D5B54" w:rsidDel="003A061D">
                <w:tab/>
                <w:delText>-</w:delText>
              </w:r>
              <w:r w:rsidRPr="008D5B54" w:rsidDel="003A061D">
                <w:tab/>
              </w:r>
            </w:del>
            <w:r w:rsidRPr="008D5B54">
              <w:t>Queensland Urban Drainage Manual</w:t>
            </w:r>
            <w:r>
              <w:t xml:space="preserve"> (QUDM)</w:t>
            </w:r>
            <w:r w:rsidRPr="008D5B54">
              <w:t xml:space="preserve">, </w:t>
            </w:r>
            <w:r>
              <w:t>Third</w:t>
            </w:r>
            <w:r w:rsidRPr="00132158">
              <w:t xml:space="preserve"> Edition </w:t>
            </w:r>
            <w:r>
              <w:t>2013</w:t>
            </w:r>
            <w:r w:rsidRPr="00132158">
              <w:t>.</w:t>
            </w:r>
          </w:p>
          <w:p w:rsidR="00911795" w:rsidRDefault="00911795" w:rsidP="00552905">
            <w:pPr>
              <w:pStyle w:val="References"/>
            </w:pPr>
          </w:p>
          <w:p w:rsidR="00911795" w:rsidRDefault="00911795" w:rsidP="00911795">
            <w:pPr>
              <w:pStyle w:val="References"/>
            </w:pPr>
            <w:r>
              <w:tab/>
              <w:t>Department of Agriculture Fisheries and Forestry</w:t>
            </w:r>
          </w:p>
          <w:p w:rsidR="00911795" w:rsidRDefault="00911795">
            <w:pPr>
              <w:pStyle w:val="References"/>
              <w:numPr>
                <w:ilvl w:val="0"/>
                <w:numId w:val="37"/>
              </w:numPr>
              <w:tabs>
                <w:tab w:val="clear" w:pos="720"/>
                <w:tab w:val="clear" w:pos="2160"/>
                <w:tab w:val="clear" w:pos="2556"/>
              </w:tabs>
              <w:ind w:left="1663"/>
              <w:rPr>
                <w:i/>
              </w:rPr>
              <w:pPrChange w:id="143" w:author="Monica Borg" w:date="2018-01-18T14:21:00Z">
                <w:pPr>
                  <w:pStyle w:val="References"/>
                  <w:tabs>
                    <w:tab w:val="clear" w:pos="720"/>
                    <w:tab w:val="clear" w:pos="2160"/>
                    <w:tab w:val="clear" w:pos="2556"/>
                  </w:tabs>
                </w:pPr>
              </w:pPrChange>
            </w:pPr>
            <w:del w:id="144" w:author="Monica Borg" w:date="2018-01-18T14:21:00Z">
              <w:r w:rsidDel="003A061D">
                <w:tab/>
              </w:r>
              <w:r w:rsidDel="003A061D">
                <w:tab/>
                <w:delText xml:space="preserve">- </w:delText>
              </w:r>
              <w:r w:rsidDel="003A061D">
                <w:tab/>
              </w:r>
            </w:del>
            <w:r w:rsidRPr="00643B3F">
              <w:t xml:space="preserve">Guide for the determination of waterway using the spatial data layer </w:t>
            </w:r>
            <w:r w:rsidRPr="00643B3F">
              <w:rPr>
                <w:i/>
              </w:rPr>
              <w:t>Queensland waterways for waterway barrier works</w:t>
            </w:r>
          </w:p>
          <w:p w:rsidR="00911795" w:rsidRDefault="00911795">
            <w:pPr>
              <w:pStyle w:val="References"/>
              <w:numPr>
                <w:ilvl w:val="0"/>
                <w:numId w:val="37"/>
              </w:numPr>
              <w:tabs>
                <w:tab w:val="clear" w:pos="720"/>
                <w:tab w:val="clear" w:pos="2160"/>
                <w:tab w:val="clear" w:pos="2556"/>
              </w:tabs>
              <w:ind w:left="1663"/>
              <w:pPrChange w:id="145" w:author="Monica Borg" w:date="2018-01-18T14:21:00Z">
                <w:pPr>
                  <w:pStyle w:val="References"/>
                  <w:tabs>
                    <w:tab w:val="clear" w:pos="720"/>
                    <w:tab w:val="clear" w:pos="2160"/>
                    <w:tab w:val="clear" w:pos="2556"/>
                  </w:tabs>
                </w:pPr>
              </w:pPrChange>
            </w:pPr>
            <w:del w:id="146" w:author="Monica Borg" w:date="2018-01-18T14:21:00Z">
              <w:r w:rsidDel="003A061D">
                <w:tab/>
              </w:r>
              <w:r w:rsidDel="003A061D">
                <w:tab/>
                <w:delText>-</w:delText>
              </w:r>
              <w:r w:rsidDel="003A061D">
                <w:tab/>
              </w:r>
            </w:del>
            <w:r>
              <w:t>D</w:t>
            </w:r>
            <w:r w:rsidRPr="00643B3F">
              <w:t>evelopment assessment provisions</w:t>
            </w:r>
          </w:p>
          <w:p w:rsidR="00911795" w:rsidRDefault="00911795">
            <w:pPr>
              <w:pStyle w:val="References"/>
              <w:numPr>
                <w:ilvl w:val="0"/>
                <w:numId w:val="37"/>
              </w:numPr>
              <w:tabs>
                <w:tab w:val="clear" w:pos="720"/>
                <w:tab w:val="clear" w:pos="2160"/>
                <w:tab w:val="clear" w:pos="2556"/>
              </w:tabs>
              <w:ind w:left="1663"/>
              <w:rPr>
                <w:ins w:id="147" w:author="Monica Borg" w:date="2018-01-18T12:32:00Z"/>
              </w:rPr>
              <w:pPrChange w:id="148" w:author="Monica Borg" w:date="2018-01-18T14:21:00Z">
                <w:pPr>
                  <w:pStyle w:val="References"/>
                  <w:tabs>
                    <w:tab w:val="clear" w:pos="720"/>
                    <w:tab w:val="clear" w:pos="2160"/>
                    <w:tab w:val="clear" w:pos="2556"/>
                  </w:tabs>
                </w:pPr>
              </w:pPrChange>
            </w:pPr>
            <w:del w:id="149" w:author="Monica Borg" w:date="2018-01-18T14:21:00Z">
              <w:r w:rsidDel="003A061D">
                <w:tab/>
              </w:r>
              <w:r w:rsidDel="003A061D">
                <w:tab/>
                <w:delText>-</w:delText>
              </w:r>
              <w:r w:rsidDel="003A061D">
                <w:tab/>
              </w:r>
            </w:del>
            <w:r w:rsidRPr="00643B3F">
              <w:t xml:space="preserve">Code for self-assessable development - Minor waterway barrier works </w:t>
            </w:r>
            <w:r>
              <w:t xml:space="preserve">(Code </w:t>
            </w:r>
            <w:r w:rsidRPr="00643B3F">
              <w:t>WWBW01</w:t>
            </w:r>
            <w:r w:rsidR="00E445F7">
              <w:t>)</w:t>
            </w:r>
            <w:r>
              <w:t xml:space="preserve"> </w:t>
            </w:r>
            <w:r w:rsidRPr="00643B3F">
              <w:t>Part 3: culvert crossings and Part 4: bed level crossings</w:t>
            </w:r>
          </w:p>
          <w:p w:rsidR="00E22AC5" w:rsidRDefault="00E22AC5">
            <w:pPr>
              <w:pStyle w:val="MainText"/>
              <w:spacing w:before="0"/>
              <w:rPr>
                <w:ins w:id="150" w:author="Monica Borg" w:date="2018-01-18T12:32:00Z"/>
                <w:b/>
              </w:rPr>
              <w:pPrChange w:id="151" w:author="Monica Borg" w:date="2018-01-18T12:33:00Z">
                <w:pPr>
                  <w:pStyle w:val="MainText"/>
                </w:pPr>
              </w:pPrChange>
            </w:pPr>
            <w:ins w:id="152" w:author="Monica Borg" w:date="2018-01-18T12:32:00Z">
              <w:r>
                <w:rPr>
                  <w:b/>
                </w:rPr>
                <w:t>c)</w:t>
              </w:r>
              <w:r>
                <w:rPr>
                  <w:b/>
                </w:rPr>
                <w:tab/>
                <w:t>Other</w:t>
              </w:r>
            </w:ins>
          </w:p>
          <w:p w:rsidR="00E22AC5" w:rsidRDefault="00E22AC5" w:rsidP="00E22AC5">
            <w:pPr>
              <w:pStyle w:val="References"/>
              <w:rPr>
                <w:ins w:id="153" w:author="Monica Borg" w:date="2018-01-18T12:32:00Z"/>
              </w:rPr>
            </w:pPr>
            <w:ins w:id="154" w:author="Monica Borg" w:date="2018-01-18T12:32:00Z">
              <w:r>
                <w:tab/>
                <w:t>AUSTROADS</w:t>
              </w:r>
            </w:ins>
          </w:p>
          <w:p w:rsidR="00E22AC5" w:rsidDel="003A061D" w:rsidRDefault="00E22AC5" w:rsidP="003A061D">
            <w:pPr>
              <w:pStyle w:val="References"/>
              <w:tabs>
                <w:tab w:val="clear" w:pos="720"/>
                <w:tab w:val="clear" w:pos="2160"/>
                <w:tab w:val="clear" w:pos="2556"/>
              </w:tabs>
              <w:rPr>
                <w:del w:id="155" w:author="Monica Borg" w:date="2018-01-18T12:33:00Z"/>
              </w:rPr>
            </w:pPr>
            <w:ins w:id="156" w:author="Monica Borg" w:date="2018-01-18T12:32:00Z">
              <w:r>
                <w:t>Austroads Guide to Road Design (AGRD) Part 3: Geometric Design</w:t>
              </w:r>
            </w:ins>
          </w:p>
          <w:p w:rsidR="003A061D" w:rsidRDefault="003A061D">
            <w:pPr>
              <w:pStyle w:val="References"/>
              <w:numPr>
                <w:ilvl w:val="0"/>
                <w:numId w:val="38"/>
              </w:numPr>
              <w:tabs>
                <w:tab w:val="clear" w:pos="720"/>
                <w:tab w:val="clear" w:pos="2160"/>
                <w:tab w:val="clear" w:pos="2556"/>
              </w:tabs>
              <w:ind w:left="1663"/>
              <w:rPr>
                <w:ins w:id="157" w:author="Monica Borg" w:date="2018-01-18T14:22:00Z"/>
              </w:rPr>
              <w:pPrChange w:id="158" w:author="Monica Borg" w:date="2018-01-18T14:22:00Z">
                <w:pPr>
                  <w:pStyle w:val="References"/>
                  <w:tabs>
                    <w:tab w:val="clear" w:pos="720"/>
                    <w:tab w:val="clear" w:pos="2160"/>
                    <w:tab w:val="clear" w:pos="2556"/>
                  </w:tabs>
                </w:pPr>
              </w:pPrChange>
            </w:pPr>
          </w:p>
          <w:p w:rsidR="00117730" w:rsidRDefault="00117730" w:rsidP="003A061D">
            <w:pPr>
              <w:pStyle w:val="References"/>
              <w:tabs>
                <w:tab w:val="clear" w:pos="720"/>
                <w:tab w:val="clear" w:pos="2160"/>
                <w:tab w:val="clear" w:pos="2556"/>
              </w:tabs>
            </w:pPr>
          </w:p>
        </w:tc>
        <w:tc>
          <w:tcPr>
            <w:tcW w:w="1800" w:type="dxa"/>
            <w:vAlign w:val="center"/>
          </w:tcPr>
          <w:p w:rsidR="00117730" w:rsidRDefault="00117730" w:rsidP="007048F9">
            <w:pPr>
              <w:jc w:val="center"/>
            </w:pPr>
          </w:p>
        </w:tc>
      </w:tr>
    </w:tbl>
    <w:p w:rsidR="007048F9" w:rsidRDefault="007048F9"/>
    <w:tbl>
      <w:tblPr>
        <w:tblW w:w="10080" w:type="dxa"/>
        <w:tblLayout w:type="fixed"/>
        <w:tblCellMar>
          <w:left w:w="180" w:type="dxa"/>
          <w:right w:w="180" w:type="dxa"/>
        </w:tblCellMar>
        <w:tblLook w:val="0000" w:firstRow="0" w:lastRow="0" w:firstColumn="0" w:lastColumn="0" w:noHBand="0" w:noVBand="0"/>
        <w:tblPrChange w:id="159" w:author="Monica Borg" w:date="2018-01-18T12:38:00Z">
          <w:tblPr>
            <w:tblW w:w="10080" w:type="dxa"/>
            <w:tblLayout w:type="fixed"/>
            <w:tblCellMar>
              <w:left w:w="180" w:type="dxa"/>
              <w:right w:w="180" w:type="dxa"/>
            </w:tblCellMar>
            <w:tblLook w:val="0000" w:firstRow="0" w:lastRow="0" w:firstColumn="0" w:lastColumn="0" w:noHBand="0" w:noVBand="0"/>
          </w:tblPr>
        </w:tblPrChange>
      </w:tblPr>
      <w:tblGrid>
        <w:gridCol w:w="8280"/>
        <w:gridCol w:w="1800"/>
        <w:tblGridChange w:id="160">
          <w:tblGrid>
            <w:gridCol w:w="8280"/>
            <w:gridCol w:w="1800"/>
          </w:tblGrid>
        </w:tblGridChange>
      </w:tblGrid>
      <w:tr w:rsidR="00117730" w:rsidTr="002E7A0B">
        <w:tc>
          <w:tcPr>
            <w:tcW w:w="8280" w:type="dxa"/>
            <w:tcPrChange w:id="161" w:author="Monica Borg" w:date="2018-01-18T12:38:00Z">
              <w:tcPr>
                <w:tcW w:w="8280" w:type="dxa"/>
              </w:tcPr>
            </w:tcPrChange>
          </w:tcPr>
          <w:p w:rsidR="00D642DE" w:rsidRPr="00D642DE" w:rsidRDefault="00D642DE">
            <w:pPr>
              <w:pStyle w:val="Heading2"/>
              <w:tabs>
                <w:tab w:val="clear" w:pos="1080"/>
                <w:tab w:val="left" w:pos="1238"/>
              </w:tabs>
              <w:spacing w:before="0"/>
              <w:pPrChange w:id="162" w:author="Monica Borg" w:date="2018-01-18T14:50:00Z">
                <w:pPr>
                  <w:pStyle w:val="Heading2"/>
                  <w:tabs>
                    <w:tab w:val="clear" w:pos="1080"/>
                    <w:tab w:val="left" w:pos="1238"/>
                  </w:tabs>
                </w:pPr>
              </w:pPrChange>
            </w:pPr>
            <w:bookmarkStart w:id="163" w:name="_Toc489951146"/>
            <w:r>
              <w:lastRenderedPageBreak/>
              <w:t>DEFINITIONS</w:t>
            </w:r>
            <w:bookmarkEnd w:id="163"/>
          </w:p>
        </w:tc>
        <w:tc>
          <w:tcPr>
            <w:tcW w:w="1800" w:type="dxa"/>
            <w:vAlign w:val="center"/>
            <w:tcPrChange w:id="164" w:author="Monica Borg" w:date="2018-01-18T12:38:00Z">
              <w:tcPr>
                <w:tcW w:w="1800" w:type="dxa"/>
                <w:vAlign w:val="center"/>
              </w:tcPr>
            </w:tcPrChange>
          </w:tcPr>
          <w:p w:rsidR="00117730" w:rsidRDefault="00117730" w:rsidP="007048F9">
            <w:pPr>
              <w:jc w:val="center"/>
            </w:pPr>
          </w:p>
        </w:tc>
      </w:tr>
      <w:tr w:rsidR="00117730" w:rsidTr="005B3889">
        <w:tc>
          <w:tcPr>
            <w:tcW w:w="8280" w:type="dxa"/>
            <w:tcPrChange w:id="165" w:author="Monica Borg" w:date="2018-01-18T14:28:00Z">
              <w:tcPr>
                <w:tcW w:w="8280" w:type="dxa"/>
              </w:tcPr>
            </w:tcPrChange>
          </w:tcPr>
          <w:p w:rsidR="00D642DE" w:rsidRDefault="00D642DE" w:rsidP="00E22AC5">
            <w:pPr>
              <w:pStyle w:val="Pointed"/>
              <w:ind w:hanging="2836"/>
            </w:pPr>
            <w:r>
              <w:t>A waterway is—</w:t>
            </w:r>
          </w:p>
          <w:p w:rsidR="00D642DE" w:rsidRDefault="00D642DE">
            <w:pPr>
              <w:pStyle w:val="Pointed"/>
              <w:numPr>
                <w:ilvl w:val="0"/>
                <w:numId w:val="35"/>
              </w:numPr>
              <w:spacing w:before="0"/>
              <w:ind w:left="1805"/>
              <w:pPrChange w:id="166" w:author="Monica Borg" w:date="2018-01-18T12:35:00Z">
                <w:pPr>
                  <w:pStyle w:val="Pointed"/>
                  <w:numPr>
                    <w:ilvl w:val="0"/>
                    <w:numId w:val="0"/>
                  </w:numPr>
                  <w:spacing w:before="0"/>
                  <w:ind w:left="992" w:firstLine="0"/>
                </w:pPr>
              </w:pPrChange>
            </w:pPr>
            <w:del w:id="167" w:author="Monica Borg" w:date="2018-01-18T12:35:00Z">
              <w:r w:rsidDel="00E22AC5">
                <w:tab/>
              </w:r>
              <w:r w:rsidDel="00E22AC5">
                <w:tab/>
              </w:r>
              <w:r w:rsidDel="00E22AC5">
                <w:tab/>
              </w:r>
              <w:r w:rsidDel="00E22AC5">
                <w:tab/>
                <w:delText>(a)</w:delText>
              </w:r>
              <w:r w:rsidDel="00E22AC5">
                <w:tab/>
              </w:r>
            </w:del>
            <w:r>
              <w:t>a river; or</w:t>
            </w:r>
          </w:p>
          <w:p w:rsidR="00D642DE" w:rsidRDefault="00D642DE">
            <w:pPr>
              <w:pStyle w:val="Pointed"/>
              <w:numPr>
                <w:ilvl w:val="0"/>
                <w:numId w:val="35"/>
              </w:numPr>
              <w:spacing w:before="0"/>
              <w:ind w:left="1805"/>
              <w:pPrChange w:id="168" w:author="Monica Borg" w:date="2018-01-18T12:35:00Z">
                <w:pPr>
                  <w:pStyle w:val="Pointed"/>
                  <w:numPr>
                    <w:ilvl w:val="0"/>
                    <w:numId w:val="0"/>
                  </w:numPr>
                  <w:spacing w:before="0"/>
                  <w:ind w:left="992" w:firstLine="0"/>
                </w:pPr>
              </w:pPrChange>
            </w:pPr>
            <w:del w:id="169" w:author="Monica Borg" w:date="2018-01-18T12:35:00Z">
              <w:r w:rsidDel="00E22AC5">
                <w:tab/>
              </w:r>
              <w:r w:rsidDel="00E22AC5">
                <w:tab/>
              </w:r>
              <w:r w:rsidDel="00E22AC5">
                <w:tab/>
              </w:r>
              <w:r w:rsidDel="00E22AC5">
                <w:tab/>
                <w:delText>(b)</w:delText>
              </w:r>
              <w:r w:rsidDel="00E22AC5">
                <w:tab/>
              </w:r>
            </w:del>
            <w:r>
              <w:t>a creek; or</w:t>
            </w:r>
          </w:p>
          <w:p w:rsidR="00D642DE" w:rsidRDefault="00D642DE">
            <w:pPr>
              <w:pStyle w:val="Pointed"/>
              <w:numPr>
                <w:ilvl w:val="0"/>
                <w:numId w:val="35"/>
              </w:numPr>
              <w:spacing w:before="0"/>
              <w:ind w:left="1805"/>
              <w:pPrChange w:id="170" w:author="Monica Borg" w:date="2018-01-18T12:35:00Z">
                <w:pPr>
                  <w:pStyle w:val="Pointed"/>
                  <w:numPr>
                    <w:ilvl w:val="0"/>
                    <w:numId w:val="0"/>
                  </w:numPr>
                  <w:spacing w:before="0"/>
                  <w:ind w:left="992" w:firstLine="0"/>
                </w:pPr>
              </w:pPrChange>
            </w:pPr>
            <w:del w:id="171" w:author="Monica Borg" w:date="2018-01-18T12:34:00Z">
              <w:r w:rsidDel="00E22AC5">
                <w:tab/>
              </w:r>
              <w:r w:rsidDel="00E22AC5">
                <w:tab/>
              </w:r>
              <w:r w:rsidDel="00E22AC5">
                <w:tab/>
              </w:r>
              <w:r w:rsidDel="00E22AC5">
                <w:tab/>
                <w:delText>(c)</w:delText>
              </w:r>
              <w:r w:rsidDel="00E22AC5">
                <w:tab/>
              </w:r>
            </w:del>
            <w:r>
              <w:t>a stream; or</w:t>
            </w:r>
          </w:p>
          <w:p w:rsidR="00D642DE" w:rsidRDefault="00D642DE">
            <w:pPr>
              <w:pStyle w:val="Pointed"/>
              <w:numPr>
                <w:ilvl w:val="0"/>
                <w:numId w:val="35"/>
              </w:numPr>
              <w:spacing w:before="0"/>
              <w:ind w:left="1805"/>
              <w:pPrChange w:id="172" w:author="Monica Borg" w:date="2018-01-18T12:35:00Z">
                <w:pPr>
                  <w:pStyle w:val="Pointed"/>
                  <w:numPr>
                    <w:ilvl w:val="0"/>
                    <w:numId w:val="0"/>
                  </w:numPr>
                  <w:spacing w:before="0"/>
                  <w:ind w:left="992" w:firstLine="0"/>
                </w:pPr>
              </w:pPrChange>
            </w:pPr>
            <w:del w:id="173" w:author="Monica Borg" w:date="2018-01-18T12:34:00Z">
              <w:r w:rsidDel="00E22AC5">
                <w:tab/>
              </w:r>
              <w:r w:rsidDel="00E22AC5">
                <w:tab/>
              </w:r>
              <w:r w:rsidDel="00E22AC5">
                <w:tab/>
              </w:r>
              <w:r w:rsidDel="00E22AC5">
                <w:tab/>
                <w:delText>(d)</w:delText>
              </w:r>
              <w:r w:rsidDel="00E22AC5">
                <w:tab/>
              </w:r>
            </w:del>
            <w:r>
              <w:t>a watercourse or inlet of the sea; or</w:t>
            </w:r>
          </w:p>
          <w:p w:rsidR="00D642DE" w:rsidRDefault="00D642DE">
            <w:pPr>
              <w:pStyle w:val="Pointed"/>
              <w:numPr>
                <w:ilvl w:val="0"/>
                <w:numId w:val="35"/>
              </w:numPr>
              <w:spacing w:before="0"/>
              <w:ind w:left="1805"/>
              <w:rPr>
                <w:ins w:id="174" w:author="Monica Borg" w:date="2018-01-18T12:35:00Z"/>
              </w:rPr>
              <w:pPrChange w:id="175" w:author="Monica Borg" w:date="2018-01-18T12:35:00Z">
                <w:pPr>
                  <w:pStyle w:val="Pointed"/>
                  <w:numPr>
                    <w:ilvl w:val="0"/>
                    <w:numId w:val="0"/>
                  </w:numPr>
                  <w:spacing w:before="0"/>
                  <w:ind w:left="992" w:firstLine="0"/>
                </w:pPr>
              </w:pPrChange>
            </w:pPr>
            <w:del w:id="176" w:author="Monica Borg" w:date="2018-01-18T12:34:00Z">
              <w:r w:rsidDel="00E22AC5">
                <w:tab/>
              </w:r>
              <w:r w:rsidDel="00E22AC5">
                <w:tab/>
              </w:r>
              <w:r w:rsidDel="00E22AC5">
                <w:tab/>
              </w:r>
              <w:r w:rsidDel="00E22AC5">
                <w:tab/>
                <w:delText>(e)</w:delText>
              </w:r>
              <w:r w:rsidDel="00E22AC5">
                <w:tab/>
              </w:r>
            </w:del>
            <w:r>
              <w:t xml:space="preserve">as marked on the data layer Queensland </w:t>
            </w:r>
            <w:del w:id="177" w:author="Monica Borg" w:date="2018-01-18T12:34:00Z">
              <w:r w:rsidDel="00E22AC5">
                <w:tab/>
              </w:r>
              <w:r w:rsidDel="00E22AC5">
                <w:tab/>
              </w:r>
              <w:r w:rsidDel="00E22AC5">
                <w:tab/>
              </w:r>
              <w:r w:rsidDel="00E22AC5">
                <w:tab/>
              </w:r>
              <w:r w:rsidDel="00E22AC5">
                <w:tab/>
              </w:r>
              <w:r w:rsidDel="00E22AC5">
                <w:tab/>
              </w:r>
            </w:del>
            <w:r>
              <w:t>Waterway Barrier Works</w:t>
            </w:r>
          </w:p>
          <w:p w:rsidR="00E22AC5" w:rsidRDefault="00E22AC5">
            <w:pPr>
              <w:pStyle w:val="Pointed"/>
              <w:numPr>
                <w:ilvl w:val="0"/>
                <w:numId w:val="0"/>
              </w:numPr>
              <w:spacing w:before="0"/>
              <w:ind w:left="1712"/>
              <w:pPrChange w:id="178" w:author="Monica Borg" w:date="2018-01-18T12:35:00Z">
                <w:pPr>
                  <w:pStyle w:val="Pointed"/>
                  <w:numPr>
                    <w:ilvl w:val="0"/>
                    <w:numId w:val="0"/>
                  </w:numPr>
                  <w:spacing w:before="0"/>
                  <w:ind w:left="992" w:firstLine="0"/>
                </w:pPr>
              </w:pPrChange>
            </w:pPr>
          </w:p>
          <w:p w:rsidR="00117730" w:rsidRDefault="00D642DE">
            <w:pPr>
              <w:pStyle w:val="Pointed"/>
              <w:numPr>
                <w:ilvl w:val="0"/>
                <w:numId w:val="0"/>
              </w:numPr>
              <w:spacing w:before="0"/>
              <w:ind w:left="1238"/>
              <w:jc w:val="both"/>
              <w:rPr>
                <w:ins w:id="179" w:author="Monica Borg" w:date="2018-01-18T12:36:00Z"/>
              </w:rPr>
              <w:pPrChange w:id="180" w:author="Monica Borg" w:date="2018-01-18T14:30:00Z">
                <w:pPr>
                  <w:pStyle w:val="Pointed"/>
                  <w:numPr>
                    <w:ilvl w:val="0"/>
                    <w:numId w:val="0"/>
                  </w:numPr>
                  <w:ind w:left="-38" w:firstLine="0"/>
                </w:pPr>
              </w:pPrChange>
            </w:pPr>
            <w:r>
              <w:t>Regardless of whether they are tidal, freshwater, dry, static or flowing (ephemeral or perennial) waters.</w:t>
            </w:r>
          </w:p>
          <w:p w:rsidR="00E22AC5" w:rsidRDefault="00E22AC5">
            <w:pPr>
              <w:pStyle w:val="Pointed"/>
              <w:numPr>
                <w:ilvl w:val="0"/>
                <w:numId w:val="0"/>
              </w:numPr>
              <w:spacing w:before="0"/>
              <w:ind w:left="-38"/>
              <w:pPrChange w:id="181" w:author="Monica Borg" w:date="2018-01-18T12:35:00Z">
                <w:pPr>
                  <w:pStyle w:val="Pointed"/>
                  <w:numPr>
                    <w:ilvl w:val="0"/>
                    <w:numId w:val="0"/>
                  </w:numPr>
                  <w:ind w:left="-38" w:firstLine="0"/>
                </w:pPr>
              </w:pPrChange>
            </w:pPr>
          </w:p>
        </w:tc>
        <w:tc>
          <w:tcPr>
            <w:tcW w:w="1800" w:type="dxa"/>
            <w:tcPrChange w:id="182" w:author="Monica Borg" w:date="2018-01-18T14:28:00Z">
              <w:tcPr>
                <w:tcW w:w="1800" w:type="dxa"/>
                <w:vAlign w:val="center"/>
              </w:tcPr>
            </w:tcPrChange>
          </w:tcPr>
          <w:p w:rsidR="00117730" w:rsidRDefault="00D642DE">
            <w:pPr>
              <w:pStyle w:val="Keywords"/>
              <w:spacing w:before="360"/>
              <w:pPrChange w:id="183" w:author="Monica Borg" w:date="2018-01-18T14:28:00Z">
                <w:pPr>
                  <w:pStyle w:val="Keywords"/>
                  <w:jc w:val="center"/>
                </w:pPr>
              </w:pPrChange>
            </w:pPr>
            <w:r>
              <w:t>Waterway</w:t>
            </w:r>
          </w:p>
        </w:tc>
      </w:tr>
      <w:tr w:rsidR="00926C8B" w:rsidTr="005B3889">
        <w:tc>
          <w:tcPr>
            <w:tcW w:w="8280" w:type="dxa"/>
            <w:tcPrChange w:id="184" w:author="Monica Borg" w:date="2018-01-18T14:28:00Z">
              <w:tcPr>
                <w:tcW w:w="8280" w:type="dxa"/>
              </w:tcPr>
            </w:tcPrChange>
          </w:tcPr>
          <w:p w:rsidR="00926C8B" w:rsidRDefault="00B84B80">
            <w:pPr>
              <w:pStyle w:val="Pointed"/>
              <w:spacing w:before="0"/>
              <w:ind w:left="1238"/>
              <w:jc w:val="both"/>
              <w:pPrChange w:id="185" w:author="Monica Borg" w:date="2018-01-18T14:05:00Z">
                <w:pPr>
                  <w:pStyle w:val="Pointed"/>
                </w:pPr>
              </w:pPrChange>
            </w:pPr>
            <w:r>
              <w:t xml:space="preserve">For </w:t>
            </w:r>
            <w:r w:rsidR="00A652E7">
              <w:t>flowing</w:t>
            </w:r>
            <w:r>
              <w:t xml:space="preserve"> waterways, the low flow channel is the base flow level. For </w:t>
            </w:r>
            <w:r w:rsidR="00A652E7">
              <w:t>static/dry</w:t>
            </w:r>
            <w:r>
              <w:t xml:space="preserve"> waterways, the low flow channel is to the height of flow from a</w:t>
            </w:r>
            <w:r w:rsidR="00A652E7">
              <w:t>n</w:t>
            </w:r>
            <w:r>
              <w:t xml:space="preserve"> AEP </w:t>
            </w:r>
            <w:r w:rsidR="00A652E7">
              <w:t>63.2% (1 year ARI</w:t>
            </w:r>
            <w:r>
              <w:t>)</w:t>
            </w:r>
            <w:r w:rsidR="00A652E7">
              <w:t>.</w:t>
            </w:r>
          </w:p>
        </w:tc>
        <w:tc>
          <w:tcPr>
            <w:tcW w:w="1800" w:type="dxa"/>
            <w:tcPrChange w:id="186" w:author="Monica Borg" w:date="2018-01-18T14:28:00Z">
              <w:tcPr>
                <w:tcW w:w="1800" w:type="dxa"/>
                <w:vAlign w:val="center"/>
              </w:tcPr>
            </w:tcPrChange>
          </w:tcPr>
          <w:p w:rsidR="00926C8B" w:rsidRDefault="00926C8B">
            <w:pPr>
              <w:pStyle w:val="Keywords"/>
              <w:spacing w:before="0"/>
              <w:pPrChange w:id="187" w:author="Monica Borg" w:date="2018-01-18T14:29:00Z">
                <w:pPr>
                  <w:pStyle w:val="Keywords"/>
                  <w:jc w:val="center"/>
                </w:pPr>
              </w:pPrChange>
            </w:pPr>
            <w:r>
              <w:t>Low Flow Channel</w:t>
            </w:r>
          </w:p>
        </w:tc>
      </w:tr>
      <w:tr w:rsidR="00926C8B" w:rsidTr="005B3889">
        <w:tc>
          <w:tcPr>
            <w:tcW w:w="8280" w:type="dxa"/>
            <w:tcPrChange w:id="188" w:author="Monica Borg" w:date="2018-01-18T14:28:00Z">
              <w:tcPr>
                <w:tcW w:w="8280" w:type="dxa"/>
              </w:tcPr>
            </w:tcPrChange>
          </w:tcPr>
          <w:p w:rsidR="00926C8B" w:rsidRDefault="00B84B80">
            <w:pPr>
              <w:pStyle w:val="Pointed"/>
              <w:ind w:left="1238"/>
              <w:jc w:val="both"/>
              <w:pPrChange w:id="189" w:author="Monica Borg" w:date="2018-01-18T14:04:00Z">
                <w:pPr>
                  <w:pStyle w:val="Pointed"/>
                </w:pPr>
              </w:pPrChange>
            </w:pPr>
            <w:r>
              <w:t>The main channel of a given waterway is the active component of the flow channel. The extent of the main channel can also be referred to as ‘</w:t>
            </w:r>
            <w:proofErr w:type="spellStart"/>
            <w:r>
              <w:t>bankfull</w:t>
            </w:r>
            <w:proofErr w:type="spellEnd"/>
            <w:r>
              <w:t xml:space="preserve"> level’. The furthest extent of the main channel can be characterised by a distinct change in the appearance of the bank at a certain level, including;</w:t>
            </w:r>
          </w:p>
          <w:p w:rsidR="00B84B80" w:rsidRDefault="00B84B80">
            <w:pPr>
              <w:pStyle w:val="Pointed"/>
              <w:numPr>
                <w:ilvl w:val="0"/>
                <w:numId w:val="33"/>
              </w:numPr>
              <w:tabs>
                <w:tab w:val="clear" w:pos="1276"/>
              </w:tabs>
              <w:spacing w:before="0"/>
              <w:ind w:left="1805" w:hanging="284"/>
              <w:pPrChange w:id="190" w:author="Monica Borg" w:date="2018-01-18T12:35:00Z">
                <w:pPr>
                  <w:pStyle w:val="Pointed"/>
                  <w:numPr>
                    <w:ilvl w:val="0"/>
                    <w:numId w:val="33"/>
                  </w:numPr>
                  <w:spacing w:before="0"/>
                  <w:ind w:left="2989" w:hanging="360"/>
                </w:pPr>
              </w:pPrChange>
            </w:pPr>
            <w:r>
              <w:t>Undercutting;</w:t>
            </w:r>
          </w:p>
          <w:p w:rsidR="00B84B80" w:rsidRDefault="00B84B80">
            <w:pPr>
              <w:pStyle w:val="Pointed"/>
              <w:numPr>
                <w:ilvl w:val="0"/>
                <w:numId w:val="33"/>
              </w:numPr>
              <w:tabs>
                <w:tab w:val="clear" w:pos="1276"/>
              </w:tabs>
              <w:spacing w:before="0"/>
              <w:ind w:left="1805" w:hanging="284"/>
              <w:pPrChange w:id="191" w:author="Monica Borg" w:date="2018-01-18T12:35:00Z">
                <w:pPr>
                  <w:pStyle w:val="Pointed"/>
                  <w:numPr>
                    <w:ilvl w:val="0"/>
                    <w:numId w:val="33"/>
                  </w:numPr>
                  <w:spacing w:before="0"/>
                  <w:ind w:left="2989" w:hanging="360"/>
                </w:pPr>
              </w:pPrChange>
            </w:pPr>
            <w:r>
              <w:t>Changes in vegetation density;</w:t>
            </w:r>
          </w:p>
          <w:p w:rsidR="00B84B80" w:rsidRDefault="00B84B80">
            <w:pPr>
              <w:pStyle w:val="Pointed"/>
              <w:numPr>
                <w:ilvl w:val="0"/>
                <w:numId w:val="33"/>
              </w:numPr>
              <w:tabs>
                <w:tab w:val="clear" w:pos="1276"/>
              </w:tabs>
              <w:spacing w:before="0"/>
              <w:ind w:left="1805" w:hanging="284"/>
              <w:pPrChange w:id="192" w:author="Monica Borg" w:date="2018-01-18T12:35:00Z">
                <w:pPr>
                  <w:pStyle w:val="Pointed"/>
                  <w:numPr>
                    <w:ilvl w:val="0"/>
                    <w:numId w:val="33"/>
                  </w:numPr>
                  <w:spacing w:before="0"/>
                  <w:ind w:left="2989" w:hanging="360"/>
                </w:pPr>
              </w:pPrChange>
            </w:pPr>
            <w:r>
              <w:t>Sudden changes in bank slope;</w:t>
            </w:r>
          </w:p>
          <w:p w:rsidR="00B84B80" w:rsidRDefault="00B84B80">
            <w:pPr>
              <w:pStyle w:val="Pointed"/>
              <w:numPr>
                <w:ilvl w:val="0"/>
                <w:numId w:val="33"/>
              </w:numPr>
              <w:tabs>
                <w:tab w:val="clear" w:pos="1276"/>
              </w:tabs>
              <w:spacing w:before="0"/>
              <w:ind w:left="1805" w:hanging="284"/>
              <w:pPrChange w:id="193" w:author="Monica Borg" w:date="2018-01-18T12:35:00Z">
                <w:pPr>
                  <w:pStyle w:val="Pointed"/>
                  <w:numPr>
                    <w:ilvl w:val="0"/>
                    <w:numId w:val="33"/>
                  </w:numPr>
                  <w:spacing w:before="0"/>
                  <w:ind w:left="2989" w:hanging="360"/>
                </w:pPr>
              </w:pPrChange>
            </w:pPr>
            <w:r>
              <w:t>Boundary levels for water marks;</w:t>
            </w:r>
          </w:p>
          <w:p w:rsidR="00B84B80" w:rsidRDefault="00B84B80">
            <w:pPr>
              <w:pStyle w:val="Pointed"/>
              <w:numPr>
                <w:ilvl w:val="0"/>
                <w:numId w:val="33"/>
              </w:numPr>
              <w:tabs>
                <w:tab w:val="clear" w:pos="1276"/>
              </w:tabs>
              <w:spacing w:before="0"/>
              <w:ind w:left="1805" w:hanging="284"/>
              <w:pPrChange w:id="194" w:author="Monica Borg" w:date="2018-01-18T12:35:00Z">
                <w:pPr>
                  <w:pStyle w:val="Pointed"/>
                  <w:numPr>
                    <w:ilvl w:val="0"/>
                    <w:numId w:val="33"/>
                  </w:numPr>
                  <w:spacing w:before="0"/>
                  <w:ind w:left="2989" w:hanging="360"/>
                </w:pPr>
              </w:pPrChange>
            </w:pPr>
            <w:r>
              <w:t>Mosses or lichens;</w:t>
            </w:r>
          </w:p>
          <w:p w:rsidR="00B84B80" w:rsidRDefault="00B84B80">
            <w:pPr>
              <w:pStyle w:val="Pointed"/>
              <w:numPr>
                <w:ilvl w:val="0"/>
                <w:numId w:val="33"/>
              </w:numPr>
              <w:tabs>
                <w:tab w:val="clear" w:pos="1276"/>
              </w:tabs>
              <w:spacing w:before="0"/>
              <w:ind w:left="1805" w:hanging="284"/>
              <w:pPrChange w:id="195" w:author="Monica Borg" w:date="2018-01-18T12:35:00Z">
                <w:pPr>
                  <w:pStyle w:val="Pointed"/>
                  <w:numPr>
                    <w:ilvl w:val="0"/>
                    <w:numId w:val="33"/>
                  </w:numPr>
                  <w:spacing w:before="0"/>
                  <w:ind w:left="2989" w:hanging="360"/>
                </w:pPr>
              </w:pPrChange>
            </w:pPr>
            <w:r>
              <w:t>Changes in sediment particle size; or</w:t>
            </w:r>
          </w:p>
          <w:p w:rsidR="00B84B80" w:rsidRDefault="00B84B80">
            <w:pPr>
              <w:pStyle w:val="Pointed"/>
              <w:numPr>
                <w:ilvl w:val="0"/>
                <w:numId w:val="33"/>
              </w:numPr>
              <w:tabs>
                <w:tab w:val="clear" w:pos="1276"/>
              </w:tabs>
              <w:spacing w:before="0"/>
              <w:ind w:left="1805" w:hanging="284"/>
              <w:pPrChange w:id="196" w:author="Monica Borg" w:date="2018-01-18T12:35:00Z">
                <w:pPr>
                  <w:pStyle w:val="Pointed"/>
                  <w:numPr>
                    <w:ilvl w:val="0"/>
                    <w:numId w:val="33"/>
                  </w:numPr>
                  <w:spacing w:before="0"/>
                  <w:ind w:left="2989" w:hanging="360"/>
                </w:pPr>
              </w:pPrChange>
            </w:pPr>
            <w:r>
              <w:t>The height of a point bar on the inside of a meander bend.</w:t>
            </w:r>
          </w:p>
        </w:tc>
        <w:tc>
          <w:tcPr>
            <w:tcW w:w="1800" w:type="dxa"/>
            <w:tcPrChange w:id="197" w:author="Monica Borg" w:date="2018-01-18T14:28:00Z">
              <w:tcPr>
                <w:tcW w:w="1800" w:type="dxa"/>
                <w:vAlign w:val="center"/>
              </w:tcPr>
            </w:tcPrChange>
          </w:tcPr>
          <w:p w:rsidR="00926C8B" w:rsidRDefault="00926C8B">
            <w:pPr>
              <w:pStyle w:val="Keywords"/>
              <w:spacing w:before="360"/>
              <w:pPrChange w:id="198" w:author="Monica Borg" w:date="2018-01-18T14:28:00Z">
                <w:pPr>
                  <w:pStyle w:val="Keywords"/>
                  <w:jc w:val="center"/>
                </w:pPr>
              </w:pPrChange>
            </w:pPr>
            <w:r>
              <w:t>Main Channel</w:t>
            </w:r>
          </w:p>
        </w:tc>
      </w:tr>
      <w:tr w:rsidR="00117730" w:rsidTr="005B3889">
        <w:tc>
          <w:tcPr>
            <w:tcW w:w="8280" w:type="dxa"/>
            <w:tcPrChange w:id="199" w:author="Monica Borg" w:date="2018-01-18T14:28:00Z">
              <w:tcPr>
                <w:tcW w:w="8280" w:type="dxa"/>
              </w:tcPr>
            </w:tcPrChange>
          </w:tcPr>
          <w:p w:rsidR="00117730" w:rsidRDefault="00D642DE">
            <w:pPr>
              <w:pStyle w:val="Pointed"/>
              <w:ind w:left="1238"/>
              <w:jc w:val="both"/>
              <w:pPrChange w:id="200" w:author="Monica Borg" w:date="2018-01-18T14:04:00Z">
                <w:pPr>
                  <w:pStyle w:val="Pointed"/>
                </w:pPr>
              </w:pPrChange>
            </w:pPr>
            <w:r w:rsidRPr="00D642DE">
              <w:t>Culvert means the support structure for a crossing over a waterway, for example, box, pipe, slab, open or arch culvert.</w:t>
            </w:r>
          </w:p>
        </w:tc>
        <w:tc>
          <w:tcPr>
            <w:tcW w:w="1800" w:type="dxa"/>
            <w:tcPrChange w:id="201" w:author="Monica Borg" w:date="2018-01-18T14:28:00Z">
              <w:tcPr>
                <w:tcW w:w="1800" w:type="dxa"/>
                <w:vAlign w:val="center"/>
              </w:tcPr>
            </w:tcPrChange>
          </w:tcPr>
          <w:p w:rsidR="00117730" w:rsidRDefault="00D642DE">
            <w:pPr>
              <w:pStyle w:val="Keywords"/>
              <w:spacing w:before="360"/>
              <w:pPrChange w:id="202" w:author="Monica Borg" w:date="2018-01-18T14:28:00Z">
                <w:pPr>
                  <w:pStyle w:val="Keywords"/>
                  <w:jc w:val="center"/>
                </w:pPr>
              </w:pPrChange>
            </w:pPr>
            <w:r>
              <w:t>Culvert</w:t>
            </w:r>
          </w:p>
        </w:tc>
      </w:tr>
      <w:tr w:rsidR="00117730" w:rsidTr="005B3889">
        <w:tc>
          <w:tcPr>
            <w:tcW w:w="8280" w:type="dxa"/>
            <w:tcPrChange w:id="203" w:author="Monica Borg" w:date="2018-01-18T14:28:00Z">
              <w:tcPr>
                <w:tcW w:w="8280" w:type="dxa"/>
              </w:tcPr>
            </w:tcPrChange>
          </w:tcPr>
          <w:p w:rsidR="00117730" w:rsidRDefault="00D642DE">
            <w:pPr>
              <w:pStyle w:val="Pointed"/>
              <w:ind w:left="1238"/>
              <w:jc w:val="both"/>
              <w:pPrChange w:id="204" w:author="Monica Borg" w:date="2018-01-18T14:04:00Z">
                <w:pPr>
                  <w:pStyle w:val="Pointed"/>
                </w:pPr>
              </w:pPrChange>
            </w:pPr>
            <w:r w:rsidRPr="00D642DE">
              <w:t>Bed level means the lowest point of the natural stream bed (pre-construction), within the footprint of the proposed crossing.</w:t>
            </w:r>
          </w:p>
        </w:tc>
        <w:tc>
          <w:tcPr>
            <w:tcW w:w="1800" w:type="dxa"/>
            <w:tcPrChange w:id="205" w:author="Monica Borg" w:date="2018-01-18T14:28:00Z">
              <w:tcPr>
                <w:tcW w:w="1800" w:type="dxa"/>
                <w:vAlign w:val="center"/>
              </w:tcPr>
            </w:tcPrChange>
          </w:tcPr>
          <w:p w:rsidR="00117730" w:rsidRDefault="00D642DE">
            <w:pPr>
              <w:pStyle w:val="Keywords"/>
              <w:spacing w:before="360"/>
              <w:pPrChange w:id="206" w:author="Monica Borg" w:date="2018-01-18T14:28:00Z">
                <w:pPr>
                  <w:pStyle w:val="Keywords"/>
                  <w:jc w:val="center"/>
                </w:pPr>
              </w:pPrChange>
            </w:pPr>
            <w:r>
              <w:t>Bed Level</w:t>
            </w:r>
          </w:p>
        </w:tc>
      </w:tr>
      <w:tr w:rsidR="005429D6" w:rsidTr="005B3889">
        <w:tc>
          <w:tcPr>
            <w:tcW w:w="8280" w:type="dxa"/>
            <w:tcPrChange w:id="207" w:author="Monica Borg" w:date="2018-01-18T14:28:00Z">
              <w:tcPr>
                <w:tcW w:w="8280" w:type="dxa"/>
              </w:tcPr>
            </w:tcPrChange>
          </w:tcPr>
          <w:p w:rsidR="005429D6" w:rsidRPr="00D642DE" w:rsidRDefault="005429D6">
            <w:pPr>
              <w:pStyle w:val="Pointed"/>
              <w:ind w:left="1238"/>
              <w:jc w:val="both"/>
              <w:pPrChange w:id="208" w:author="Monica Borg" w:date="2018-01-18T14:04:00Z">
                <w:pPr>
                  <w:pStyle w:val="Pointed"/>
                </w:pPr>
              </w:pPrChange>
            </w:pPr>
            <w:r>
              <w:t>The average or expected value of the period between exceedances of a given rainfall total accumulated over a given duration.</w:t>
            </w:r>
            <w:r w:rsidR="007C6276">
              <w:t xml:space="preserve"> </w:t>
            </w:r>
            <w:r>
              <w:t xml:space="preserve"> It is implicit in this definition that the periods between exceedances are generally random.</w:t>
            </w:r>
          </w:p>
        </w:tc>
        <w:tc>
          <w:tcPr>
            <w:tcW w:w="1800" w:type="dxa"/>
            <w:tcPrChange w:id="209" w:author="Monica Borg" w:date="2018-01-18T14:28:00Z">
              <w:tcPr>
                <w:tcW w:w="1800" w:type="dxa"/>
                <w:vAlign w:val="center"/>
              </w:tcPr>
            </w:tcPrChange>
          </w:tcPr>
          <w:p w:rsidR="005429D6" w:rsidRDefault="005429D6">
            <w:pPr>
              <w:pStyle w:val="Keywords"/>
              <w:spacing w:before="360"/>
              <w:pPrChange w:id="210" w:author="Monica Borg" w:date="2018-01-18T14:28:00Z">
                <w:pPr>
                  <w:pStyle w:val="Keywords"/>
                  <w:jc w:val="center"/>
                </w:pPr>
              </w:pPrChange>
            </w:pPr>
            <w:r>
              <w:t>ARI</w:t>
            </w:r>
          </w:p>
        </w:tc>
      </w:tr>
      <w:tr w:rsidR="005429D6" w:rsidTr="005B3889">
        <w:tc>
          <w:tcPr>
            <w:tcW w:w="8280" w:type="dxa"/>
            <w:tcPrChange w:id="211" w:author="Monica Borg" w:date="2018-01-18T14:28:00Z">
              <w:tcPr>
                <w:tcW w:w="8280" w:type="dxa"/>
              </w:tcPr>
            </w:tcPrChange>
          </w:tcPr>
          <w:p w:rsidR="005429D6" w:rsidRPr="00D642DE" w:rsidRDefault="005429D6">
            <w:pPr>
              <w:pStyle w:val="Pointed"/>
              <w:ind w:left="1238"/>
              <w:jc w:val="both"/>
              <w:pPrChange w:id="212" w:author="Monica Borg" w:date="2018-01-18T14:04:00Z">
                <w:pPr>
                  <w:pStyle w:val="Pointed"/>
                </w:pPr>
              </w:pPrChange>
            </w:pPr>
            <w:r>
              <w:t>The probability that a given rainfall total accumulated over a given duration will be exceeded in any one year.</w:t>
            </w:r>
          </w:p>
        </w:tc>
        <w:tc>
          <w:tcPr>
            <w:tcW w:w="1800" w:type="dxa"/>
            <w:tcPrChange w:id="213" w:author="Monica Borg" w:date="2018-01-18T14:28:00Z">
              <w:tcPr>
                <w:tcW w:w="1800" w:type="dxa"/>
                <w:vAlign w:val="center"/>
              </w:tcPr>
            </w:tcPrChange>
          </w:tcPr>
          <w:p w:rsidR="005429D6" w:rsidRDefault="005429D6">
            <w:pPr>
              <w:pStyle w:val="Keywords"/>
              <w:spacing w:before="360"/>
              <w:pPrChange w:id="214" w:author="Monica Borg" w:date="2018-01-18T14:28:00Z">
                <w:pPr>
                  <w:pStyle w:val="Keywords"/>
                  <w:jc w:val="center"/>
                </w:pPr>
              </w:pPrChange>
            </w:pPr>
            <w:r>
              <w:t>AEP</w:t>
            </w:r>
          </w:p>
        </w:tc>
      </w:tr>
      <w:tr w:rsidR="005429D6" w:rsidTr="005B3889">
        <w:tc>
          <w:tcPr>
            <w:tcW w:w="8280" w:type="dxa"/>
            <w:tcPrChange w:id="215" w:author="Monica Borg" w:date="2018-01-18T14:28:00Z">
              <w:tcPr>
                <w:tcW w:w="8280" w:type="dxa"/>
              </w:tcPr>
            </w:tcPrChange>
          </w:tcPr>
          <w:p w:rsidR="005429D6" w:rsidRPr="00D642DE" w:rsidRDefault="005429D6">
            <w:pPr>
              <w:pStyle w:val="Pointed"/>
              <w:ind w:left="1238"/>
              <w:jc w:val="both"/>
              <w:pPrChange w:id="216" w:author="Monica Borg" w:date="2018-01-18T14:04:00Z">
                <w:pPr>
                  <w:pStyle w:val="Pointed"/>
                </w:pPr>
              </w:pPrChange>
            </w:pPr>
            <w:r>
              <w:t>A topographically defined area drained by a stream where all outflow is directed to a single point.</w:t>
            </w:r>
          </w:p>
        </w:tc>
        <w:tc>
          <w:tcPr>
            <w:tcW w:w="1800" w:type="dxa"/>
            <w:tcPrChange w:id="217" w:author="Monica Borg" w:date="2018-01-18T14:28:00Z">
              <w:tcPr>
                <w:tcW w:w="1800" w:type="dxa"/>
                <w:vAlign w:val="center"/>
              </w:tcPr>
            </w:tcPrChange>
          </w:tcPr>
          <w:p w:rsidR="005429D6" w:rsidRDefault="005429D6">
            <w:pPr>
              <w:pStyle w:val="Keywords"/>
              <w:spacing w:before="360"/>
              <w:pPrChange w:id="218" w:author="Monica Borg" w:date="2018-01-18T14:28:00Z">
                <w:pPr>
                  <w:pStyle w:val="Keywords"/>
                  <w:jc w:val="center"/>
                </w:pPr>
              </w:pPrChange>
            </w:pPr>
            <w:r>
              <w:t>Catchment</w:t>
            </w:r>
          </w:p>
        </w:tc>
      </w:tr>
      <w:tr w:rsidR="005429D6" w:rsidTr="005B3889">
        <w:tc>
          <w:tcPr>
            <w:tcW w:w="8280" w:type="dxa"/>
            <w:tcPrChange w:id="219" w:author="Monica Borg" w:date="2018-01-18T14:28:00Z">
              <w:tcPr>
                <w:tcW w:w="8280" w:type="dxa"/>
              </w:tcPr>
            </w:tcPrChange>
          </w:tcPr>
          <w:p w:rsidR="005429D6" w:rsidRPr="00D642DE" w:rsidRDefault="005429D6">
            <w:pPr>
              <w:pStyle w:val="Pointed"/>
              <w:ind w:left="1238"/>
              <w:jc w:val="both"/>
              <w:pPrChange w:id="220" w:author="Monica Borg" w:date="2018-01-18T14:04:00Z">
                <w:pPr>
                  <w:pStyle w:val="Pointed"/>
                </w:pPr>
              </w:pPrChange>
            </w:pPr>
            <w:r>
              <w:t>The limits from where surface runoff will make its way, either by natural or man-made paths, to this point.</w:t>
            </w:r>
          </w:p>
        </w:tc>
        <w:tc>
          <w:tcPr>
            <w:tcW w:w="1800" w:type="dxa"/>
            <w:tcPrChange w:id="221" w:author="Monica Borg" w:date="2018-01-18T14:28:00Z">
              <w:tcPr>
                <w:tcW w:w="1800" w:type="dxa"/>
                <w:vAlign w:val="center"/>
              </w:tcPr>
            </w:tcPrChange>
          </w:tcPr>
          <w:p w:rsidR="005429D6" w:rsidRDefault="005429D6">
            <w:pPr>
              <w:pStyle w:val="Keywords"/>
              <w:spacing w:before="360"/>
              <w:pPrChange w:id="222" w:author="Monica Borg" w:date="2018-01-18T14:28:00Z">
                <w:pPr>
                  <w:pStyle w:val="Keywords"/>
                  <w:jc w:val="center"/>
                </w:pPr>
              </w:pPrChange>
            </w:pPr>
            <w:r>
              <w:t>Catchment area of any Point</w:t>
            </w:r>
          </w:p>
        </w:tc>
      </w:tr>
      <w:tr w:rsidR="005429D6" w:rsidTr="005B3889">
        <w:tc>
          <w:tcPr>
            <w:tcW w:w="8280" w:type="dxa"/>
            <w:tcPrChange w:id="223" w:author="Monica Borg" w:date="2018-01-18T14:28:00Z">
              <w:tcPr>
                <w:tcW w:w="8280" w:type="dxa"/>
              </w:tcPr>
            </w:tcPrChange>
          </w:tcPr>
          <w:p w:rsidR="005429D6" w:rsidRDefault="005429D6">
            <w:pPr>
              <w:pStyle w:val="Pointed"/>
              <w:spacing w:before="0"/>
              <w:ind w:left="1238"/>
              <w:jc w:val="both"/>
              <w:rPr>
                <w:ins w:id="224" w:author="Monica Borg" w:date="2018-01-18T12:36:00Z"/>
              </w:rPr>
              <w:pPrChange w:id="225" w:author="Monica Borg" w:date="2018-01-18T14:04:00Z">
                <w:pPr>
                  <w:pStyle w:val="Pointed"/>
                </w:pPr>
              </w:pPrChange>
            </w:pPr>
            <w:r>
              <w:t>The network of planned and unplanned drainage routes providing safe, well-defined overland flow paths for rare and extreme storm runoff events.</w:t>
            </w:r>
            <w:r w:rsidR="007C6276">
              <w:t xml:space="preserve"> </w:t>
            </w:r>
            <w:r>
              <w:t xml:space="preserve"> It includes roads, natural channels, streams, culverts, community retention/detention basins and other facilities.</w:t>
            </w:r>
          </w:p>
          <w:p w:rsidR="00E22AC5" w:rsidRPr="00D642DE" w:rsidRDefault="00E22AC5">
            <w:pPr>
              <w:pStyle w:val="Pointed"/>
              <w:numPr>
                <w:ilvl w:val="0"/>
                <w:numId w:val="0"/>
              </w:numPr>
              <w:spacing w:before="0"/>
              <w:ind w:left="1238"/>
              <w:jc w:val="both"/>
              <w:pPrChange w:id="226" w:author="Monica Borg" w:date="2018-01-18T14:04:00Z">
                <w:pPr>
                  <w:pStyle w:val="Pointed"/>
                </w:pPr>
              </w:pPrChange>
            </w:pPr>
          </w:p>
        </w:tc>
        <w:tc>
          <w:tcPr>
            <w:tcW w:w="1800" w:type="dxa"/>
            <w:tcPrChange w:id="227" w:author="Monica Borg" w:date="2018-01-18T14:28:00Z">
              <w:tcPr>
                <w:tcW w:w="1800" w:type="dxa"/>
                <w:vAlign w:val="center"/>
              </w:tcPr>
            </w:tcPrChange>
          </w:tcPr>
          <w:p w:rsidR="005429D6" w:rsidRDefault="005429D6">
            <w:pPr>
              <w:pStyle w:val="Keywords"/>
              <w:spacing w:before="360"/>
              <w:pPrChange w:id="228" w:author="Monica Borg" w:date="2018-01-18T14:28:00Z">
                <w:pPr>
                  <w:pStyle w:val="Keywords"/>
                  <w:jc w:val="center"/>
                </w:pPr>
              </w:pPrChange>
            </w:pPr>
            <w:r>
              <w:t>Major System</w:t>
            </w:r>
          </w:p>
        </w:tc>
      </w:tr>
      <w:tr w:rsidR="005429D6" w:rsidTr="005B3889">
        <w:tc>
          <w:tcPr>
            <w:tcW w:w="8280" w:type="dxa"/>
            <w:tcPrChange w:id="229" w:author="Monica Borg" w:date="2018-01-18T14:28:00Z">
              <w:tcPr>
                <w:tcW w:w="8280" w:type="dxa"/>
              </w:tcPr>
            </w:tcPrChange>
          </w:tcPr>
          <w:p w:rsidR="005429D6" w:rsidRPr="00D642DE" w:rsidRDefault="005429D6">
            <w:pPr>
              <w:pStyle w:val="Pointed"/>
              <w:spacing w:before="0"/>
              <w:ind w:left="1238"/>
              <w:jc w:val="both"/>
              <w:pPrChange w:id="230" w:author="Monica Borg" w:date="2018-01-18T14:04:00Z">
                <w:pPr>
                  <w:pStyle w:val="Pointed"/>
                </w:pPr>
              </w:pPrChange>
            </w:pPr>
            <w:r>
              <w:t>The gutter and pipe network capable of carrying and controlling flows from frequent runoff events.</w:t>
            </w:r>
            <w:r w:rsidR="007C6276">
              <w:t xml:space="preserve"> </w:t>
            </w:r>
            <w:r>
              <w:t xml:space="preserve"> It includes kerb and channels, inlet structures, open drains and underground pipes and on-site detention facilities.</w:t>
            </w:r>
          </w:p>
        </w:tc>
        <w:tc>
          <w:tcPr>
            <w:tcW w:w="1800" w:type="dxa"/>
            <w:tcPrChange w:id="231" w:author="Monica Borg" w:date="2018-01-18T14:28:00Z">
              <w:tcPr>
                <w:tcW w:w="1800" w:type="dxa"/>
                <w:vAlign w:val="center"/>
              </w:tcPr>
            </w:tcPrChange>
          </w:tcPr>
          <w:p w:rsidR="005429D6" w:rsidRDefault="005429D6">
            <w:pPr>
              <w:pStyle w:val="Keywords"/>
              <w:spacing w:before="360"/>
              <w:pPrChange w:id="232" w:author="Monica Borg" w:date="2018-01-18T14:28:00Z">
                <w:pPr>
                  <w:pStyle w:val="Keywords"/>
                  <w:jc w:val="center"/>
                </w:pPr>
              </w:pPrChange>
            </w:pPr>
            <w:r>
              <w:t>Minor System</w:t>
            </w:r>
          </w:p>
        </w:tc>
      </w:tr>
      <w:tr w:rsidR="00D642DE" w:rsidTr="005B3889">
        <w:tc>
          <w:tcPr>
            <w:tcW w:w="8280" w:type="dxa"/>
            <w:tcPrChange w:id="233" w:author="Monica Borg" w:date="2018-01-18T14:28:00Z">
              <w:tcPr>
                <w:tcW w:w="8280" w:type="dxa"/>
              </w:tcPr>
            </w:tcPrChange>
          </w:tcPr>
          <w:p w:rsidR="00D642DE" w:rsidRDefault="00D642DE">
            <w:pPr>
              <w:pStyle w:val="Pointed"/>
              <w:numPr>
                <w:ilvl w:val="1"/>
                <w:numId w:val="7"/>
              </w:numPr>
              <w:spacing w:before="0"/>
              <w:ind w:left="1238"/>
              <w:pPrChange w:id="234" w:author="Monica Borg" w:date="2018-01-18T14:38:00Z">
                <w:pPr>
                  <w:pStyle w:val="Pointed"/>
                  <w:numPr>
                    <w:numId w:val="7"/>
                  </w:numPr>
                  <w:ind w:left="1238"/>
                </w:pPr>
              </w:pPrChange>
            </w:pPr>
            <w:r>
              <w:lastRenderedPageBreak/>
              <w:t>Waterway zone—</w:t>
            </w:r>
          </w:p>
          <w:p w:rsidR="00D642DE" w:rsidRDefault="000551E5" w:rsidP="00E22AC5">
            <w:pPr>
              <w:pStyle w:val="Pointed"/>
              <w:numPr>
                <w:ilvl w:val="0"/>
                <w:numId w:val="0"/>
              </w:numPr>
              <w:ind w:left="-38"/>
            </w:pPr>
            <w:r>
              <w:t>DAFF has defined</w:t>
            </w:r>
            <w:r w:rsidR="00D642DE">
              <w:t xml:space="preserve"> five distinct waterway zones</w:t>
            </w:r>
            <w:r>
              <w:t>.</w:t>
            </w:r>
          </w:p>
          <w:p w:rsidR="00D642DE" w:rsidRPr="005429D6" w:rsidRDefault="00D642DE" w:rsidP="00E22AC5">
            <w:pPr>
              <w:pStyle w:val="Pointed"/>
              <w:numPr>
                <w:ilvl w:val="0"/>
                <w:numId w:val="0"/>
              </w:numPr>
              <w:ind w:left="-38"/>
              <w:rPr>
                <w:b/>
              </w:rPr>
            </w:pPr>
            <w:r w:rsidRPr="005429D6">
              <w:rPr>
                <w:b/>
              </w:rPr>
              <w:t>Green</w:t>
            </w:r>
          </w:p>
          <w:p w:rsidR="00D642DE" w:rsidRDefault="00D642DE">
            <w:pPr>
              <w:pStyle w:val="Pointed"/>
              <w:numPr>
                <w:ilvl w:val="0"/>
                <w:numId w:val="0"/>
              </w:numPr>
              <w:spacing w:before="0"/>
              <w:ind w:left="-38"/>
              <w:jc w:val="both"/>
              <w:pPrChange w:id="235" w:author="Monica Borg" w:date="2018-01-18T14:04:00Z">
                <w:pPr>
                  <w:pStyle w:val="Pointed"/>
                  <w:numPr>
                    <w:ilvl w:val="0"/>
                    <w:numId w:val="0"/>
                  </w:numPr>
                  <w:ind w:left="-38" w:firstLine="0"/>
                </w:pPr>
              </w:pPrChange>
            </w:pPr>
            <w:r>
              <w:t>These are waterways with the lowest risk of impact. Any culvert structure used to cross these types of waterways can be self-assessable developments.</w:t>
            </w:r>
          </w:p>
          <w:p w:rsidR="00D642DE" w:rsidRPr="005429D6" w:rsidRDefault="00D642DE" w:rsidP="00E22AC5">
            <w:pPr>
              <w:pStyle w:val="Pointed"/>
              <w:numPr>
                <w:ilvl w:val="0"/>
                <w:numId w:val="0"/>
              </w:numPr>
              <w:ind w:left="-38"/>
              <w:rPr>
                <w:b/>
              </w:rPr>
            </w:pPr>
            <w:r w:rsidRPr="005429D6">
              <w:rPr>
                <w:b/>
              </w:rPr>
              <w:t>Amber</w:t>
            </w:r>
          </w:p>
          <w:p w:rsidR="00D642DE" w:rsidRDefault="00D642DE">
            <w:pPr>
              <w:pStyle w:val="Pointed"/>
              <w:numPr>
                <w:ilvl w:val="0"/>
                <w:numId w:val="0"/>
              </w:numPr>
              <w:spacing w:before="0"/>
              <w:ind w:left="-38"/>
              <w:jc w:val="both"/>
              <w:pPrChange w:id="236" w:author="Monica Borg" w:date="2018-01-18T14:04:00Z">
                <w:pPr>
                  <w:pStyle w:val="Pointed"/>
                  <w:numPr>
                    <w:ilvl w:val="0"/>
                    <w:numId w:val="0"/>
                  </w:numPr>
                  <w:ind w:left="-38" w:firstLine="0"/>
                </w:pPr>
              </w:pPrChange>
            </w:pPr>
            <w:r>
              <w:t xml:space="preserve">These are waterways with moderate risk of impact. Bed level crossings, culvert crossings and temporary works are all self-assessable developments. However, any low impact dams or weirs that are proposed in these waterways must go through the state development approval process prior to installation. </w:t>
            </w:r>
          </w:p>
          <w:p w:rsidR="00D642DE" w:rsidRPr="005429D6" w:rsidRDefault="00D642DE" w:rsidP="00E22AC5">
            <w:pPr>
              <w:pStyle w:val="Pointed"/>
              <w:numPr>
                <w:ilvl w:val="0"/>
                <w:numId w:val="0"/>
              </w:numPr>
              <w:ind w:left="-38"/>
              <w:rPr>
                <w:b/>
              </w:rPr>
            </w:pPr>
            <w:r w:rsidRPr="005429D6">
              <w:rPr>
                <w:b/>
              </w:rPr>
              <w:t>Red</w:t>
            </w:r>
          </w:p>
          <w:p w:rsidR="00D642DE" w:rsidRDefault="00D642DE">
            <w:pPr>
              <w:pStyle w:val="Pointed"/>
              <w:numPr>
                <w:ilvl w:val="0"/>
                <w:numId w:val="0"/>
              </w:numPr>
              <w:spacing w:before="0"/>
              <w:ind w:left="-38"/>
              <w:jc w:val="both"/>
              <w:pPrChange w:id="237" w:author="Monica Borg" w:date="2018-01-18T14:04:00Z">
                <w:pPr>
                  <w:pStyle w:val="Pointed"/>
                  <w:numPr>
                    <w:ilvl w:val="0"/>
                    <w:numId w:val="0"/>
                  </w:numPr>
                  <w:ind w:left="-38" w:firstLine="0"/>
                </w:pPr>
              </w:pPrChange>
            </w:pPr>
            <w:r>
              <w:t xml:space="preserve">These are waterways with high risk of impact. The same as amber waterways, red waterways also require bed level crossings, culvert crossings and temporary works are all self-assessable developments. </w:t>
            </w:r>
            <w:r w:rsidR="007C6276">
              <w:t xml:space="preserve"> </w:t>
            </w:r>
            <w:r>
              <w:t xml:space="preserve">However, any low impact dams or weirs that are proposed in these waterways must go through the state development approval process prior to installation. </w:t>
            </w:r>
          </w:p>
          <w:p w:rsidR="00D642DE" w:rsidRPr="005429D6" w:rsidRDefault="00D642DE" w:rsidP="00E22AC5">
            <w:pPr>
              <w:pStyle w:val="Pointed"/>
              <w:numPr>
                <w:ilvl w:val="0"/>
                <w:numId w:val="0"/>
              </w:numPr>
              <w:ind w:left="-38"/>
              <w:rPr>
                <w:b/>
              </w:rPr>
            </w:pPr>
            <w:r w:rsidRPr="005429D6">
              <w:rPr>
                <w:b/>
              </w:rPr>
              <w:t>Purple</w:t>
            </w:r>
          </w:p>
          <w:p w:rsidR="00D642DE" w:rsidRDefault="00D642DE">
            <w:pPr>
              <w:pStyle w:val="Pointed"/>
              <w:numPr>
                <w:ilvl w:val="0"/>
                <w:numId w:val="0"/>
              </w:numPr>
              <w:spacing w:before="0"/>
              <w:ind w:left="-38"/>
              <w:jc w:val="both"/>
              <w:pPrChange w:id="238" w:author="Monica Borg" w:date="2018-01-18T14:04:00Z">
                <w:pPr>
                  <w:pStyle w:val="Pointed"/>
                  <w:numPr>
                    <w:ilvl w:val="0"/>
                    <w:numId w:val="0"/>
                  </w:numPr>
                  <w:ind w:left="-38" w:firstLine="0"/>
                </w:pPr>
              </w:pPrChange>
            </w:pPr>
            <w:r>
              <w:t xml:space="preserve">These are waterways with major risk of impact. Bed level crossings and temporary works are self-assessable developments similar to amber and red waterways. </w:t>
            </w:r>
            <w:r w:rsidR="007C6276">
              <w:t xml:space="preserve"> </w:t>
            </w:r>
            <w:r>
              <w:t xml:space="preserve">However, any low impact dams or weirs and culvert crossings that are proposed in these waterways must go through the state development approval process prior to installation. </w:t>
            </w:r>
          </w:p>
          <w:p w:rsidR="00D642DE" w:rsidRPr="005429D6" w:rsidRDefault="00D642DE" w:rsidP="00E22AC5">
            <w:pPr>
              <w:pStyle w:val="Pointed"/>
              <w:numPr>
                <w:ilvl w:val="0"/>
                <w:numId w:val="0"/>
              </w:numPr>
              <w:ind w:left="-38"/>
              <w:rPr>
                <w:b/>
              </w:rPr>
            </w:pPr>
            <w:r w:rsidRPr="005429D6">
              <w:rPr>
                <w:b/>
              </w:rPr>
              <w:t>Grey</w:t>
            </w:r>
          </w:p>
          <w:p w:rsidR="00D642DE" w:rsidRDefault="00D642DE">
            <w:pPr>
              <w:pStyle w:val="Pointed"/>
              <w:numPr>
                <w:ilvl w:val="0"/>
                <w:numId w:val="0"/>
              </w:numPr>
              <w:spacing w:before="0"/>
              <w:ind w:left="-38"/>
              <w:jc w:val="both"/>
              <w:rPr>
                <w:ins w:id="239" w:author="Monica Borg" w:date="2018-01-18T14:30:00Z"/>
              </w:rPr>
              <w:pPrChange w:id="240" w:author="Monica Borg" w:date="2018-01-18T14:04:00Z">
                <w:pPr>
                  <w:pStyle w:val="Pointed"/>
                  <w:numPr>
                    <w:ilvl w:val="0"/>
                    <w:numId w:val="0"/>
                  </w:numPr>
                  <w:ind w:left="-38" w:firstLine="0"/>
                </w:pPr>
              </w:pPrChange>
            </w:pPr>
            <w:r>
              <w:t xml:space="preserve">Similar to purple waterways, these are waterways with major risk of impact. However, only temporary works are self-assessable developments while any other developments that are proposed in these waterways must go through the state development approval process prior to installation. </w:t>
            </w:r>
          </w:p>
          <w:p w:rsidR="001902D3" w:rsidRDefault="001902D3">
            <w:pPr>
              <w:pStyle w:val="Pointed"/>
              <w:numPr>
                <w:ilvl w:val="0"/>
                <w:numId w:val="0"/>
              </w:numPr>
              <w:spacing w:before="0"/>
              <w:ind w:left="-38"/>
              <w:jc w:val="both"/>
              <w:pPrChange w:id="241" w:author="Monica Borg" w:date="2018-01-18T14:04:00Z">
                <w:pPr>
                  <w:pStyle w:val="Pointed"/>
                  <w:numPr>
                    <w:ilvl w:val="0"/>
                    <w:numId w:val="0"/>
                  </w:numPr>
                  <w:ind w:left="-38" w:firstLine="0"/>
                </w:pPr>
              </w:pPrChange>
            </w:pPr>
          </w:p>
          <w:p w:rsidR="00D642DE" w:rsidRPr="005429D6" w:rsidRDefault="00D642DE" w:rsidP="002E7A0B">
            <w:pPr>
              <w:pStyle w:val="Pointed"/>
              <w:numPr>
                <w:ilvl w:val="0"/>
                <w:numId w:val="0"/>
              </w:numPr>
              <w:ind w:left="-38"/>
              <w:rPr>
                <w:b/>
              </w:rPr>
            </w:pPr>
            <w:r w:rsidRPr="005429D6">
              <w:rPr>
                <w:b/>
              </w:rPr>
              <w:t xml:space="preserve">Table </w:t>
            </w:r>
            <w:r w:rsidR="005429D6" w:rsidRPr="005429D6">
              <w:rPr>
                <w:b/>
              </w:rPr>
              <w:t>D</w:t>
            </w:r>
            <w:del w:id="242" w:author="Monica Borg" w:date="2018-01-11T15:15:00Z">
              <w:r w:rsidR="00203F14" w:rsidRPr="002E7A0B" w:rsidDel="00782C6A">
                <w:rPr>
                  <w:b/>
                  <w:rPrChange w:id="243" w:author="Monica Borg" w:date="2018-01-18T12:37:00Z">
                    <w:rPr>
                      <w:b/>
                      <w:highlight w:val="yellow"/>
                    </w:rPr>
                  </w:rPrChange>
                </w:rPr>
                <w:delText>(NEW)</w:delText>
              </w:r>
            </w:del>
            <w:ins w:id="244" w:author="Monica Borg" w:date="2018-01-11T15:15:00Z">
              <w:r w:rsidR="00782C6A" w:rsidRPr="002E7A0B">
                <w:rPr>
                  <w:b/>
                  <w:rPrChange w:id="245" w:author="Monica Borg" w:date="2018-01-18T12:37:00Z">
                    <w:rPr>
                      <w:b/>
                      <w:highlight w:val="yellow"/>
                    </w:rPr>
                  </w:rPrChange>
                </w:rPr>
                <w:t>14</w:t>
              </w:r>
            </w:ins>
            <w:r w:rsidR="005429D6" w:rsidRPr="002E7A0B">
              <w:rPr>
                <w:b/>
                <w:rPrChange w:id="246" w:author="Monica Borg" w:date="2018-01-18T12:37:00Z">
                  <w:rPr>
                    <w:b/>
                    <w:highlight w:val="yellow"/>
                  </w:rPr>
                </w:rPrChange>
              </w:rPr>
              <w:t>.</w:t>
            </w:r>
            <w:r w:rsidR="00D80202">
              <w:rPr>
                <w:b/>
              </w:rPr>
              <w:t>0</w:t>
            </w:r>
            <w:r w:rsidR="005429D6" w:rsidRPr="005429D6">
              <w:rPr>
                <w:b/>
              </w:rPr>
              <w:t>3.0</w:t>
            </w:r>
            <w:r w:rsidRPr="005429D6">
              <w:rPr>
                <w:b/>
              </w:rPr>
              <w:t>1- Summary of approvals required for waterway barriers</w:t>
            </w:r>
          </w:p>
          <w:tbl>
            <w:tblPr>
              <w:tblStyle w:val="TableGrid"/>
              <w:tblW w:w="5000" w:type="pct"/>
              <w:tblLayout w:type="fixed"/>
              <w:tblLook w:val="04A0" w:firstRow="1" w:lastRow="0" w:firstColumn="1" w:lastColumn="0" w:noHBand="0" w:noVBand="1"/>
              <w:tblPrChange w:id="247" w:author="Monica Borg" w:date="2018-01-18T14:16:00Z">
                <w:tblPr>
                  <w:tblStyle w:val="TableGrid"/>
                  <w:tblW w:w="7938" w:type="dxa"/>
                  <w:tblInd w:w="137" w:type="dxa"/>
                  <w:tblLayout w:type="fixed"/>
                  <w:tblLook w:val="04A0" w:firstRow="1" w:lastRow="0" w:firstColumn="1" w:lastColumn="0" w:noHBand="0" w:noVBand="1"/>
                </w:tblPr>
              </w:tblPrChange>
            </w:tblPr>
            <w:tblGrid>
              <w:gridCol w:w="1271"/>
              <w:gridCol w:w="1130"/>
              <w:gridCol w:w="1413"/>
              <w:gridCol w:w="1413"/>
              <w:gridCol w:w="1413"/>
              <w:gridCol w:w="1270"/>
              <w:tblGridChange w:id="248">
                <w:tblGrid>
                  <w:gridCol w:w="1276"/>
                  <w:gridCol w:w="1134"/>
                  <w:gridCol w:w="1417"/>
                  <w:gridCol w:w="1418"/>
                  <w:gridCol w:w="1417"/>
                  <w:gridCol w:w="1276"/>
                </w:tblGrid>
              </w:tblGridChange>
            </w:tblGrid>
            <w:tr w:rsidR="00D642DE" w:rsidTr="003A061D">
              <w:tc>
                <w:tcPr>
                  <w:tcW w:w="804" w:type="pct"/>
                  <w:vMerge w:val="restart"/>
                  <w:vAlign w:val="center"/>
                  <w:tcPrChange w:id="249" w:author="Monica Borg" w:date="2018-01-18T14:16:00Z">
                    <w:tcPr>
                      <w:tcW w:w="1276" w:type="dxa"/>
                      <w:vMerge w:val="restart"/>
                    </w:tcPr>
                  </w:tcPrChange>
                </w:tcPr>
                <w:p w:rsidR="00D642DE" w:rsidRPr="005429D6" w:rsidRDefault="00D642DE">
                  <w:pPr>
                    <w:pStyle w:val="Pointed"/>
                    <w:numPr>
                      <w:ilvl w:val="0"/>
                      <w:numId w:val="0"/>
                    </w:numPr>
                    <w:spacing w:before="40"/>
                    <w:rPr>
                      <w:b/>
                    </w:rPr>
                  </w:pPr>
                  <w:r w:rsidRPr="005429D6">
                    <w:rPr>
                      <w:b/>
                    </w:rPr>
                    <w:t>Waterway Zoning Colour</w:t>
                  </w:r>
                </w:p>
              </w:tc>
              <w:tc>
                <w:tcPr>
                  <w:tcW w:w="714" w:type="pct"/>
                  <w:vMerge w:val="restart"/>
                  <w:vAlign w:val="center"/>
                  <w:tcPrChange w:id="250" w:author="Monica Borg" w:date="2018-01-18T14:16:00Z">
                    <w:tcPr>
                      <w:tcW w:w="1134" w:type="dxa"/>
                      <w:vMerge w:val="restart"/>
                    </w:tcPr>
                  </w:tcPrChange>
                </w:tcPr>
                <w:p w:rsidR="00D642DE" w:rsidRPr="005429D6" w:rsidRDefault="00D642DE">
                  <w:pPr>
                    <w:pStyle w:val="Pointed"/>
                    <w:numPr>
                      <w:ilvl w:val="0"/>
                      <w:numId w:val="0"/>
                    </w:numPr>
                    <w:spacing w:before="40"/>
                    <w:rPr>
                      <w:b/>
                    </w:rPr>
                  </w:pPr>
                  <w:r w:rsidRPr="005429D6">
                    <w:rPr>
                      <w:b/>
                    </w:rPr>
                    <w:t>Risk of Impact</w:t>
                  </w:r>
                </w:p>
              </w:tc>
              <w:tc>
                <w:tcPr>
                  <w:tcW w:w="3482" w:type="pct"/>
                  <w:gridSpan w:val="4"/>
                  <w:vAlign w:val="center"/>
                  <w:tcPrChange w:id="251" w:author="Monica Borg" w:date="2018-01-18T14:16:00Z">
                    <w:tcPr>
                      <w:tcW w:w="5528" w:type="dxa"/>
                      <w:gridSpan w:val="4"/>
                    </w:tcPr>
                  </w:tcPrChange>
                </w:tcPr>
                <w:p w:rsidR="00D642DE" w:rsidRPr="005429D6" w:rsidRDefault="00D642DE">
                  <w:pPr>
                    <w:pStyle w:val="Pointed"/>
                    <w:numPr>
                      <w:ilvl w:val="0"/>
                      <w:numId w:val="0"/>
                    </w:numPr>
                    <w:spacing w:before="40"/>
                    <w:rPr>
                      <w:b/>
                    </w:rPr>
                  </w:pPr>
                  <w:r w:rsidRPr="005429D6">
                    <w:rPr>
                      <w:b/>
                    </w:rPr>
                    <w:t>Development Type</w:t>
                  </w:r>
                </w:p>
              </w:tc>
            </w:tr>
            <w:tr w:rsidR="00D642DE" w:rsidTr="003A061D">
              <w:tc>
                <w:tcPr>
                  <w:tcW w:w="804" w:type="pct"/>
                  <w:vMerge/>
                  <w:vAlign w:val="center"/>
                  <w:tcPrChange w:id="252" w:author="Monica Borg" w:date="2018-01-18T14:16:00Z">
                    <w:tcPr>
                      <w:tcW w:w="1276" w:type="dxa"/>
                      <w:vMerge/>
                    </w:tcPr>
                  </w:tcPrChange>
                </w:tcPr>
                <w:p w:rsidR="00D642DE" w:rsidRPr="005429D6" w:rsidRDefault="00D642DE">
                  <w:pPr>
                    <w:pStyle w:val="Pointed"/>
                    <w:numPr>
                      <w:ilvl w:val="0"/>
                      <w:numId w:val="0"/>
                    </w:numPr>
                    <w:spacing w:before="40"/>
                    <w:rPr>
                      <w:b/>
                    </w:rPr>
                  </w:pPr>
                </w:p>
              </w:tc>
              <w:tc>
                <w:tcPr>
                  <w:tcW w:w="714" w:type="pct"/>
                  <w:vMerge/>
                  <w:vAlign w:val="center"/>
                  <w:tcPrChange w:id="253" w:author="Monica Borg" w:date="2018-01-18T14:16:00Z">
                    <w:tcPr>
                      <w:tcW w:w="1134" w:type="dxa"/>
                      <w:vMerge/>
                    </w:tcPr>
                  </w:tcPrChange>
                </w:tcPr>
                <w:p w:rsidR="00D642DE" w:rsidRPr="005429D6" w:rsidRDefault="00D642DE">
                  <w:pPr>
                    <w:pStyle w:val="Pointed"/>
                    <w:numPr>
                      <w:ilvl w:val="0"/>
                      <w:numId w:val="0"/>
                    </w:numPr>
                    <w:spacing w:before="40"/>
                    <w:rPr>
                      <w:b/>
                    </w:rPr>
                  </w:pPr>
                </w:p>
              </w:tc>
              <w:tc>
                <w:tcPr>
                  <w:tcW w:w="893" w:type="pct"/>
                  <w:vAlign w:val="center"/>
                  <w:tcPrChange w:id="254" w:author="Monica Borg" w:date="2018-01-18T14:16:00Z">
                    <w:tcPr>
                      <w:tcW w:w="1417" w:type="dxa"/>
                    </w:tcPr>
                  </w:tcPrChange>
                </w:tcPr>
                <w:p w:rsidR="00D642DE" w:rsidRPr="005429D6" w:rsidRDefault="00D642DE">
                  <w:pPr>
                    <w:pStyle w:val="Pointed"/>
                    <w:numPr>
                      <w:ilvl w:val="0"/>
                      <w:numId w:val="0"/>
                    </w:numPr>
                    <w:spacing w:before="40"/>
                    <w:rPr>
                      <w:b/>
                    </w:rPr>
                  </w:pPr>
                  <w:r w:rsidRPr="005429D6">
                    <w:rPr>
                      <w:b/>
                    </w:rPr>
                    <w:t>Bed-Level Crossing</w:t>
                  </w:r>
                </w:p>
              </w:tc>
              <w:tc>
                <w:tcPr>
                  <w:tcW w:w="893" w:type="pct"/>
                  <w:vAlign w:val="center"/>
                  <w:tcPrChange w:id="255" w:author="Monica Borg" w:date="2018-01-18T14:16:00Z">
                    <w:tcPr>
                      <w:tcW w:w="1418" w:type="dxa"/>
                    </w:tcPr>
                  </w:tcPrChange>
                </w:tcPr>
                <w:p w:rsidR="00D642DE" w:rsidRPr="005429D6" w:rsidRDefault="00D642DE">
                  <w:pPr>
                    <w:pStyle w:val="Pointed"/>
                    <w:numPr>
                      <w:ilvl w:val="0"/>
                      <w:numId w:val="0"/>
                    </w:numPr>
                    <w:spacing w:before="40"/>
                    <w:rPr>
                      <w:b/>
                    </w:rPr>
                  </w:pPr>
                  <w:r w:rsidRPr="005429D6">
                    <w:rPr>
                      <w:b/>
                    </w:rPr>
                    <w:t>Culvert Crossing</w:t>
                  </w:r>
                </w:p>
              </w:tc>
              <w:tc>
                <w:tcPr>
                  <w:tcW w:w="893" w:type="pct"/>
                  <w:vAlign w:val="center"/>
                  <w:tcPrChange w:id="256" w:author="Monica Borg" w:date="2018-01-18T14:16:00Z">
                    <w:tcPr>
                      <w:tcW w:w="1417" w:type="dxa"/>
                    </w:tcPr>
                  </w:tcPrChange>
                </w:tcPr>
                <w:p w:rsidR="00D642DE" w:rsidRPr="005429D6" w:rsidRDefault="00D642DE">
                  <w:pPr>
                    <w:pStyle w:val="Pointed"/>
                    <w:numPr>
                      <w:ilvl w:val="0"/>
                      <w:numId w:val="0"/>
                    </w:numPr>
                    <w:spacing w:before="40"/>
                    <w:rPr>
                      <w:b/>
                    </w:rPr>
                  </w:pPr>
                  <w:r w:rsidRPr="005429D6">
                    <w:rPr>
                      <w:b/>
                    </w:rPr>
                    <w:t>Low Impact Dam/Weir</w:t>
                  </w:r>
                </w:p>
              </w:tc>
              <w:tc>
                <w:tcPr>
                  <w:tcW w:w="804" w:type="pct"/>
                  <w:vAlign w:val="center"/>
                  <w:tcPrChange w:id="257" w:author="Monica Borg" w:date="2018-01-18T14:16:00Z">
                    <w:tcPr>
                      <w:tcW w:w="1276" w:type="dxa"/>
                    </w:tcPr>
                  </w:tcPrChange>
                </w:tcPr>
                <w:p w:rsidR="00D642DE" w:rsidRPr="005429D6" w:rsidRDefault="00D642DE">
                  <w:pPr>
                    <w:pStyle w:val="Pointed"/>
                    <w:numPr>
                      <w:ilvl w:val="0"/>
                      <w:numId w:val="0"/>
                    </w:numPr>
                    <w:spacing w:before="40"/>
                    <w:rPr>
                      <w:b/>
                    </w:rPr>
                  </w:pPr>
                  <w:r w:rsidRPr="005429D6">
                    <w:rPr>
                      <w:b/>
                    </w:rPr>
                    <w:t>Temporary Works</w:t>
                  </w:r>
                </w:p>
              </w:tc>
            </w:tr>
            <w:tr w:rsidR="00D642DE" w:rsidTr="003A061D">
              <w:tc>
                <w:tcPr>
                  <w:tcW w:w="804" w:type="pct"/>
                  <w:vAlign w:val="center"/>
                  <w:tcPrChange w:id="258" w:author="Monica Borg" w:date="2018-01-18T14:16:00Z">
                    <w:tcPr>
                      <w:tcW w:w="1276" w:type="dxa"/>
                    </w:tcPr>
                  </w:tcPrChange>
                </w:tcPr>
                <w:p w:rsidR="00D642DE" w:rsidRDefault="00D642DE">
                  <w:pPr>
                    <w:pStyle w:val="Pointed"/>
                    <w:numPr>
                      <w:ilvl w:val="0"/>
                      <w:numId w:val="0"/>
                    </w:numPr>
                    <w:spacing w:before="40"/>
                  </w:pPr>
                  <w:r>
                    <w:t>Green</w:t>
                  </w:r>
                </w:p>
              </w:tc>
              <w:tc>
                <w:tcPr>
                  <w:tcW w:w="714" w:type="pct"/>
                  <w:vAlign w:val="center"/>
                  <w:tcPrChange w:id="259" w:author="Monica Borg" w:date="2018-01-18T14:16:00Z">
                    <w:tcPr>
                      <w:tcW w:w="1134" w:type="dxa"/>
                    </w:tcPr>
                  </w:tcPrChange>
                </w:tcPr>
                <w:p w:rsidR="00D642DE" w:rsidRDefault="00D642DE">
                  <w:pPr>
                    <w:pStyle w:val="Pointed"/>
                    <w:numPr>
                      <w:ilvl w:val="0"/>
                      <w:numId w:val="0"/>
                    </w:numPr>
                    <w:spacing w:before="40"/>
                  </w:pPr>
                  <w:r>
                    <w:t>Low</w:t>
                  </w:r>
                </w:p>
              </w:tc>
              <w:tc>
                <w:tcPr>
                  <w:tcW w:w="893" w:type="pct"/>
                  <w:vAlign w:val="center"/>
                  <w:tcPrChange w:id="260" w:author="Monica Borg" w:date="2018-01-18T14:16:00Z">
                    <w:tcPr>
                      <w:tcW w:w="1417" w:type="dxa"/>
                    </w:tcPr>
                  </w:tcPrChange>
                </w:tcPr>
                <w:p w:rsidR="00D642DE" w:rsidRDefault="00D642DE">
                  <w:pPr>
                    <w:pStyle w:val="Pointed"/>
                    <w:numPr>
                      <w:ilvl w:val="0"/>
                      <w:numId w:val="0"/>
                    </w:numPr>
                    <w:spacing w:before="40"/>
                  </w:pPr>
                  <w:r>
                    <w:t>Self-assessable</w:t>
                  </w:r>
                </w:p>
              </w:tc>
              <w:tc>
                <w:tcPr>
                  <w:tcW w:w="893" w:type="pct"/>
                  <w:vAlign w:val="center"/>
                  <w:tcPrChange w:id="261" w:author="Monica Borg" w:date="2018-01-18T14:16:00Z">
                    <w:tcPr>
                      <w:tcW w:w="1418" w:type="dxa"/>
                    </w:tcPr>
                  </w:tcPrChange>
                </w:tcPr>
                <w:p w:rsidR="00D642DE" w:rsidRDefault="00D642DE">
                  <w:pPr>
                    <w:pStyle w:val="Pointed"/>
                    <w:numPr>
                      <w:ilvl w:val="0"/>
                      <w:numId w:val="0"/>
                    </w:numPr>
                    <w:spacing w:before="40"/>
                  </w:pPr>
                  <w:r>
                    <w:t>Self-assessable</w:t>
                  </w:r>
                </w:p>
              </w:tc>
              <w:tc>
                <w:tcPr>
                  <w:tcW w:w="893" w:type="pct"/>
                  <w:vAlign w:val="center"/>
                  <w:tcPrChange w:id="262" w:author="Monica Borg" w:date="2018-01-18T14:16:00Z">
                    <w:tcPr>
                      <w:tcW w:w="1417" w:type="dxa"/>
                    </w:tcPr>
                  </w:tcPrChange>
                </w:tcPr>
                <w:p w:rsidR="00D642DE" w:rsidRDefault="00D642DE">
                  <w:pPr>
                    <w:pStyle w:val="Pointed"/>
                    <w:numPr>
                      <w:ilvl w:val="0"/>
                      <w:numId w:val="0"/>
                    </w:numPr>
                    <w:spacing w:before="40"/>
                  </w:pPr>
                  <w:r>
                    <w:t>Self-assessable</w:t>
                  </w:r>
                </w:p>
              </w:tc>
              <w:tc>
                <w:tcPr>
                  <w:tcW w:w="804" w:type="pct"/>
                  <w:vAlign w:val="center"/>
                  <w:tcPrChange w:id="263" w:author="Monica Borg" w:date="2018-01-18T14:16:00Z">
                    <w:tcPr>
                      <w:tcW w:w="1276" w:type="dxa"/>
                    </w:tcPr>
                  </w:tcPrChange>
                </w:tcPr>
                <w:p w:rsidR="00D642DE" w:rsidRDefault="00D642DE">
                  <w:pPr>
                    <w:pStyle w:val="Pointed"/>
                    <w:numPr>
                      <w:ilvl w:val="0"/>
                      <w:numId w:val="0"/>
                    </w:numPr>
                    <w:spacing w:before="40"/>
                  </w:pPr>
                  <w:r>
                    <w:t>Self-assessable</w:t>
                  </w:r>
                </w:p>
              </w:tc>
            </w:tr>
            <w:tr w:rsidR="00D642DE" w:rsidTr="003A061D">
              <w:tc>
                <w:tcPr>
                  <w:tcW w:w="804" w:type="pct"/>
                  <w:vAlign w:val="center"/>
                  <w:tcPrChange w:id="264" w:author="Monica Borg" w:date="2018-01-18T14:16:00Z">
                    <w:tcPr>
                      <w:tcW w:w="1276" w:type="dxa"/>
                    </w:tcPr>
                  </w:tcPrChange>
                </w:tcPr>
                <w:p w:rsidR="00D642DE" w:rsidRDefault="00D642DE">
                  <w:pPr>
                    <w:pStyle w:val="Pointed"/>
                    <w:numPr>
                      <w:ilvl w:val="0"/>
                      <w:numId w:val="0"/>
                    </w:numPr>
                    <w:spacing w:before="40"/>
                  </w:pPr>
                  <w:r>
                    <w:t>Amber</w:t>
                  </w:r>
                </w:p>
              </w:tc>
              <w:tc>
                <w:tcPr>
                  <w:tcW w:w="714" w:type="pct"/>
                  <w:vAlign w:val="center"/>
                  <w:tcPrChange w:id="265" w:author="Monica Borg" w:date="2018-01-18T14:16:00Z">
                    <w:tcPr>
                      <w:tcW w:w="1134" w:type="dxa"/>
                    </w:tcPr>
                  </w:tcPrChange>
                </w:tcPr>
                <w:p w:rsidR="00D642DE" w:rsidRDefault="00D642DE">
                  <w:pPr>
                    <w:pStyle w:val="Pointed"/>
                    <w:numPr>
                      <w:ilvl w:val="0"/>
                      <w:numId w:val="0"/>
                    </w:numPr>
                    <w:spacing w:before="40"/>
                  </w:pPr>
                  <w:r>
                    <w:t>Moderate</w:t>
                  </w:r>
                </w:p>
              </w:tc>
              <w:tc>
                <w:tcPr>
                  <w:tcW w:w="893" w:type="pct"/>
                  <w:vAlign w:val="center"/>
                  <w:tcPrChange w:id="266" w:author="Monica Borg" w:date="2018-01-18T14:16:00Z">
                    <w:tcPr>
                      <w:tcW w:w="1417" w:type="dxa"/>
                    </w:tcPr>
                  </w:tcPrChange>
                </w:tcPr>
                <w:p w:rsidR="00D642DE" w:rsidRDefault="00D642DE">
                  <w:pPr>
                    <w:pStyle w:val="Pointed"/>
                    <w:numPr>
                      <w:ilvl w:val="0"/>
                      <w:numId w:val="0"/>
                    </w:numPr>
                    <w:spacing w:before="40"/>
                  </w:pPr>
                  <w:r>
                    <w:t>Self-assessable</w:t>
                  </w:r>
                </w:p>
              </w:tc>
              <w:tc>
                <w:tcPr>
                  <w:tcW w:w="893" w:type="pct"/>
                  <w:vAlign w:val="center"/>
                  <w:tcPrChange w:id="267" w:author="Monica Borg" w:date="2018-01-18T14:16:00Z">
                    <w:tcPr>
                      <w:tcW w:w="1418" w:type="dxa"/>
                    </w:tcPr>
                  </w:tcPrChange>
                </w:tcPr>
                <w:p w:rsidR="00D642DE" w:rsidRDefault="00D642DE">
                  <w:pPr>
                    <w:pStyle w:val="Pointed"/>
                    <w:numPr>
                      <w:ilvl w:val="0"/>
                      <w:numId w:val="0"/>
                    </w:numPr>
                    <w:spacing w:before="40"/>
                  </w:pPr>
                  <w:r>
                    <w:t>Self-assessable</w:t>
                  </w:r>
                </w:p>
              </w:tc>
              <w:tc>
                <w:tcPr>
                  <w:tcW w:w="893" w:type="pct"/>
                  <w:vAlign w:val="center"/>
                  <w:tcPrChange w:id="268" w:author="Monica Borg" w:date="2018-01-18T14:16:00Z">
                    <w:tcPr>
                      <w:tcW w:w="1417" w:type="dxa"/>
                    </w:tcPr>
                  </w:tcPrChange>
                </w:tcPr>
                <w:p w:rsidR="00D642DE" w:rsidRDefault="00D642DE">
                  <w:pPr>
                    <w:pStyle w:val="Pointed"/>
                    <w:numPr>
                      <w:ilvl w:val="0"/>
                      <w:numId w:val="0"/>
                    </w:numPr>
                    <w:spacing w:before="40"/>
                  </w:pPr>
                  <w:r>
                    <w:t>Development Approval</w:t>
                  </w:r>
                </w:p>
              </w:tc>
              <w:tc>
                <w:tcPr>
                  <w:tcW w:w="804" w:type="pct"/>
                  <w:vAlign w:val="center"/>
                  <w:tcPrChange w:id="269" w:author="Monica Borg" w:date="2018-01-18T14:16:00Z">
                    <w:tcPr>
                      <w:tcW w:w="1276" w:type="dxa"/>
                    </w:tcPr>
                  </w:tcPrChange>
                </w:tcPr>
                <w:p w:rsidR="00D642DE" w:rsidRDefault="00D642DE">
                  <w:pPr>
                    <w:pStyle w:val="Pointed"/>
                    <w:numPr>
                      <w:ilvl w:val="0"/>
                      <w:numId w:val="0"/>
                    </w:numPr>
                    <w:spacing w:before="40"/>
                  </w:pPr>
                  <w:r>
                    <w:t>Self-assessable</w:t>
                  </w:r>
                </w:p>
              </w:tc>
            </w:tr>
            <w:tr w:rsidR="00D642DE" w:rsidTr="003A061D">
              <w:tc>
                <w:tcPr>
                  <w:tcW w:w="804" w:type="pct"/>
                  <w:vAlign w:val="center"/>
                  <w:tcPrChange w:id="270" w:author="Monica Borg" w:date="2018-01-18T14:16:00Z">
                    <w:tcPr>
                      <w:tcW w:w="1276" w:type="dxa"/>
                    </w:tcPr>
                  </w:tcPrChange>
                </w:tcPr>
                <w:p w:rsidR="00D642DE" w:rsidRDefault="00D642DE">
                  <w:pPr>
                    <w:pStyle w:val="Pointed"/>
                    <w:numPr>
                      <w:ilvl w:val="0"/>
                      <w:numId w:val="0"/>
                    </w:numPr>
                    <w:spacing w:before="40"/>
                  </w:pPr>
                  <w:r>
                    <w:t>Red</w:t>
                  </w:r>
                </w:p>
              </w:tc>
              <w:tc>
                <w:tcPr>
                  <w:tcW w:w="714" w:type="pct"/>
                  <w:vAlign w:val="center"/>
                  <w:tcPrChange w:id="271" w:author="Monica Borg" w:date="2018-01-18T14:16:00Z">
                    <w:tcPr>
                      <w:tcW w:w="1134" w:type="dxa"/>
                    </w:tcPr>
                  </w:tcPrChange>
                </w:tcPr>
                <w:p w:rsidR="00D642DE" w:rsidRDefault="00D642DE">
                  <w:pPr>
                    <w:pStyle w:val="Pointed"/>
                    <w:numPr>
                      <w:ilvl w:val="0"/>
                      <w:numId w:val="0"/>
                    </w:numPr>
                    <w:spacing w:before="40"/>
                  </w:pPr>
                  <w:r>
                    <w:t>High</w:t>
                  </w:r>
                </w:p>
              </w:tc>
              <w:tc>
                <w:tcPr>
                  <w:tcW w:w="893" w:type="pct"/>
                  <w:vAlign w:val="center"/>
                  <w:tcPrChange w:id="272" w:author="Monica Borg" w:date="2018-01-18T14:16:00Z">
                    <w:tcPr>
                      <w:tcW w:w="1417" w:type="dxa"/>
                    </w:tcPr>
                  </w:tcPrChange>
                </w:tcPr>
                <w:p w:rsidR="00D642DE" w:rsidRDefault="00D642DE">
                  <w:pPr>
                    <w:pStyle w:val="Pointed"/>
                    <w:numPr>
                      <w:ilvl w:val="0"/>
                      <w:numId w:val="0"/>
                    </w:numPr>
                    <w:spacing w:before="40"/>
                  </w:pPr>
                  <w:r>
                    <w:t>Self-assessable</w:t>
                  </w:r>
                </w:p>
              </w:tc>
              <w:tc>
                <w:tcPr>
                  <w:tcW w:w="893" w:type="pct"/>
                  <w:vAlign w:val="center"/>
                  <w:tcPrChange w:id="273" w:author="Monica Borg" w:date="2018-01-18T14:16:00Z">
                    <w:tcPr>
                      <w:tcW w:w="1418" w:type="dxa"/>
                    </w:tcPr>
                  </w:tcPrChange>
                </w:tcPr>
                <w:p w:rsidR="00D642DE" w:rsidRDefault="00D642DE">
                  <w:pPr>
                    <w:pStyle w:val="Pointed"/>
                    <w:numPr>
                      <w:ilvl w:val="0"/>
                      <w:numId w:val="0"/>
                    </w:numPr>
                    <w:spacing w:before="40"/>
                  </w:pPr>
                  <w:r>
                    <w:t>Self-assessable</w:t>
                  </w:r>
                </w:p>
              </w:tc>
              <w:tc>
                <w:tcPr>
                  <w:tcW w:w="893" w:type="pct"/>
                  <w:vAlign w:val="center"/>
                  <w:tcPrChange w:id="274" w:author="Monica Borg" w:date="2018-01-18T14:16:00Z">
                    <w:tcPr>
                      <w:tcW w:w="1417" w:type="dxa"/>
                    </w:tcPr>
                  </w:tcPrChange>
                </w:tcPr>
                <w:p w:rsidR="00D642DE" w:rsidRDefault="00D642DE">
                  <w:pPr>
                    <w:pStyle w:val="Pointed"/>
                    <w:numPr>
                      <w:ilvl w:val="0"/>
                      <w:numId w:val="0"/>
                    </w:numPr>
                    <w:spacing w:before="40"/>
                  </w:pPr>
                  <w:r>
                    <w:t>Development Approval</w:t>
                  </w:r>
                </w:p>
              </w:tc>
              <w:tc>
                <w:tcPr>
                  <w:tcW w:w="804" w:type="pct"/>
                  <w:vAlign w:val="center"/>
                  <w:tcPrChange w:id="275" w:author="Monica Borg" w:date="2018-01-18T14:16:00Z">
                    <w:tcPr>
                      <w:tcW w:w="1276" w:type="dxa"/>
                    </w:tcPr>
                  </w:tcPrChange>
                </w:tcPr>
                <w:p w:rsidR="00D642DE" w:rsidRDefault="00D642DE">
                  <w:pPr>
                    <w:pStyle w:val="Pointed"/>
                    <w:numPr>
                      <w:ilvl w:val="0"/>
                      <w:numId w:val="0"/>
                    </w:numPr>
                    <w:spacing w:before="40"/>
                  </w:pPr>
                  <w:r>
                    <w:t>Self-assessable</w:t>
                  </w:r>
                </w:p>
              </w:tc>
            </w:tr>
            <w:tr w:rsidR="00D642DE" w:rsidTr="003A061D">
              <w:tc>
                <w:tcPr>
                  <w:tcW w:w="804" w:type="pct"/>
                  <w:vAlign w:val="center"/>
                  <w:tcPrChange w:id="276" w:author="Monica Borg" w:date="2018-01-18T14:16:00Z">
                    <w:tcPr>
                      <w:tcW w:w="1276" w:type="dxa"/>
                    </w:tcPr>
                  </w:tcPrChange>
                </w:tcPr>
                <w:p w:rsidR="00D642DE" w:rsidRDefault="00D642DE">
                  <w:pPr>
                    <w:pStyle w:val="Pointed"/>
                    <w:numPr>
                      <w:ilvl w:val="0"/>
                      <w:numId w:val="0"/>
                    </w:numPr>
                    <w:spacing w:before="40"/>
                  </w:pPr>
                  <w:r>
                    <w:t>Purple</w:t>
                  </w:r>
                </w:p>
              </w:tc>
              <w:tc>
                <w:tcPr>
                  <w:tcW w:w="714" w:type="pct"/>
                  <w:vAlign w:val="center"/>
                  <w:tcPrChange w:id="277" w:author="Monica Borg" w:date="2018-01-18T14:16:00Z">
                    <w:tcPr>
                      <w:tcW w:w="1134" w:type="dxa"/>
                    </w:tcPr>
                  </w:tcPrChange>
                </w:tcPr>
                <w:p w:rsidR="00D642DE" w:rsidRDefault="00D642DE">
                  <w:pPr>
                    <w:pStyle w:val="Pointed"/>
                    <w:numPr>
                      <w:ilvl w:val="0"/>
                      <w:numId w:val="0"/>
                    </w:numPr>
                    <w:spacing w:before="40"/>
                  </w:pPr>
                  <w:r>
                    <w:t>Major</w:t>
                  </w:r>
                </w:p>
              </w:tc>
              <w:tc>
                <w:tcPr>
                  <w:tcW w:w="893" w:type="pct"/>
                  <w:vAlign w:val="center"/>
                  <w:tcPrChange w:id="278" w:author="Monica Borg" w:date="2018-01-18T14:16:00Z">
                    <w:tcPr>
                      <w:tcW w:w="1417" w:type="dxa"/>
                    </w:tcPr>
                  </w:tcPrChange>
                </w:tcPr>
                <w:p w:rsidR="00D642DE" w:rsidRDefault="00D642DE">
                  <w:pPr>
                    <w:pStyle w:val="Pointed"/>
                    <w:numPr>
                      <w:ilvl w:val="0"/>
                      <w:numId w:val="0"/>
                    </w:numPr>
                    <w:spacing w:before="40"/>
                  </w:pPr>
                  <w:r>
                    <w:t>Self-assessable</w:t>
                  </w:r>
                </w:p>
              </w:tc>
              <w:tc>
                <w:tcPr>
                  <w:tcW w:w="893" w:type="pct"/>
                  <w:vAlign w:val="center"/>
                  <w:tcPrChange w:id="279" w:author="Monica Borg" w:date="2018-01-18T14:16:00Z">
                    <w:tcPr>
                      <w:tcW w:w="1418" w:type="dxa"/>
                    </w:tcPr>
                  </w:tcPrChange>
                </w:tcPr>
                <w:p w:rsidR="00D642DE" w:rsidRDefault="00D642DE">
                  <w:pPr>
                    <w:pStyle w:val="Pointed"/>
                    <w:numPr>
                      <w:ilvl w:val="0"/>
                      <w:numId w:val="0"/>
                    </w:numPr>
                    <w:spacing w:before="40"/>
                  </w:pPr>
                  <w:r>
                    <w:t>Development Approval</w:t>
                  </w:r>
                </w:p>
              </w:tc>
              <w:tc>
                <w:tcPr>
                  <w:tcW w:w="893" w:type="pct"/>
                  <w:vAlign w:val="center"/>
                  <w:tcPrChange w:id="280" w:author="Monica Borg" w:date="2018-01-18T14:16:00Z">
                    <w:tcPr>
                      <w:tcW w:w="1417" w:type="dxa"/>
                    </w:tcPr>
                  </w:tcPrChange>
                </w:tcPr>
                <w:p w:rsidR="00D642DE" w:rsidRDefault="00D642DE">
                  <w:pPr>
                    <w:pStyle w:val="Pointed"/>
                    <w:numPr>
                      <w:ilvl w:val="0"/>
                      <w:numId w:val="0"/>
                    </w:numPr>
                    <w:spacing w:before="40"/>
                  </w:pPr>
                  <w:r>
                    <w:t>Development Approval</w:t>
                  </w:r>
                </w:p>
              </w:tc>
              <w:tc>
                <w:tcPr>
                  <w:tcW w:w="804" w:type="pct"/>
                  <w:vAlign w:val="center"/>
                  <w:tcPrChange w:id="281" w:author="Monica Borg" w:date="2018-01-18T14:16:00Z">
                    <w:tcPr>
                      <w:tcW w:w="1276" w:type="dxa"/>
                    </w:tcPr>
                  </w:tcPrChange>
                </w:tcPr>
                <w:p w:rsidR="00D642DE" w:rsidRDefault="00D642DE">
                  <w:pPr>
                    <w:pStyle w:val="Pointed"/>
                    <w:numPr>
                      <w:ilvl w:val="0"/>
                      <w:numId w:val="0"/>
                    </w:numPr>
                    <w:spacing w:before="40"/>
                  </w:pPr>
                  <w:r>
                    <w:t>Self-assessable</w:t>
                  </w:r>
                </w:p>
              </w:tc>
            </w:tr>
            <w:tr w:rsidR="00D642DE" w:rsidTr="003A061D">
              <w:tc>
                <w:tcPr>
                  <w:tcW w:w="804" w:type="pct"/>
                  <w:vAlign w:val="center"/>
                  <w:tcPrChange w:id="282" w:author="Monica Borg" w:date="2018-01-18T14:16:00Z">
                    <w:tcPr>
                      <w:tcW w:w="1276" w:type="dxa"/>
                    </w:tcPr>
                  </w:tcPrChange>
                </w:tcPr>
                <w:p w:rsidR="00D642DE" w:rsidRDefault="00D642DE">
                  <w:pPr>
                    <w:pStyle w:val="Pointed"/>
                    <w:numPr>
                      <w:ilvl w:val="0"/>
                      <w:numId w:val="0"/>
                    </w:numPr>
                    <w:spacing w:before="40"/>
                  </w:pPr>
                  <w:r>
                    <w:t>Grey</w:t>
                  </w:r>
                </w:p>
              </w:tc>
              <w:tc>
                <w:tcPr>
                  <w:tcW w:w="714" w:type="pct"/>
                  <w:vAlign w:val="center"/>
                  <w:tcPrChange w:id="283" w:author="Monica Borg" w:date="2018-01-18T14:16:00Z">
                    <w:tcPr>
                      <w:tcW w:w="1134" w:type="dxa"/>
                    </w:tcPr>
                  </w:tcPrChange>
                </w:tcPr>
                <w:p w:rsidR="00D642DE" w:rsidRDefault="00D642DE">
                  <w:pPr>
                    <w:pStyle w:val="Pointed"/>
                    <w:numPr>
                      <w:ilvl w:val="0"/>
                      <w:numId w:val="0"/>
                    </w:numPr>
                    <w:spacing w:before="40"/>
                  </w:pPr>
                  <w:r>
                    <w:t>Major</w:t>
                  </w:r>
                </w:p>
              </w:tc>
              <w:tc>
                <w:tcPr>
                  <w:tcW w:w="893" w:type="pct"/>
                  <w:vAlign w:val="center"/>
                  <w:tcPrChange w:id="284" w:author="Monica Borg" w:date="2018-01-18T14:16:00Z">
                    <w:tcPr>
                      <w:tcW w:w="1417" w:type="dxa"/>
                    </w:tcPr>
                  </w:tcPrChange>
                </w:tcPr>
                <w:p w:rsidR="00D642DE" w:rsidRDefault="00D642DE">
                  <w:pPr>
                    <w:pStyle w:val="Pointed"/>
                    <w:numPr>
                      <w:ilvl w:val="0"/>
                      <w:numId w:val="0"/>
                    </w:numPr>
                    <w:spacing w:before="40"/>
                  </w:pPr>
                  <w:r>
                    <w:t>Development Approval</w:t>
                  </w:r>
                </w:p>
              </w:tc>
              <w:tc>
                <w:tcPr>
                  <w:tcW w:w="893" w:type="pct"/>
                  <w:vAlign w:val="center"/>
                  <w:tcPrChange w:id="285" w:author="Monica Borg" w:date="2018-01-18T14:16:00Z">
                    <w:tcPr>
                      <w:tcW w:w="1418" w:type="dxa"/>
                    </w:tcPr>
                  </w:tcPrChange>
                </w:tcPr>
                <w:p w:rsidR="00D642DE" w:rsidRDefault="00D642DE">
                  <w:pPr>
                    <w:pStyle w:val="Pointed"/>
                    <w:numPr>
                      <w:ilvl w:val="0"/>
                      <w:numId w:val="0"/>
                    </w:numPr>
                    <w:spacing w:before="40"/>
                  </w:pPr>
                  <w:r>
                    <w:t>Development Approval</w:t>
                  </w:r>
                </w:p>
              </w:tc>
              <w:tc>
                <w:tcPr>
                  <w:tcW w:w="893" w:type="pct"/>
                  <w:vAlign w:val="center"/>
                  <w:tcPrChange w:id="286" w:author="Monica Borg" w:date="2018-01-18T14:16:00Z">
                    <w:tcPr>
                      <w:tcW w:w="1417" w:type="dxa"/>
                    </w:tcPr>
                  </w:tcPrChange>
                </w:tcPr>
                <w:p w:rsidR="00D642DE" w:rsidRDefault="00D642DE">
                  <w:pPr>
                    <w:pStyle w:val="Pointed"/>
                    <w:numPr>
                      <w:ilvl w:val="0"/>
                      <w:numId w:val="0"/>
                    </w:numPr>
                    <w:spacing w:before="40"/>
                  </w:pPr>
                  <w:r>
                    <w:t>Development Approval</w:t>
                  </w:r>
                </w:p>
              </w:tc>
              <w:tc>
                <w:tcPr>
                  <w:tcW w:w="804" w:type="pct"/>
                  <w:vAlign w:val="center"/>
                  <w:tcPrChange w:id="287" w:author="Monica Borg" w:date="2018-01-18T14:16:00Z">
                    <w:tcPr>
                      <w:tcW w:w="1276" w:type="dxa"/>
                    </w:tcPr>
                  </w:tcPrChange>
                </w:tcPr>
                <w:p w:rsidR="00D642DE" w:rsidRDefault="00D642DE">
                  <w:pPr>
                    <w:pStyle w:val="Pointed"/>
                    <w:numPr>
                      <w:ilvl w:val="0"/>
                      <w:numId w:val="0"/>
                    </w:numPr>
                    <w:spacing w:before="40"/>
                  </w:pPr>
                  <w:r>
                    <w:t>Self-assessable</w:t>
                  </w:r>
                </w:p>
              </w:tc>
            </w:tr>
          </w:tbl>
          <w:p w:rsidR="00BD269B" w:rsidRDefault="00BD269B" w:rsidP="00D642DE">
            <w:pPr>
              <w:pStyle w:val="Pointed"/>
              <w:numPr>
                <w:ilvl w:val="0"/>
                <w:numId w:val="0"/>
              </w:numPr>
              <w:ind w:left="993"/>
              <w:rPr>
                <w:ins w:id="288" w:author="Monica Borg" w:date="2018-01-18T14:16:00Z"/>
              </w:rPr>
            </w:pPr>
          </w:p>
          <w:p w:rsidR="00D642DE" w:rsidRPr="00D642DE" w:rsidRDefault="00D642DE" w:rsidP="00D642DE">
            <w:pPr>
              <w:pStyle w:val="Pointed"/>
              <w:numPr>
                <w:ilvl w:val="0"/>
                <w:numId w:val="0"/>
              </w:numPr>
              <w:ind w:left="993"/>
            </w:pPr>
            <w:del w:id="289" w:author="Monica Borg" w:date="2018-01-18T12:37:00Z">
              <w:r w:rsidDel="00E22AC5">
                <w:tab/>
              </w:r>
              <w:r w:rsidDel="00E22AC5">
                <w:tab/>
              </w:r>
              <w:r w:rsidDel="00E22AC5">
                <w:tab/>
              </w:r>
              <w:r w:rsidDel="00E22AC5">
                <w:tab/>
              </w:r>
            </w:del>
          </w:p>
        </w:tc>
        <w:tc>
          <w:tcPr>
            <w:tcW w:w="1800" w:type="dxa"/>
            <w:tcPrChange w:id="290" w:author="Monica Borg" w:date="2018-01-18T14:28:00Z">
              <w:tcPr>
                <w:tcW w:w="1800" w:type="dxa"/>
                <w:vAlign w:val="center"/>
              </w:tcPr>
            </w:tcPrChange>
          </w:tcPr>
          <w:p w:rsidR="00D642DE" w:rsidRDefault="00D642DE">
            <w:pPr>
              <w:pStyle w:val="Keywords"/>
              <w:spacing w:before="0"/>
              <w:pPrChange w:id="291" w:author="Monica Borg" w:date="2018-01-18T14:38:00Z">
                <w:pPr>
                  <w:pStyle w:val="Keywords"/>
                  <w:jc w:val="center"/>
                </w:pPr>
              </w:pPrChange>
            </w:pPr>
            <w:r>
              <w:t>Waterway Zone</w:t>
            </w:r>
          </w:p>
        </w:tc>
      </w:tr>
      <w:tr w:rsidR="00AE353D" w:rsidTr="005B3889">
        <w:tc>
          <w:tcPr>
            <w:tcW w:w="8280" w:type="dxa"/>
            <w:tcPrChange w:id="292" w:author="Monica Borg" w:date="2018-01-18T14:28:00Z">
              <w:tcPr>
                <w:tcW w:w="8280" w:type="dxa"/>
              </w:tcPr>
            </w:tcPrChange>
          </w:tcPr>
          <w:p w:rsidR="00AE353D" w:rsidRDefault="006F3715" w:rsidP="001902D3">
            <w:pPr>
              <w:pStyle w:val="Heading2"/>
              <w:tabs>
                <w:tab w:val="clear" w:pos="1080"/>
                <w:tab w:val="left" w:pos="1238"/>
              </w:tabs>
            </w:pPr>
            <w:bookmarkStart w:id="293" w:name="_Toc489951147"/>
            <w:r>
              <w:t>DESIGN CALCULATIONS</w:t>
            </w:r>
            <w:bookmarkEnd w:id="293"/>
          </w:p>
        </w:tc>
        <w:tc>
          <w:tcPr>
            <w:tcW w:w="1800" w:type="dxa"/>
            <w:tcPrChange w:id="294" w:author="Monica Borg" w:date="2018-01-18T14:28:00Z">
              <w:tcPr>
                <w:tcW w:w="1800" w:type="dxa"/>
                <w:vAlign w:val="center"/>
              </w:tcPr>
            </w:tcPrChange>
          </w:tcPr>
          <w:p w:rsidR="00AE353D" w:rsidRDefault="00AE353D">
            <w:pPr>
              <w:pStyle w:val="Keywords"/>
              <w:spacing w:before="360"/>
              <w:pPrChange w:id="295" w:author="Monica Borg" w:date="2018-01-18T14:28:00Z">
                <w:pPr>
                  <w:pStyle w:val="Keywords"/>
                  <w:jc w:val="center"/>
                </w:pPr>
              </w:pPrChange>
            </w:pPr>
          </w:p>
        </w:tc>
      </w:tr>
      <w:tr w:rsidR="00AE353D" w:rsidTr="005B3889">
        <w:tc>
          <w:tcPr>
            <w:tcW w:w="8280" w:type="dxa"/>
            <w:tcPrChange w:id="296" w:author="Monica Borg" w:date="2018-01-18T14:28:00Z">
              <w:tcPr>
                <w:tcW w:w="8280" w:type="dxa"/>
              </w:tcPr>
            </w:tcPrChange>
          </w:tcPr>
          <w:p w:rsidR="00AE353D" w:rsidRDefault="006F3715">
            <w:pPr>
              <w:pStyle w:val="Pointed"/>
              <w:ind w:left="1238" w:hanging="1238"/>
              <w:jc w:val="both"/>
              <w:pPrChange w:id="297" w:author="Monica Borg" w:date="2018-01-18T14:04:00Z">
                <w:pPr>
                  <w:pStyle w:val="Pointed"/>
                </w:pPr>
              </w:pPrChange>
            </w:pPr>
            <w:r>
              <w:lastRenderedPageBreak/>
              <w:t xml:space="preserve">Floodway's shall be designed to convey a storm event consistent to that of the adjoining road. </w:t>
            </w:r>
          </w:p>
        </w:tc>
        <w:tc>
          <w:tcPr>
            <w:tcW w:w="1800" w:type="dxa"/>
            <w:tcPrChange w:id="298" w:author="Monica Borg" w:date="2018-01-18T14:28:00Z">
              <w:tcPr>
                <w:tcW w:w="1800" w:type="dxa"/>
                <w:vAlign w:val="center"/>
              </w:tcPr>
            </w:tcPrChange>
          </w:tcPr>
          <w:p w:rsidR="00AE353D" w:rsidRDefault="006F3715">
            <w:pPr>
              <w:pStyle w:val="Keywords"/>
              <w:spacing w:before="360"/>
              <w:pPrChange w:id="299" w:author="Monica Borg" w:date="2018-01-18T14:28:00Z">
                <w:pPr>
                  <w:pStyle w:val="Keywords"/>
                  <w:jc w:val="center"/>
                </w:pPr>
              </w:pPrChange>
            </w:pPr>
            <w:r>
              <w:t>Design Storm Event</w:t>
            </w:r>
          </w:p>
        </w:tc>
      </w:tr>
      <w:tr w:rsidR="00172E81" w:rsidTr="005B3889">
        <w:tc>
          <w:tcPr>
            <w:tcW w:w="8280" w:type="dxa"/>
            <w:tcPrChange w:id="300" w:author="Monica Borg" w:date="2018-01-18T14:28:00Z">
              <w:tcPr>
                <w:tcW w:w="8280" w:type="dxa"/>
              </w:tcPr>
            </w:tcPrChange>
          </w:tcPr>
          <w:p w:rsidR="00172E81" w:rsidRDefault="00172E81">
            <w:pPr>
              <w:pStyle w:val="Pointed"/>
              <w:ind w:left="1238" w:hanging="1238"/>
              <w:jc w:val="both"/>
              <w:pPrChange w:id="301" w:author="Monica Borg" w:date="2018-01-18T14:04:00Z">
                <w:pPr>
                  <w:pStyle w:val="Pointed"/>
                </w:pPr>
              </w:pPrChange>
            </w:pPr>
            <w:r>
              <w:t xml:space="preserve">The catchment area shall be determined in accordance with the requirement of the </w:t>
            </w:r>
            <w:r w:rsidR="00E445F7">
              <w:t>S</w:t>
            </w:r>
            <w:r>
              <w:t>pecification</w:t>
            </w:r>
            <w:r w:rsidR="00E445F7">
              <w:t xml:space="preserve"> for</w:t>
            </w:r>
            <w:r>
              <w:t xml:space="preserve"> STORMWATER DRAINAGE D5.</w:t>
            </w:r>
          </w:p>
        </w:tc>
        <w:tc>
          <w:tcPr>
            <w:tcW w:w="1800" w:type="dxa"/>
            <w:tcPrChange w:id="302" w:author="Monica Borg" w:date="2018-01-18T14:28:00Z">
              <w:tcPr>
                <w:tcW w:w="1800" w:type="dxa"/>
                <w:vAlign w:val="center"/>
              </w:tcPr>
            </w:tcPrChange>
          </w:tcPr>
          <w:p w:rsidR="00172E81" w:rsidRDefault="00172E81">
            <w:pPr>
              <w:pStyle w:val="Keywords"/>
              <w:spacing w:before="360"/>
              <w:pPrChange w:id="303" w:author="Monica Borg" w:date="2018-01-18T14:28:00Z">
                <w:pPr>
                  <w:pStyle w:val="Keywords"/>
                  <w:jc w:val="center"/>
                </w:pPr>
              </w:pPrChange>
            </w:pPr>
            <w:r>
              <w:t>Catchment Area</w:t>
            </w:r>
          </w:p>
        </w:tc>
      </w:tr>
      <w:tr w:rsidR="00172E81" w:rsidTr="005B3889">
        <w:tc>
          <w:tcPr>
            <w:tcW w:w="8280" w:type="dxa"/>
            <w:tcPrChange w:id="304" w:author="Monica Borg" w:date="2018-01-18T14:28:00Z">
              <w:tcPr>
                <w:tcW w:w="8280" w:type="dxa"/>
              </w:tcPr>
            </w:tcPrChange>
          </w:tcPr>
          <w:p w:rsidR="00172E81" w:rsidRDefault="00172E81">
            <w:pPr>
              <w:pStyle w:val="Pointed"/>
              <w:ind w:left="1238" w:hanging="1238"/>
              <w:jc w:val="both"/>
              <w:pPrChange w:id="305" w:author="Monica Borg" w:date="2018-01-18T14:04:00Z">
                <w:pPr>
                  <w:pStyle w:val="Pointed"/>
                </w:pPr>
              </w:pPrChange>
            </w:pPr>
            <w:r>
              <w:t xml:space="preserve">Pipe sizing shall be calculated in accordance with the requirement of the </w:t>
            </w:r>
            <w:r w:rsidR="00E445F7">
              <w:t>S</w:t>
            </w:r>
            <w:r>
              <w:t>pecification</w:t>
            </w:r>
            <w:r w:rsidR="00E445F7">
              <w:t xml:space="preserve"> for</w:t>
            </w:r>
            <w:r>
              <w:t xml:space="preserve"> STORMWATER DRAINAGE D5.</w:t>
            </w:r>
          </w:p>
        </w:tc>
        <w:tc>
          <w:tcPr>
            <w:tcW w:w="1800" w:type="dxa"/>
            <w:tcPrChange w:id="306" w:author="Monica Borg" w:date="2018-01-18T14:28:00Z">
              <w:tcPr>
                <w:tcW w:w="1800" w:type="dxa"/>
                <w:vAlign w:val="center"/>
              </w:tcPr>
            </w:tcPrChange>
          </w:tcPr>
          <w:p w:rsidR="00172E81" w:rsidRDefault="00172E81">
            <w:pPr>
              <w:pStyle w:val="Keywords"/>
              <w:spacing w:before="360"/>
              <w:pPrChange w:id="307" w:author="Monica Borg" w:date="2018-01-18T14:28:00Z">
                <w:pPr>
                  <w:pStyle w:val="Keywords"/>
                  <w:jc w:val="center"/>
                </w:pPr>
              </w:pPrChange>
            </w:pPr>
            <w:r>
              <w:t>Pipe Sizing</w:t>
            </w:r>
          </w:p>
        </w:tc>
      </w:tr>
      <w:tr w:rsidR="00937EE6" w:rsidTr="005B3889">
        <w:tc>
          <w:tcPr>
            <w:tcW w:w="8280" w:type="dxa"/>
            <w:tcPrChange w:id="308" w:author="Monica Borg" w:date="2018-01-18T14:28:00Z">
              <w:tcPr>
                <w:tcW w:w="8280" w:type="dxa"/>
              </w:tcPr>
            </w:tcPrChange>
          </w:tcPr>
          <w:p w:rsidR="00937EE6" w:rsidRDefault="00593688">
            <w:pPr>
              <w:pStyle w:val="Pointed"/>
              <w:ind w:left="1238" w:hanging="1238"/>
              <w:jc w:val="both"/>
              <w:pPrChange w:id="309" w:author="Monica Borg" w:date="2018-01-18T14:04:00Z">
                <w:pPr>
                  <w:pStyle w:val="Pointed"/>
                </w:pPr>
              </w:pPrChange>
            </w:pPr>
            <w:r>
              <w:t xml:space="preserve">Vertical curves and changes in grade shall be designed in accordance with the requirements of the </w:t>
            </w:r>
            <w:r w:rsidR="00E445F7">
              <w:t>S</w:t>
            </w:r>
            <w:r>
              <w:t xml:space="preserve">pecification </w:t>
            </w:r>
            <w:r w:rsidR="00E445F7">
              <w:t xml:space="preserve">for </w:t>
            </w:r>
            <w:r>
              <w:t>GEOMETRIC ROAD DESIGN D1 and AGRD</w:t>
            </w:r>
            <w:r w:rsidR="00E445F7">
              <w:t xml:space="preserve"> Part 3</w:t>
            </w:r>
            <w:r>
              <w:t>.</w:t>
            </w:r>
          </w:p>
        </w:tc>
        <w:tc>
          <w:tcPr>
            <w:tcW w:w="1800" w:type="dxa"/>
            <w:tcPrChange w:id="310" w:author="Monica Borg" w:date="2018-01-18T14:28:00Z">
              <w:tcPr>
                <w:tcW w:w="1800" w:type="dxa"/>
                <w:vAlign w:val="center"/>
              </w:tcPr>
            </w:tcPrChange>
          </w:tcPr>
          <w:p w:rsidR="00937EE6" w:rsidRDefault="00937EE6">
            <w:pPr>
              <w:pStyle w:val="Keywords"/>
              <w:spacing w:before="360"/>
              <w:pPrChange w:id="311" w:author="Monica Borg" w:date="2018-01-18T14:28:00Z">
                <w:pPr>
                  <w:pStyle w:val="Keywords"/>
                  <w:jc w:val="center"/>
                </w:pPr>
              </w:pPrChange>
            </w:pPr>
            <w:r>
              <w:t>Vertical Curves</w:t>
            </w:r>
          </w:p>
        </w:tc>
      </w:tr>
    </w:tbl>
    <w:p w:rsidR="007048F9" w:rsidRDefault="007048F9"/>
    <w:tbl>
      <w:tblPr>
        <w:tblW w:w="10080" w:type="dxa"/>
        <w:tblLayout w:type="fixed"/>
        <w:tblCellMar>
          <w:left w:w="180" w:type="dxa"/>
          <w:right w:w="180" w:type="dxa"/>
        </w:tblCellMar>
        <w:tblLook w:val="0000" w:firstRow="0" w:lastRow="0" w:firstColumn="0" w:lastColumn="0" w:noHBand="0" w:noVBand="0"/>
      </w:tblPr>
      <w:tblGrid>
        <w:gridCol w:w="8280"/>
        <w:gridCol w:w="1800"/>
        <w:tblGridChange w:id="312">
          <w:tblGrid>
            <w:gridCol w:w="8280"/>
            <w:gridCol w:w="1800"/>
          </w:tblGrid>
        </w:tblGridChange>
      </w:tblGrid>
      <w:tr w:rsidR="00117730" w:rsidTr="007048F9">
        <w:tc>
          <w:tcPr>
            <w:tcW w:w="8280" w:type="dxa"/>
          </w:tcPr>
          <w:p w:rsidR="00117730" w:rsidRDefault="005429D6" w:rsidP="00853113">
            <w:pPr>
              <w:pStyle w:val="Heading1"/>
              <w:ind w:left="1238"/>
            </w:pPr>
            <w:bookmarkStart w:id="313" w:name="_Toc489951148"/>
            <w:r>
              <w:lastRenderedPageBreak/>
              <w:t>BED LEVEL CROSSINGS</w:t>
            </w:r>
            <w:bookmarkEnd w:id="313"/>
          </w:p>
        </w:tc>
        <w:tc>
          <w:tcPr>
            <w:tcW w:w="1800" w:type="dxa"/>
            <w:vAlign w:val="center"/>
          </w:tcPr>
          <w:p w:rsidR="00117730" w:rsidRDefault="00117730" w:rsidP="007048F9">
            <w:pPr>
              <w:jc w:val="center"/>
              <w:rPr>
                <w:b/>
                <w:i/>
              </w:rPr>
            </w:pPr>
          </w:p>
        </w:tc>
      </w:tr>
      <w:tr w:rsidR="00F67702" w:rsidTr="007048F9">
        <w:tc>
          <w:tcPr>
            <w:tcW w:w="8280" w:type="dxa"/>
          </w:tcPr>
          <w:p w:rsidR="00F67702" w:rsidRDefault="000C3DAA" w:rsidP="002E7A0B">
            <w:pPr>
              <w:pStyle w:val="Heading2"/>
              <w:tabs>
                <w:tab w:val="clear" w:pos="1080"/>
                <w:tab w:val="left" w:pos="1238"/>
              </w:tabs>
            </w:pPr>
            <w:bookmarkStart w:id="314" w:name="_Toc489951149"/>
            <w:r>
              <w:t>EXCAVATION</w:t>
            </w:r>
            <w:bookmarkEnd w:id="314"/>
          </w:p>
        </w:tc>
        <w:tc>
          <w:tcPr>
            <w:tcW w:w="1800" w:type="dxa"/>
            <w:vAlign w:val="center"/>
          </w:tcPr>
          <w:p w:rsidR="00F67702" w:rsidRDefault="00F67702" w:rsidP="007048F9">
            <w:pPr>
              <w:jc w:val="center"/>
              <w:rPr>
                <w:b/>
                <w:i/>
              </w:rPr>
            </w:pPr>
          </w:p>
        </w:tc>
      </w:tr>
      <w:tr w:rsidR="00117730" w:rsidTr="005B3889">
        <w:tblPrEx>
          <w:tblW w:w="10080" w:type="dxa"/>
          <w:tblLayout w:type="fixed"/>
          <w:tblCellMar>
            <w:left w:w="180" w:type="dxa"/>
            <w:right w:w="180" w:type="dxa"/>
          </w:tblCellMar>
          <w:tblLook w:val="0000" w:firstRow="0" w:lastRow="0" w:firstColumn="0" w:lastColumn="0" w:noHBand="0" w:noVBand="0"/>
          <w:tblPrExChange w:id="315"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316" w:author="Monica Borg" w:date="2018-01-18T14:27:00Z">
              <w:tcPr>
                <w:tcW w:w="8280" w:type="dxa"/>
              </w:tcPr>
            </w:tcPrChange>
          </w:tcPr>
          <w:p w:rsidR="00117730" w:rsidRDefault="00D87C4E" w:rsidP="002E7A0B">
            <w:pPr>
              <w:pStyle w:val="Pointed"/>
              <w:ind w:left="1238" w:hanging="1238"/>
            </w:pPr>
            <w:r>
              <w:t>Excavation shall be undertaken in accordance with the requirements of th</w:t>
            </w:r>
            <w:r w:rsidR="00CD1BC2">
              <w:t xml:space="preserve">e </w:t>
            </w:r>
            <w:r w:rsidR="00E445F7">
              <w:t>S</w:t>
            </w:r>
            <w:r w:rsidR="00CD1BC2">
              <w:t>pecification</w:t>
            </w:r>
            <w:r w:rsidR="00E445F7">
              <w:t xml:space="preserve"> for</w:t>
            </w:r>
            <w:r w:rsidR="00CD1BC2">
              <w:t xml:space="preserve"> EARTHWORKS</w:t>
            </w:r>
            <w:r>
              <w:t xml:space="preserve"> C213 </w:t>
            </w:r>
          </w:p>
        </w:tc>
        <w:tc>
          <w:tcPr>
            <w:tcW w:w="1800" w:type="dxa"/>
            <w:tcPrChange w:id="317" w:author="Monica Borg" w:date="2018-01-18T14:27:00Z">
              <w:tcPr>
                <w:tcW w:w="1800" w:type="dxa"/>
                <w:vAlign w:val="center"/>
              </w:tcPr>
            </w:tcPrChange>
          </w:tcPr>
          <w:p w:rsidR="00117730" w:rsidRDefault="000C3DAA">
            <w:pPr>
              <w:pStyle w:val="Keywords"/>
              <w:spacing w:before="360"/>
              <w:pPrChange w:id="318" w:author="Monica Borg" w:date="2018-01-18T14:28:00Z">
                <w:pPr>
                  <w:pStyle w:val="Keywords"/>
                  <w:jc w:val="center"/>
                </w:pPr>
              </w:pPrChange>
            </w:pPr>
            <w:r>
              <w:t>General</w:t>
            </w:r>
          </w:p>
        </w:tc>
      </w:tr>
      <w:tr w:rsidR="000C3DAA" w:rsidTr="005B3889">
        <w:tblPrEx>
          <w:tblW w:w="10080" w:type="dxa"/>
          <w:tblLayout w:type="fixed"/>
          <w:tblCellMar>
            <w:left w:w="180" w:type="dxa"/>
            <w:right w:w="180" w:type="dxa"/>
          </w:tblCellMar>
          <w:tblLook w:val="0000" w:firstRow="0" w:lastRow="0" w:firstColumn="0" w:lastColumn="0" w:noHBand="0" w:noVBand="0"/>
          <w:tblPrExChange w:id="319"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320" w:author="Monica Borg" w:date="2018-01-18T14:27:00Z">
              <w:tcPr>
                <w:tcW w:w="8280" w:type="dxa"/>
              </w:tcPr>
            </w:tcPrChange>
          </w:tcPr>
          <w:p w:rsidR="000C3DAA" w:rsidRDefault="000C3DAA" w:rsidP="002E7A0B">
            <w:pPr>
              <w:pStyle w:val="Heading2"/>
              <w:tabs>
                <w:tab w:val="clear" w:pos="1080"/>
                <w:tab w:val="left" w:pos="1238"/>
              </w:tabs>
            </w:pPr>
            <w:bookmarkStart w:id="321" w:name="_Toc489951150"/>
            <w:r>
              <w:t>STANDARD</w:t>
            </w:r>
            <w:bookmarkEnd w:id="321"/>
          </w:p>
        </w:tc>
        <w:tc>
          <w:tcPr>
            <w:tcW w:w="1800" w:type="dxa"/>
            <w:tcPrChange w:id="322" w:author="Monica Borg" w:date="2018-01-18T14:27:00Z">
              <w:tcPr>
                <w:tcW w:w="1800" w:type="dxa"/>
                <w:vAlign w:val="center"/>
              </w:tcPr>
            </w:tcPrChange>
          </w:tcPr>
          <w:p w:rsidR="000C3DAA" w:rsidRDefault="000C3DAA">
            <w:pPr>
              <w:pStyle w:val="Keywords"/>
              <w:spacing w:before="360"/>
              <w:pPrChange w:id="323" w:author="Monica Borg" w:date="2018-01-18T14:28:00Z">
                <w:pPr>
                  <w:pStyle w:val="Keywords"/>
                  <w:jc w:val="center"/>
                </w:pPr>
              </w:pPrChange>
            </w:pPr>
          </w:p>
        </w:tc>
      </w:tr>
      <w:tr w:rsidR="005429D6" w:rsidTr="005B3889">
        <w:tblPrEx>
          <w:tblW w:w="10080" w:type="dxa"/>
          <w:tblLayout w:type="fixed"/>
          <w:tblCellMar>
            <w:left w:w="180" w:type="dxa"/>
            <w:right w:w="180" w:type="dxa"/>
          </w:tblCellMar>
          <w:tblLook w:val="0000" w:firstRow="0" w:lastRow="0" w:firstColumn="0" w:lastColumn="0" w:noHBand="0" w:noVBand="0"/>
          <w:tblPrExChange w:id="324"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325" w:author="Monica Borg" w:date="2018-01-18T14:27:00Z">
              <w:tcPr>
                <w:tcW w:w="8280" w:type="dxa"/>
              </w:tcPr>
            </w:tcPrChange>
          </w:tcPr>
          <w:p w:rsidR="005429D6" w:rsidRDefault="005429D6">
            <w:pPr>
              <w:pStyle w:val="Pointed"/>
              <w:ind w:left="1238" w:hanging="1238"/>
              <w:jc w:val="both"/>
              <w:pPrChange w:id="326" w:author="Monica Borg" w:date="2018-01-18T14:04:00Z">
                <w:pPr>
                  <w:pStyle w:val="Pointed"/>
                  <w:ind w:left="1238" w:hanging="1238"/>
                </w:pPr>
              </w:pPrChange>
            </w:pPr>
            <w:r>
              <w:t xml:space="preserve">Bed level crossings must be perpendicular (within 10° of the water flow) and no greater than 15m </w:t>
            </w:r>
            <w:r w:rsidR="000551E5">
              <w:t xml:space="preserve">in </w:t>
            </w:r>
            <w:r>
              <w:t>wid</w:t>
            </w:r>
            <w:r w:rsidR="000551E5">
              <w:t>th</w:t>
            </w:r>
            <w:r>
              <w:t>. Bed level crossing must be installed as per CMDG standard drawing.</w:t>
            </w:r>
          </w:p>
        </w:tc>
        <w:tc>
          <w:tcPr>
            <w:tcW w:w="1800" w:type="dxa"/>
            <w:tcPrChange w:id="327" w:author="Monica Borg" w:date="2018-01-18T14:27:00Z">
              <w:tcPr>
                <w:tcW w:w="1800" w:type="dxa"/>
                <w:vAlign w:val="center"/>
              </w:tcPr>
            </w:tcPrChange>
          </w:tcPr>
          <w:p w:rsidR="005429D6" w:rsidRDefault="005429D6">
            <w:pPr>
              <w:pStyle w:val="Keywords"/>
              <w:spacing w:before="360"/>
              <w:pPrChange w:id="328" w:author="Monica Borg" w:date="2018-01-18T14:28:00Z">
                <w:pPr>
                  <w:pStyle w:val="Keywords"/>
                  <w:jc w:val="center"/>
                </w:pPr>
              </w:pPrChange>
            </w:pPr>
            <w:r>
              <w:t>General</w:t>
            </w:r>
          </w:p>
        </w:tc>
      </w:tr>
      <w:tr w:rsidR="000C3DAA" w:rsidTr="005B3889">
        <w:tblPrEx>
          <w:tblW w:w="10080" w:type="dxa"/>
          <w:tblLayout w:type="fixed"/>
          <w:tblCellMar>
            <w:left w:w="180" w:type="dxa"/>
            <w:right w:w="180" w:type="dxa"/>
          </w:tblCellMar>
          <w:tblLook w:val="0000" w:firstRow="0" w:lastRow="0" w:firstColumn="0" w:lastColumn="0" w:noHBand="0" w:noVBand="0"/>
          <w:tblPrExChange w:id="329"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330" w:author="Monica Borg" w:date="2018-01-18T14:27:00Z">
              <w:tcPr>
                <w:tcW w:w="8280" w:type="dxa"/>
              </w:tcPr>
            </w:tcPrChange>
          </w:tcPr>
          <w:p w:rsidR="000C3DAA" w:rsidRDefault="000C3DAA" w:rsidP="002E7A0B">
            <w:pPr>
              <w:pStyle w:val="Heading2"/>
              <w:tabs>
                <w:tab w:val="clear" w:pos="1080"/>
                <w:tab w:val="left" w:pos="1238"/>
              </w:tabs>
            </w:pPr>
            <w:bookmarkStart w:id="331" w:name="_Toc489951151"/>
            <w:r>
              <w:t>MATERIAL</w:t>
            </w:r>
            <w:bookmarkEnd w:id="331"/>
          </w:p>
        </w:tc>
        <w:tc>
          <w:tcPr>
            <w:tcW w:w="1800" w:type="dxa"/>
            <w:tcPrChange w:id="332" w:author="Monica Borg" w:date="2018-01-18T14:27:00Z">
              <w:tcPr>
                <w:tcW w:w="1800" w:type="dxa"/>
                <w:vAlign w:val="center"/>
              </w:tcPr>
            </w:tcPrChange>
          </w:tcPr>
          <w:p w:rsidR="000C3DAA" w:rsidRDefault="000C3DAA">
            <w:pPr>
              <w:pStyle w:val="Keywords"/>
              <w:spacing w:before="360"/>
              <w:pPrChange w:id="333" w:author="Monica Borg" w:date="2018-01-18T14:28:00Z">
                <w:pPr>
                  <w:pStyle w:val="Keywords"/>
                  <w:jc w:val="center"/>
                </w:pPr>
              </w:pPrChange>
            </w:pPr>
          </w:p>
        </w:tc>
      </w:tr>
      <w:tr w:rsidR="002C3C59" w:rsidTr="005B3889">
        <w:tblPrEx>
          <w:tblW w:w="10080" w:type="dxa"/>
          <w:tblLayout w:type="fixed"/>
          <w:tblCellMar>
            <w:left w:w="180" w:type="dxa"/>
            <w:right w:w="180" w:type="dxa"/>
          </w:tblCellMar>
          <w:tblLook w:val="0000" w:firstRow="0" w:lastRow="0" w:firstColumn="0" w:lastColumn="0" w:noHBand="0" w:noVBand="0"/>
          <w:tblPrExChange w:id="334"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335" w:author="Monica Borg" w:date="2018-01-18T14:27:00Z">
              <w:tcPr>
                <w:tcW w:w="8280" w:type="dxa"/>
              </w:tcPr>
            </w:tcPrChange>
          </w:tcPr>
          <w:p w:rsidR="002C3C59" w:rsidRDefault="008252F1" w:rsidP="002E7A0B">
            <w:pPr>
              <w:pStyle w:val="Pointed"/>
              <w:ind w:left="1238" w:hanging="1238"/>
            </w:pPr>
            <w:r>
              <w:t>Where bed level crossing is to be constructed from stabilised gravel:</w:t>
            </w:r>
          </w:p>
          <w:p w:rsidR="008252F1" w:rsidRDefault="008252F1" w:rsidP="002E7A0B">
            <w:pPr>
              <w:pStyle w:val="Pointed"/>
              <w:numPr>
                <w:ilvl w:val="0"/>
                <w:numId w:val="9"/>
              </w:numPr>
              <w:tabs>
                <w:tab w:val="clear" w:pos="1276"/>
              </w:tabs>
              <w:spacing w:before="0"/>
              <w:ind w:left="1712" w:hanging="357"/>
            </w:pPr>
            <w:r>
              <w:t>Gravel must be Type 2.3 or similar approved product</w:t>
            </w:r>
          </w:p>
          <w:p w:rsidR="008252F1" w:rsidRDefault="00257988" w:rsidP="002E7A0B">
            <w:pPr>
              <w:pStyle w:val="Pointed"/>
              <w:numPr>
                <w:ilvl w:val="0"/>
                <w:numId w:val="9"/>
              </w:numPr>
              <w:tabs>
                <w:tab w:val="clear" w:pos="1276"/>
              </w:tabs>
              <w:spacing w:before="0"/>
              <w:ind w:left="1712" w:hanging="357"/>
            </w:pPr>
            <w:r>
              <w:t xml:space="preserve">To achieve a modified pavement UCS must be between 0.8 and 2. To achieve a rigid pavement UCS must be greater than 2 </w:t>
            </w:r>
          </w:p>
          <w:p w:rsidR="00AE4911" w:rsidRDefault="00AE4911" w:rsidP="002E7A0B">
            <w:pPr>
              <w:pStyle w:val="Pointed"/>
              <w:numPr>
                <w:ilvl w:val="0"/>
                <w:numId w:val="9"/>
              </w:numPr>
              <w:tabs>
                <w:tab w:val="clear" w:pos="1276"/>
              </w:tabs>
              <w:spacing w:before="0"/>
              <w:ind w:left="1712" w:hanging="357"/>
            </w:pPr>
            <w:r>
              <w:t>Depth of gravel to be minimum 200m</w:t>
            </w:r>
            <w:r w:rsidR="00885169">
              <w:t>m</w:t>
            </w:r>
            <w:r>
              <w:t xml:space="preserve"> compacted thickness</w:t>
            </w:r>
            <w:r w:rsidR="00D87064">
              <w:t xml:space="preserve"> where subgrade material is adequate. If subgrade material is inadequate, this material must be removed and </w:t>
            </w:r>
            <w:r w:rsidR="00FA06FB">
              <w:t>replaced with suitable material</w:t>
            </w:r>
          </w:p>
          <w:p w:rsidR="00FA06FB" w:rsidRDefault="00FA06FB" w:rsidP="002E7A0B">
            <w:pPr>
              <w:pStyle w:val="Pointed"/>
              <w:numPr>
                <w:ilvl w:val="0"/>
                <w:numId w:val="9"/>
              </w:numPr>
              <w:tabs>
                <w:tab w:val="clear" w:pos="1276"/>
              </w:tabs>
              <w:spacing w:before="0"/>
              <w:ind w:left="1712" w:hanging="357"/>
            </w:pPr>
            <w:r>
              <w:t>Design and construction must be in accordance with MRTS07B</w:t>
            </w:r>
          </w:p>
        </w:tc>
        <w:tc>
          <w:tcPr>
            <w:tcW w:w="1800" w:type="dxa"/>
            <w:tcPrChange w:id="336" w:author="Monica Borg" w:date="2018-01-18T14:27:00Z">
              <w:tcPr>
                <w:tcW w:w="1800" w:type="dxa"/>
                <w:vAlign w:val="center"/>
              </w:tcPr>
            </w:tcPrChange>
          </w:tcPr>
          <w:p w:rsidR="002C3C59" w:rsidRDefault="002C3C59">
            <w:pPr>
              <w:pStyle w:val="Keywords"/>
              <w:spacing w:before="360"/>
              <w:pPrChange w:id="337" w:author="Monica Borg" w:date="2018-01-18T14:28:00Z">
                <w:pPr>
                  <w:pStyle w:val="Keywords"/>
                  <w:jc w:val="center"/>
                </w:pPr>
              </w:pPrChange>
            </w:pPr>
            <w:r>
              <w:t>Stabilised Gravel</w:t>
            </w:r>
          </w:p>
        </w:tc>
      </w:tr>
      <w:tr w:rsidR="005429D6" w:rsidTr="005B3889">
        <w:tblPrEx>
          <w:tblW w:w="10080" w:type="dxa"/>
          <w:tblLayout w:type="fixed"/>
          <w:tblCellMar>
            <w:left w:w="180" w:type="dxa"/>
            <w:right w:w="180" w:type="dxa"/>
          </w:tblCellMar>
          <w:tblLook w:val="0000" w:firstRow="0" w:lastRow="0" w:firstColumn="0" w:lastColumn="0" w:noHBand="0" w:noVBand="0"/>
          <w:tblPrExChange w:id="338"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339" w:author="Monica Borg" w:date="2018-01-18T14:27:00Z">
              <w:tcPr>
                <w:tcW w:w="8280" w:type="dxa"/>
              </w:tcPr>
            </w:tcPrChange>
          </w:tcPr>
          <w:p w:rsidR="005429D6" w:rsidRDefault="005429D6" w:rsidP="002E7A0B">
            <w:pPr>
              <w:pStyle w:val="Pointed"/>
              <w:ind w:left="1238" w:hanging="1238"/>
            </w:pPr>
            <w:r>
              <w:t>Where the bed level crossing is to be constructed from rocks:</w:t>
            </w:r>
          </w:p>
          <w:p w:rsidR="005429D6" w:rsidRDefault="005429D6" w:rsidP="005429D6">
            <w:pPr>
              <w:pStyle w:val="Pointed"/>
              <w:numPr>
                <w:ilvl w:val="0"/>
                <w:numId w:val="9"/>
              </w:numPr>
              <w:spacing w:before="0"/>
              <w:ind w:left="1712" w:hanging="357"/>
            </w:pPr>
            <w:r>
              <w:t>Rocks must be clean with minimal fine material</w:t>
            </w:r>
          </w:p>
          <w:p w:rsidR="005429D6" w:rsidRDefault="005429D6" w:rsidP="005429D6">
            <w:pPr>
              <w:pStyle w:val="Pointed"/>
              <w:numPr>
                <w:ilvl w:val="0"/>
                <w:numId w:val="9"/>
              </w:numPr>
              <w:spacing w:before="0"/>
              <w:ind w:left="1712" w:hanging="357"/>
            </w:pPr>
            <w:r>
              <w:t>Rocks must be equivalent of larger size than the natural bed material at the site and at least 50mm diameter</w:t>
            </w:r>
          </w:p>
          <w:p w:rsidR="005429D6" w:rsidRDefault="005429D6" w:rsidP="005429D6">
            <w:pPr>
              <w:pStyle w:val="Pointed"/>
              <w:numPr>
                <w:ilvl w:val="0"/>
                <w:numId w:val="9"/>
              </w:numPr>
              <w:spacing w:before="0"/>
              <w:ind w:left="1712" w:hanging="357"/>
            </w:pPr>
            <w:r>
              <w:t>The surface shall be left rough and not over compacted (e.g. track-rolled finish or rougher)</w:t>
            </w:r>
          </w:p>
        </w:tc>
        <w:tc>
          <w:tcPr>
            <w:tcW w:w="1800" w:type="dxa"/>
            <w:tcPrChange w:id="340" w:author="Monica Borg" w:date="2018-01-18T14:27:00Z">
              <w:tcPr>
                <w:tcW w:w="1800" w:type="dxa"/>
                <w:vAlign w:val="center"/>
              </w:tcPr>
            </w:tcPrChange>
          </w:tcPr>
          <w:p w:rsidR="005429D6" w:rsidRDefault="005429D6">
            <w:pPr>
              <w:pStyle w:val="Keywords"/>
              <w:spacing w:before="360"/>
              <w:pPrChange w:id="341" w:author="Monica Borg" w:date="2018-01-18T14:28:00Z">
                <w:pPr>
                  <w:pStyle w:val="Keywords"/>
                  <w:jc w:val="center"/>
                </w:pPr>
              </w:pPrChange>
            </w:pPr>
            <w:r>
              <w:t xml:space="preserve">Rock </w:t>
            </w:r>
            <w:r w:rsidR="000C3DAA">
              <w:t>Crossing</w:t>
            </w:r>
          </w:p>
        </w:tc>
      </w:tr>
      <w:tr w:rsidR="000C3DAA" w:rsidTr="005B3889">
        <w:tblPrEx>
          <w:tblW w:w="10080" w:type="dxa"/>
          <w:tblLayout w:type="fixed"/>
          <w:tblCellMar>
            <w:left w:w="180" w:type="dxa"/>
            <w:right w:w="180" w:type="dxa"/>
          </w:tblCellMar>
          <w:tblLook w:val="0000" w:firstRow="0" w:lastRow="0" w:firstColumn="0" w:lastColumn="0" w:noHBand="0" w:noVBand="0"/>
          <w:tblPrExChange w:id="342"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343" w:author="Monica Borg" w:date="2018-01-18T14:27:00Z">
              <w:tcPr>
                <w:tcW w:w="8280" w:type="dxa"/>
              </w:tcPr>
            </w:tcPrChange>
          </w:tcPr>
          <w:p w:rsidR="000C3DAA" w:rsidRDefault="000C3DAA">
            <w:pPr>
              <w:pStyle w:val="Pointed"/>
              <w:ind w:left="1238" w:hanging="1238"/>
              <w:jc w:val="both"/>
              <w:rPr>
                <w:ins w:id="344" w:author="Monica Borg" w:date="2018-01-18T12:40:00Z"/>
              </w:rPr>
              <w:pPrChange w:id="345" w:author="Monica Borg" w:date="2018-01-18T14:04:00Z">
                <w:pPr>
                  <w:pStyle w:val="Pointed"/>
                  <w:ind w:left="1238" w:hanging="1238"/>
                </w:pPr>
              </w:pPrChange>
            </w:pPr>
            <w:r>
              <w:t xml:space="preserve">Rocks used for scour protection are to be clean with minimal fine material and minimum 100mm diameter. </w:t>
            </w:r>
            <w:r w:rsidR="000B2529">
              <w:t xml:space="preserve">Mean rock size is to be </w:t>
            </w:r>
          </w:p>
          <w:p w:rsidR="00E2761F" w:rsidRPr="00B47C6B" w:rsidRDefault="00E2761F" w:rsidP="00E2761F">
            <w:pPr>
              <w:pStyle w:val="Pointed"/>
              <w:numPr>
                <w:ilvl w:val="0"/>
                <w:numId w:val="0"/>
              </w:numPr>
              <w:spacing w:before="0"/>
              <w:rPr>
                <w:ins w:id="346" w:author="Monica Borg" w:date="2018-01-18T12:40:00Z"/>
              </w:rPr>
            </w:pPr>
          </w:p>
          <w:p w:rsidR="002E7A0B" w:rsidDel="002E7A0B" w:rsidRDefault="002E7A0B">
            <w:pPr>
              <w:pStyle w:val="Pointed"/>
              <w:numPr>
                <w:ilvl w:val="0"/>
                <w:numId w:val="0"/>
              </w:numPr>
              <w:rPr>
                <w:del w:id="347" w:author="Monica Borg" w:date="2018-01-18T12:39:00Z"/>
              </w:rPr>
              <w:pPrChange w:id="348" w:author="Monica Borg" w:date="2018-01-18T12:39:00Z">
                <w:pPr>
                  <w:pStyle w:val="Pointed"/>
                </w:pPr>
              </w:pPrChange>
            </w:pPr>
          </w:p>
          <w:p w:rsidR="000B2529" w:rsidRPr="003A061D" w:rsidRDefault="00542D4E">
            <w:pPr>
              <w:pStyle w:val="Pointed"/>
              <w:numPr>
                <w:ilvl w:val="0"/>
                <w:numId w:val="0"/>
              </w:numPr>
              <w:tabs>
                <w:tab w:val="clear" w:pos="1276"/>
              </w:tabs>
              <w:spacing w:before="0"/>
              <w:ind w:left="1238"/>
              <w:rPr>
                <w:sz w:val="22"/>
                <w:rPrChange w:id="349" w:author="Monica Borg" w:date="2018-01-18T14:17:00Z">
                  <w:rPr/>
                </w:rPrChange>
              </w:rPr>
              <w:pPrChange w:id="350" w:author="Monica Borg" w:date="2018-01-18T12:39:00Z">
                <w:pPr>
                  <w:pStyle w:val="Pointed"/>
                  <w:numPr>
                    <w:ilvl w:val="0"/>
                    <w:numId w:val="0"/>
                  </w:numPr>
                  <w:ind w:left="2269" w:firstLine="0"/>
                </w:pPr>
              </w:pPrChange>
            </w:pPr>
            <m:oMathPara>
              <m:oMathParaPr>
                <m:jc m:val="center"/>
              </m:oMathParaPr>
              <m:oMath>
                <m:sSub>
                  <m:sSubPr>
                    <m:ctrlPr>
                      <w:ins w:id="351" w:author="Monica Borg" w:date="2018-01-18T14:14:00Z">
                        <w:rPr>
                          <w:rFonts w:ascii="Cambria Math" w:hAnsi="Cambria Math"/>
                          <w:i/>
                          <w:sz w:val="22"/>
                        </w:rPr>
                      </w:ins>
                    </m:ctrlPr>
                  </m:sSubPr>
                  <m:e>
                    <m:r>
                      <w:rPr>
                        <w:rFonts w:ascii="Cambria Math" w:hAnsi="Cambria Math"/>
                        <w:sz w:val="22"/>
                        <w:rPrChange w:id="352" w:author="Monica Borg" w:date="2018-01-18T14:17:00Z">
                          <w:rPr>
                            <w:rFonts w:ascii="Cambria Math" w:hAnsi="Cambria Math"/>
                          </w:rPr>
                        </w:rPrChange>
                      </w:rPr>
                      <m:t>d</m:t>
                    </m:r>
                  </m:e>
                  <m:sub>
                    <m:r>
                      <w:rPr>
                        <w:rFonts w:ascii="Cambria Math" w:hAnsi="Cambria Math"/>
                        <w:sz w:val="22"/>
                        <w:rPrChange w:id="353" w:author="Monica Borg" w:date="2018-01-18T14:17:00Z">
                          <w:rPr>
                            <w:rFonts w:ascii="Cambria Math" w:hAnsi="Cambria Math"/>
                          </w:rPr>
                        </w:rPrChange>
                      </w:rPr>
                      <m:t>50</m:t>
                    </m:r>
                  </m:sub>
                </m:sSub>
                <m:r>
                  <w:rPr>
                    <w:rFonts w:ascii="Cambria Math" w:hAnsi="Cambria Math"/>
                    <w:sz w:val="22"/>
                    <w:rPrChange w:id="354" w:author="Monica Borg" w:date="2018-01-18T14:17:00Z">
                      <w:rPr>
                        <w:rFonts w:ascii="Cambria Math" w:hAnsi="Cambria Math"/>
                      </w:rPr>
                    </w:rPrChange>
                  </w:rPr>
                  <m:t>=600mm≥</m:t>
                </m:r>
                <m:f>
                  <m:fPr>
                    <m:ctrlPr>
                      <w:ins w:id="355" w:author="Monica Borg" w:date="2018-01-18T14:14:00Z">
                        <w:rPr>
                          <w:rFonts w:ascii="Cambria Math" w:hAnsi="Cambria Math"/>
                          <w:i/>
                          <w:sz w:val="22"/>
                        </w:rPr>
                      </w:ins>
                    </m:ctrlPr>
                  </m:fPr>
                  <m:num>
                    <m:r>
                      <w:rPr>
                        <w:rFonts w:ascii="Cambria Math" w:hAnsi="Cambria Math"/>
                        <w:sz w:val="22"/>
                        <w:rPrChange w:id="356" w:author="Monica Borg" w:date="2018-01-18T14:17:00Z">
                          <w:rPr>
                            <w:rFonts w:ascii="Cambria Math" w:hAnsi="Cambria Math"/>
                          </w:rPr>
                        </w:rPrChange>
                      </w:rPr>
                      <m:t>y</m:t>
                    </m:r>
                    <m:sSub>
                      <m:sSubPr>
                        <m:ctrlPr>
                          <w:ins w:id="357" w:author="Monica Borg" w:date="2018-01-18T14:14:00Z">
                            <w:rPr>
                              <w:rFonts w:ascii="Cambria Math" w:hAnsi="Cambria Math"/>
                              <w:i/>
                              <w:sz w:val="22"/>
                            </w:rPr>
                          </w:ins>
                        </m:ctrlPr>
                      </m:sSubPr>
                      <m:e>
                        <m:r>
                          <w:rPr>
                            <w:rFonts w:ascii="Cambria Math" w:hAnsi="Cambria Math"/>
                            <w:sz w:val="22"/>
                            <w:rPrChange w:id="358" w:author="Monica Borg" w:date="2018-01-18T14:17:00Z">
                              <w:rPr>
                                <w:rFonts w:ascii="Cambria Math" w:hAnsi="Cambria Math"/>
                              </w:rPr>
                            </w:rPrChange>
                          </w:rPr>
                          <m:t>S</m:t>
                        </m:r>
                      </m:e>
                      <m:sub>
                        <m:r>
                          <w:rPr>
                            <w:rFonts w:ascii="Cambria Math" w:hAnsi="Cambria Math"/>
                            <w:sz w:val="22"/>
                            <w:rPrChange w:id="359" w:author="Monica Borg" w:date="2018-01-18T14:17:00Z">
                              <w:rPr>
                                <w:rFonts w:ascii="Cambria Math" w:hAnsi="Cambria Math"/>
                              </w:rPr>
                            </w:rPrChange>
                          </w:rPr>
                          <m:t>e</m:t>
                        </m:r>
                      </m:sub>
                    </m:sSub>
                  </m:num>
                  <m:den>
                    <m:r>
                      <w:rPr>
                        <w:rFonts w:ascii="Cambria Math" w:hAnsi="Cambria Math"/>
                        <w:sz w:val="22"/>
                        <w:rPrChange w:id="360" w:author="Monica Borg" w:date="2018-01-18T14:17:00Z">
                          <w:rPr>
                            <w:rFonts w:ascii="Cambria Math" w:hAnsi="Cambria Math"/>
                          </w:rPr>
                        </w:rPrChange>
                      </w:rPr>
                      <m:t>0.048</m:t>
                    </m:r>
                    <m:func>
                      <m:funcPr>
                        <m:ctrlPr>
                          <w:ins w:id="361" w:author="Monica Borg" w:date="2018-01-18T14:14:00Z">
                            <w:rPr>
                              <w:rFonts w:ascii="Cambria Math" w:hAnsi="Cambria Math"/>
                              <w:i/>
                              <w:sz w:val="22"/>
                            </w:rPr>
                          </w:ins>
                        </m:ctrlPr>
                      </m:funcPr>
                      <m:fName>
                        <m:r>
                          <m:rPr>
                            <m:sty m:val="p"/>
                          </m:rPr>
                          <w:rPr>
                            <w:rFonts w:ascii="Cambria Math" w:hAnsi="Cambria Math"/>
                            <w:sz w:val="22"/>
                            <w:rPrChange w:id="362" w:author="Monica Borg" w:date="2018-01-18T14:17:00Z">
                              <w:rPr>
                                <w:rFonts w:ascii="Cambria Math" w:hAnsi="Cambria Math"/>
                              </w:rPr>
                            </w:rPrChange>
                          </w:rPr>
                          <m:t>cos</m:t>
                        </m:r>
                      </m:fName>
                      <m:e>
                        <m:r>
                          <w:rPr>
                            <w:rFonts w:ascii="Cambria Math" w:hAnsi="Cambria Math"/>
                            <w:sz w:val="22"/>
                            <w:rPrChange w:id="363" w:author="Monica Borg" w:date="2018-01-18T14:17:00Z">
                              <w:rPr>
                                <w:rFonts w:ascii="Cambria Math" w:hAnsi="Cambria Math"/>
                              </w:rPr>
                            </w:rPrChange>
                          </w:rPr>
                          <m:t>α</m:t>
                        </m:r>
                      </m:e>
                    </m:func>
                    <m:d>
                      <m:dPr>
                        <m:ctrlPr>
                          <w:ins w:id="364" w:author="Monica Borg" w:date="2018-01-18T14:14:00Z">
                            <w:rPr>
                              <w:rFonts w:ascii="Cambria Math" w:hAnsi="Cambria Math"/>
                              <w:i/>
                              <w:sz w:val="22"/>
                            </w:rPr>
                          </w:ins>
                        </m:ctrlPr>
                      </m:dPr>
                      <m:e>
                        <m:r>
                          <w:rPr>
                            <w:rFonts w:ascii="Cambria Math" w:hAnsi="Cambria Math"/>
                            <w:sz w:val="22"/>
                            <w:rPrChange w:id="365" w:author="Monica Borg" w:date="2018-01-18T14:17:00Z">
                              <w:rPr>
                                <w:rFonts w:ascii="Cambria Math" w:hAnsi="Cambria Math"/>
                              </w:rPr>
                            </w:rPrChange>
                          </w:rPr>
                          <m:t>0.667-</m:t>
                        </m:r>
                        <m:f>
                          <m:fPr>
                            <m:ctrlPr>
                              <w:ins w:id="366" w:author="Monica Borg" w:date="2018-01-18T14:14:00Z">
                                <w:rPr>
                                  <w:rFonts w:ascii="Cambria Math" w:hAnsi="Cambria Math"/>
                                  <w:i/>
                                  <w:sz w:val="22"/>
                                </w:rPr>
                              </w:ins>
                            </m:ctrlPr>
                          </m:fPr>
                          <m:num>
                            <m:func>
                              <m:funcPr>
                                <m:ctrlPr>
                                  <w:ins w:id="367" w:author="Monica Borg" w:date="2018-01-18T14:14:00Z">
                                    <w:rPr>
                                      <w:rFonts w:ascii="Cambria Math" w:hAnsi="Cambria Math"/>
                                      <w:i/>
                                      <w:sz w:val="22"/>
                                    </w:rPr>
                                  </w:ins>
                                </m:ctrlPr>
                              </m:funcPr>
                              <m:fName>
                                <m:r>
                                  <m:rPr>
                                    <m:sty m:val="p"/>
                                  </m:rPr>
                                  <w:rPr>
                                    <w:rFonts w:ascii="Cambria Math" w:hAnsi="Cambria Math"/>
                                    <w:sz w:val="22"/>
                                    <w:rPrChange w:id="368" w:author="Monica Borg" w:date="2018-01-18T14:17:00Z">
                                      <w:rPr>
                                        <w:rFonts w:ascii="Cambria Math" w:hAnsi="Cambria Math"/>
                                      </w:rPr>
                                    </w:rPrChange>
                                  </w:rPr>
                                  <m:t>tan</m:t>
                                </m:r>
                              </m:fName>
                              <m:e>
                                <m:r>
                                  <w:rPr>
                                    <w:rFonts w:ascii="Cambria Math" w:hAnsi="Cambria Math"/>
                                    <w:sz w:val="22"/>
                                    <w:rPrChange w:id="369" w:author="Monica Borg" w:date="2018-01-18T14:17:00Z">
                                      <w:rPr>
                                        <w:rFonts w:ascii="Cambria Math" w:hAnsi="Cambria Math"/>
                                      </w:rPr>
                                    </w:rPrChange>
                                  </w:rPr>
                                  <m:t>α</m:t>
                                </m:r>
                              </m:e>
                            </m:func>
                          </m:num>
                          <m:den>
                            <m:r>
                              <w:rPr>
                                <w:rFonts w:ascii="Cambria Math" w:hAnsi="Cambria Math"/>
                                <w:sz w:val="22"/>
                                <w:rPrChange w:id="370" w:author="Monica Borg" w:date="2018-01-18T14:17:00Z">
                                  <w:rPr>
                                    <w:rFonts w:ascii="Cambria Math" w:hAnsi="Cambria Math"/>
                                  </w:rPr>
                                </w:rPrChange>
                              </w:rPr>
                              <m:t>0.9</m:t>
                            </m:r>
                          </m:den>
                        </m:f>
                      </m:e>
                    </m:d>
                  </m:den>
                </m:f>
                <m:r>
                  <w:rPr>
                    <w:rFonts w:ascii="Cambria Math" w:hAnsi="Cambria Math"/>
                    <w:sz w:val="22"/>
                    <w:rPrChange w:id="371" w:author="Monica Borg" w:date="2018-01-18T14:17:00Z">
                      <w:rPr>
                        <w:rFonts w:ascii="Cambria Math" w:hAnsi="Cambria Math"/>
                      </w:rPr>
                    </w:rPrChange>
                  </w:rPr>
                  <m:t>≥100mm</m:t>
                </m:r>
              </m:oMath>
            </m:oMathPara>
          </w:p>
          <w:p w:rsidR="000B2529" w:rsidRPr="005C71F8" w:rsidRDefault="000B2529">
            <w:pPr>
              <w:pStyle w:val="Pointed"/>
              <w:numPr>
                <w:ilvl w:val="0"/>
                <w:numId w:val="0"/>
              </w:numPr>
              <w:tabs>
                <w:tab w:val="clear" w:pos="1276"/>
                <w:tab w:val="left" w:pos="2372"/>
                <w:tab w:val="left" w:pos="2514"/>
              </w:tabs>
              <w:spacing w:before="120"/>
              <w:ind w:left="1947"/>
              <w:pPrChange w:id="372" w:author="Monica Borg" w:date="2018-01-18T12:40:00Z">
                <w:pPr>
                  <w:pStyle w:val="Pointed"/>
                  <w:numPr>
                    <w:ilvl w:val="0"/>
                    <w:numId w:val="0"/>
                  </w:numPr>
                  <w:ind w:left="1663" w:firstLine="0"/>
                </w:pPr>
              </w:pPrChange>
            </w:pPr>
            <w:r w:rsidRPr="005C71F8">
              <w:t>Where:</w:t>
            </w:r>
          </w:p>
          <w:p w:rsidR="000B2529" w:rsidRPr="005C71F8" w:rsidRDefault="000B2529" w:rsidP="001902D3">
            <w:pPr>
              <w:pStyle w:val="Pointed"/>
              <w:numPr>
                <w:ilvl w:val="0"/>
                <w:numId w:val="0"/>
              </w:numPr>
              <w:tabs>
                <w:tab w:val="clear" w:pos="1276"/>
                <w:tab w:val="left" w:pos="2372"/>
                <w:tab w:val="left" w:pos="2655"/>
              </w:tabs>
              <w:spacing w:before="120"/>
              <w:ind w:left="1947"/>
            </w:pPr>
            <w:r w:rsidRPr="005C71F8">
              <w:t>d</w:t>
            </w:r>
            <w:r w:rsidRPr="005C71F8">
              <w:rPr>
                <w:vertAlign w:val="subscript"/>
              </w:rPr>
              <w:t>50</w:t>
            </w:r>
            <w:r w:rsidRPr="005C71F8">
              <w:t xml:space="preserve"> </w:t>
            </w:r>
            <w:ins w:id="373" w:author="Monica Borg" w:date="2018-01-18T14:31:00Z">
              <w:r w:rsidR="001902D3">
                <w:tab/>
              </w:r>
            </w:ins>
            <w:r w:rsidRPr="005C71F8">
              <w:t>=</w:t>
            </w:r>
            <w:ins w:id="374" w:author="Monica Borg" w:date="2018-01-18T14:32:00Z">
              <w:r w:rsidR="001902D3">
                <w:tab/>
              </w:r>
            </w:ins>
            <w:del w:id="375" w:author="Monica Borg" w:date="2018-01-18T14:32:00Z">
              <w:r w:rsidRPr="005C71F8" w:rsidDel="001902D3">
                <w:delText xml:space="preserve"> </w:delText>
              </w:r>
            </w:del>
            <w:r w:rsidRPr="005C71F8">
              <w:t>mean diameter of the rock (m)</w:t>
            </w:r>
          </w:p>
          <w:p w:rsidR="000B2529" w:rsidRPr="005C71F8" w:rsidRDefault="000B2529" w:rsidP="001902D3">
            <w:pPr>
              <w:pStyle w:val="Pointed"/>
              <w:numPr>
                <w:ilvl w:val="0"/>
                <w:numId w:val="0"/>
              </w:numPr>
              <w:tabs>
                <w:tab w:val="clear" w:pos="1276"/>
                <w:tab w:val="left" w:pos="2372"/>
                <w:tab w:val="left" w:pos="2655"/>
              </w:tabs>
              <w:spacing w:before="0"/>
              <w:ind w:left="1947"/>
            </w:pPr>
            <w:r w:rsidRPr="005C71F8">
              <w:t xml:space="preserve">y </w:t>
            </w:r>
            <w:ins w:id="376" w:author="Monica Borg" w:date="2018-01-18T14:31:00Z">
              <w:r w:rsidR="001902D3">
                <w:tab/>
              </w:r>
            </w:ins>
            <w:r w:rsidRPr="005C71F8">
              <w:t>=</w:t>
            </w:r>
            <w:ins w:id="377" w:author="Monica Borg" w:date="2018-01-18T14:32:00Z">
              <w:r w:rsidR="001902D3">
                <w:tab/>
              </w:r>
            </w:ins>
            <w:del w:id="378" w:author="Monica Borg" w:date="2018-01-18T14:32:00Z">
              <w:r w:rsidRPr="005C71F8" w:rsidDel="001902D3">
                <w:delText xml:space="preserve"> </w:delText>
              </w:r>
            </w:del>
            <w:r w:rsidRPr="005C71F8">
              <w:t>depth of flow (m)</w:t>
            </w:r>
          </w:p>
          <w:p w:rsidR="000B2529" w:rsidRPr="005C71F8" w:rsidRDefault="000B2529" w:rsidP="001902D3">
            <w:pPr>
              <w:pStyle w:val="Pointed"/>
              <w:numPr>
                <w:ilvl w:val="0"/>
                <w:numId w:val="0"/>
              </w:numPr>
              <w:tabs>
                <w:tab w:val="clear" w:pos="1276"/>
                <w:tab w:val="left" w:pos="2372"/>
                <w:tab w:val="left" w:pos="2655"/>
              </w:tabs>
              <w:spacing w:before="0"/>
              <w:ind w:left="1947"/>
            </w:pPr>
            <w:r w:rsidRPr="005C71F8">
              <w:t>S</w:t>
            </w:r>
            <w:r w:rsidRPr="005C71F8">
              <w:rPr>
                <w:vertAlign w:val="subscript"/>
              </w:rPr>
              <w:t>e</w:t>
            </w:r>
            <w:ins w:id="379" w:author="Monica Borg" w:date="2018-01-18T14:31:00Z">
              <w:r w:rsidR="001902D3">
                <w:tab/>
              </w:r>
            </w:ins>
            <w:del w:id="380" w:author="Monica Borg" w:date="2018-01-18T14:32:00Z">
              <w:r w:rsidRPr="005C71F8" w:rsidDel="001902D3">
                <w:delText xml:space="preserve"> </w:delText>
              </w:r>
            </w:del>
            <w:r w:rsidRPr="005C71F8">
              <w:t>=</w:t>
            </w:r>
            <w:ins w:id="381" w:author="Monica Borg" w:date="2018-01-18T14:32:00Z">
              <w:r w:rsidR="001902D3">
                <w:tab/>
              </w:r>
            </w:ins>
            <w:del w:id="382" w:author="Monica Borg" w:date="2018-01-18T14:32:00Z">
              <w:r w:rsidRPr="005C71F8" w:rsidDel="001902D3">
                <w:delText xml:space="preserve"> </w:delText>
              </w:r>
            </w:del>
            <w:r w:rsidRPr="005C71F8">
              <w:t>Slope of bed (m/m)</w:t>
            </w:r>
          </w:p>
          <w:p w:rsidR="000B2529" w:rsidRDefault="000B2529">
            <w:pPr>
              <w:pStyle w:val="Pointed"/>
              <w:numPr>
                <w:ilvl w:val="0"/>
                <w:numId w:val="0"/>
              </w:numPr>
              <w:tabs>
                <w:tab w:val="clear" w:pos="1276"/>
                <w:tab w:val="left" w:pos="2372"/>
                <w:tab w:val="left" w:pos="2655"/>
              </w:tabs>
              <w:spacing w:before="0"/>
              <w:ind w:left="1947"/>
              <w:pPrChange w:id="383" w:author="Monica Borg" w:date="2018-01-18T14:32:00Z">
                <w:pPr>
                  <w:pStyle w:val="Pointed"/>
                  <w:numPr>
                    <w:ilvl w:val="0"/>
                    <w:numId w:val="0"/>
                  </w:numPr>
                  <w:tabs>
                    <w:tab w:val="clear" w:pos="1276"/>
                    <w:tab w:val="left" w:pos="2372"/>
                    <w:tab w:val="left" w:pos="2514"/>
                  </w:tabs>
                  <w:spacing w:before="0"/>
                  <w:ind w:left="1663" w:firstLine="0"/>
                </w:pPr>
              </w:pPrChange>
            </w:pPr>
            <m:oMath>
              <m:r>
                <w:rPr>
                  <w:rFonts w:ascii="Cambria Math" w:hAnsi="Cambria Math"/>
                </w:rPr>
                <m:t>α</m:t>
              </m:r>
            </m:oMath>
            <w:ins w:id="384" w:author="Monica Borg" w:date="2018-01-18T14:32:00Z">
              <w:r w:rsidR="001902D3">
                <w:tab/>
              </w:r>
            </w:ins>
            <w:r w:rsidRPr="005C71F8">
              <w:t>=</w:t>
            </w:r>
            <w:ins w:id="385" w:author="Monica Borg" w:date="2018-01-18T14:32:00Z">
              <w:r w:rsidR="001902D3">
                <w:tab/>
              </w:r>
            </w:ins>
            <w:del w:id="386" w:author="Monica Borg" w:date="2018-01-18T14:32:00Z">
              <w:r w:rsidRPr="005C71F8" w:rsidDel="001902D3">
                <w:delText xml:space="preserve"> </w:delText>
              </w:r>
            </w:del>
            <w:r w:rsidRPr="005C71F8">
              <w:t>angle between the bed and horizontal</w:t>
            </w:r>
          </w:p>
        </w:tc>
        <w:tc>
          <w:tcPr>
            <w:tcW w:w="1800" w:type="dxa"/>
            <w:tcPrChange w:id="387" w:author="Monica Borg" w:date="2018-01-18T14:27:00Z">
              <w:tcPr>
                <w:tcW w:w="1800" w:type="dxa"/>
                <w:vAlign w:val="center"/>
              </w:tcPr>
            </w:tcPrChange>
          </w:tcPr>
          <w:p w:rsidR="000C3DAA" w:rsidRDefault="000C3DAA">
            <w:pPr>
              <w:pStyle w:val="Keywords"/>
              <w:spacing w:before="360"/>
              <w:pPrChange w:id="388" w:author="Monica Borg" w:date="2018-01-18T14:28:00Z">
                <w:pPr>
                  <w:pStyle w:val="Keywords"/>
                  <w:jc w:val="center"/>
                </w:pPr>
              </w:pPrChange>
            </w:pPr>
            <w:r>
              <w:t>Rock Scour Protection</w:t>
            </w:r>
          </w:p>
        </w:tc>
      </w:tr>
      <w:tr w:rsidR="00593688" w:rsidTr="005B3889">
        <w:tblPrEx>
          <w:tblW w:w="10080" w:type="dxa"/>
          <w:tblLayout w:type="fixed"/>
          <w:tblCellMar>
            <w:left w:w="180" w:type="dxa"/>
            <w:right w:w="180" w:type="dxa"/>
          </w:tblCellMar>
          <w:tblLook w:val="0000" w:firstRow="0" w:lastRow="0" w:firstColumn="0" w:lastColumn="0" w:noHBand="0" w:noVBand="0"/>
          <w:tblPrExChange w:id="389"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390" w:author="Monica Borg" w:date="2018-01-18T14:27:00Z">
              <w:tcPr>
                <w:tcW w:w="8280" w:type="dxa"/>
              </w:tcPr>
            </w:tcPrChange>
          </w:tcPr>
          <w:p w:rsidR="00593688" w:rsidRDefault="00593688">
            <w:pPr>
              <w:pStyle w:val="Pointed"/>
              <w:ind w:left="1238" w:hanging="1238"/>
              <w:jc w:val="both"/>
              <w:pPrChange w:id="391" w:author="Monica Borg" w:date="2018-01-18T14:04:00Z">
                <w:pPr>
                  <w:pStyle w:val="Pointed"/>
                  <w:ind w:left="1238" w:hanging="1238"/>
                </w:pPr>
              </w:pPrChange>
            </w:pPr>
            <w:r>
              <w:t xml:space="preserve">Concrete </w:t>
            </w:r>
            <w:r w:rsidR="00297646">
              <w:t xml:space="preserve">shall be minimum 32MPa </w:t>
            </w:r>
            <w:r w:rsidR="00CA5847">
              <w:t>and sha</w:t>
            </w:r>
            <w:r w:rsidR="00552905">
              <w:t>ll be in accordance with AS3600</w:t>
            </w:r>
            <w:r w:rsidR="00CA5847">
              <w:t>.</w:t>
            </w:r>
            <w:r w:rsidR="00675022">
              <w:t xml:space="preserve"> Reinforcement to have minimum 50mm cover and shall be in accordance with AS3600. Reinforced concrete design to be approved by a Registered Professional Engineer of Queensland (RPEQ).</w:t>
            </w:r>
          </w:p>
        </w:tc>
        <w:tc>
          <w:tcPr>
            <w:tcW w:w="1800" w:type="dxa"/>
            <w:tcPrChange w:id="392" w:author="Monica Borg" w:date="2018-01-18T14:27:00Z">
              <w:tcPr>
                <w:tcW w:w="1800" w:type="dxa"/>
                <w:vAlign w:val="center"/>
              </w:tcPr>
            </w:tcPrChange>
          </w:tcPr>
          <w:p w:rsidR="00593688" w:rsidRDefault="00593688">
            <w:pPr>
              <w:pStyle w:val="Keywords"/>
              <w:spacing w:before="360"/>
              <w:pPrChange w:id="393" w:author="Monica Borg" w:date="2018-01-18T14:28:00Z">
                <w:pPr>
                  <w:pStyle w:val="Keywords"/>
                  <w:jc w:val="center"/>
                </w:pPr>
              </w:pPrChange>
            </w:pPr>
            <w:r>
              <w:t>Concrete</w:t>
            </w:r>
            <w:r w:rsidR="00675022">
              <w:t xml:space="preserve"> &amp; Reinforcement</w:t>
            </w:r>
          </w:p>
        </w:tc>
      </w:tr>
      <w:tr w:rsidR="00E2761F" w:rsidTr="005B3889">
        <w:tblPrEx>
          <w:tblW w:w="10080" w:type="dxa"/>
          <w:tblLayout w:type="fixed"/>
          <w:tblCellMar>
            <w:left w:w="180" w:type="dxa"/>
            <w:right w:w="180" w:type="dxa"/>
          </w:tblCellMar>
          <w:tblLook w:val="0000" w:firstRow="0" w:lastRow="0" w:firstColumn="0" w:lastColumn="0" w:noHBand="0" w:noVBand="0"/>
          <w:tblPrExChange w:id="394"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rPr>
          <w:ins w:id="395" w:author="Monica Borg" w:date="2018-01-18T12:41:00Z"/>
        </w:trPr>
        <w:tc>
          <w:tcPr>
            <w:tcW w:w="8280" w:type="dxa"/>
            <w:tcPrChange w:id="396" w:author="Monica Borg" w:date="2018-01-18T14:27:00Z">
              <w:tcPr>
                <w:tcW w:w="8280" w:type="dxa"/>
              </w:tcPr>
            </w:tcPrChange>
          </w:tcPr>
          <w:p w:rsidR="00E2761F" w:rsidRDefault="00E2761F">
            <w:pPr>
              <w:pStyle w:val="Pointed"/>
              <w:numPr>
                <w:ilvl w:val="0"/>
                <w:numId w:val="0"/>
              </w:numPr>
              <w:ind w:left="1238"/>
              <w:rPr>
                <w:ins w:id="397" w:author="Monica Borg" w:date="2018-01-18T12:41:00Z"/>
              </w:rPr>
              <w:pPrChange w:id="398" w:author="Monica Borg" w:date="2018-01-18T12:41:00Z">
                <w:pPr>
                  <w:pStyle w:val="Pointed"/>
                  <w:ind w:left="1238" w:hanging="1238"/>
                </w:pPr>
              </w:pPrChange>
            </w:pPr>
          </w:p>
          <w:p w:rsidR="00E2761F" w:rsidRDefault="00E2761F">
            <w:pPr>
              <w:pStyle w:val="Pointed"/>
              <w:numPr>
                <w:ilvl w:val="0"/>
                <w:numId w:val="0"/>
              </w:numPr>
              <w:ind w:left="1238"/>
              <w:rPr>
                <w:ins w:id="399" w:author="Monica Borg" w:date="2018-01-18T12:41:00Z"/>
              </w:rPr>
              <w:pPrChange w:id="400" w:author="Monica Borg" w:date="2018-01-18T12:41:00Z">
                <w:pPr>
                  <w:pStyle w:val="Pointed"/>
                  <w:ind w:left="1238" w:hanging="1238"/>
                </w:pPr>
              </w:pPrChange>
            </w:pPr>
          </w:p>
        </w:tc>
        <w:tc>
          <w:tcPr>
            <w:tcW w:w="1800" w:type="dxa"/>
            <w:tcPrChange w:id="401" w:author="Monica Borg" w:date="2018-01-18T14:27:00Z">
              <w:tcPr>
                <w:tcW w:w="1800" w:type="dxa"/>
                <w:vAlign w:val="center"/>
              </w:tcPr>
            </w:tcPrChange>
          </w:tcPr>
          <w:p w:rsidR="00E2761F" w:rsidRDefault="00E2761F">
            <w:pPr>
              <w:pStyle w:val="Keywords"/>
              <w:spacing w:before="360"/>
              <w:rPr>
                <w:ins w:id="402" w:author="Monica Borg" w:date="2018-01-18T12:41:00Z"/>
              </w:rPr>
              <w:pPrChange w:id="403" w:author="Monica Borg" w:date="2018-01-18T14:28:00Z">
                <w:pPr>
                  <w:pStyle w:val="Keywords"/>
                  <w:jc w:val="center"/>
                </w:pPr>
              </w:pPrChange>
            </w:pPr>
          </w:p>
        </w:tc>
      </w:tr>
      <w:tr w:rsidR="00902B56" w:rsidTr="005B3889">
        <w:tblPrEx>
          <w:tblW w:w="10080" w:type="dxa"/>
          <w:tblLayout w:type="fixed"/>
          <w:tblCellMar>
            <w:left w:w="180" w:type="dxa"/>
            <w:right w:w="180" w:type="dxa"/>
          </w:tblCellMar>
          <w:tblLook w:val="0000" w:firstRow="0" w:lastRow="0" w:firstColumn="0" w:lastColumn="0" w:noHBand="0" w:noVBand="0"/>
          <w:tblPrExChange w:id="404"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05" w:author="Monica Borg" w:date="2018-01-18T14:27:00Z">
              <w:tcPr>
                <w:tcW w:w="8280" w:type="dxa"/>
              </w:tcPr>
            </w:tcPrChange>
          </w:tcPr>
          <w:p w:rsidR="00902B56" w:rsidRDefault="00B66C77" w:rsidP="00E2761F">
            <w:pPr>
              <w:pStyle w:val="Heading2"/>
              <w:tabs>
                <w:tab w:val="clear" w:pos="1080"/>
                <w:tab w:val="left" w:pos="1238"/>
              </w:tabs>
            </w:pPr>
            <w:bookmarkStart w:id="406" w:name="_Toc489951152"/>
            <w:r>
              <w:lastRenderedPageBreak/>
              <w:t xml:space="preserve">FLOODWAY </w:t>
            </w:r>
            <w:r w:rsidR="00902B56">
              <w:t>FURNITURE</w:t>
            </w:r>
            <w:bookmarkEnd w:id="406"/>
            <w:r w:rsidR="00902B56">
              <w:t xml:space="preserve"> </w:t>
            </w:r>
          </w:p>
        </w:tc>
        <w:tc>
          <w:tcPr>
            <w:tcW w:w="1800" w:type="dxa"/>
            <w:tcPrChange w:id="407" w:author="Monica Borg" w:date="2018-01-18T14:27:00Z">
              <w:tcPr>
                <w:tcW w:w="1800" w:type="dxa"/>
                <w:vAlign w:val="center"/>
              </w:tcPr>
            </w:tcPrChange>
          </w:tcPr>
          <w:p w:rsidR="00902B56" w:rsidRDefault="00902B56">
            <w:pPr>
              <w:pStyle w:val="Keywords"/>
              <w:spacing w:before="360"/>
              <w:pPrChange w:id="408" w:author="Monica Borg" w:date="2018-01-18T14:28:00Z">
                <w:pPr>
                  <w:pStyle w:val="Keywords"/>
                  <w:jc w:val="center"/>
                </w:pPr>
              </w:pPrChange>
            </w:pPr>
          </w:p>
        </w:tc>
      </w:tr>
      <w:tr w:rsidR="00902B56" w:rsidTr="005B3889">
        <w:tblPrEx>
          <w:tblW w:w="10080" w:type="dxa"/>
          <w:tblLayout w:type="fixed"/>
          <w:tblCellMar>
            <w:left w:w="180" w:type="dxa"/>
            <w:right w:w="180" w:type="dxa"/>
          </w:tblCellMar>
          <w:tblLook w:val="0000" w:firstRow="0" w:lastRow="0" w:firstColumn="0" w:lastColumn="0" w:noHBand="0" w:noVBand="0"/>
          <w:tblPrExChange w:id="409"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10" w:author="Monica Borg" w:date="2018-01-18T14:27:00Z">
              <w:tcPr>
                <w:tcW w:w="8280" w:type="dxa"/>
              </w:tcPr>
            </w:tcPrChange>
          </w:tcPr>
          <w:p w:rsidR="00902B56" w:rsidRDefault="00025B68">
            <w:pPr>
              <w:pStyle w:val="Pointed"/>
              <w:ind w:left="1238" w:hanging="1238"/>
              <w:jc w:val="both"/>
              <w:pPrChange w:id="411" w:author="Monica Borg" w:date="2018-01-18T14:04:00Z">
                <w:pPr>
                  <w:pStyle w:val="Pointed"/>
                </w:pPr>
              </w:pPrChange>
            </w:pPr>
            <w:r>
              <w:t>Guide posts shall be installed as per AS1742.2 with a m</w:t>
            </w:r>
            <w:r w:rsidR="00902B56">
              <w:t xml:space="preserve">inimum four </w:t>
            </w:r>
            <w:r>
              <w:t>(4) guide posts to be installed,</w:t>
            </w:r>
            <w:r w:rsidR="00902B56">
              <w:t xml:space="preserve"> </w:t>
            </w:r>
            <w:r>
              <w:t>o</w:t>
            </w:r>
            <w:r w:rsidR="00902B56">
              <w:t xml:space="preserve">ne </w:t>
            </w:r>
            <w:r>
              <w:t xml:space="preserve">on each corner of the floodway </w:t>
            </w:r>
            <w:r w:rsidR="00902B56">
              <w:t>as</w:t>
            </w:r>
            <w:r w:rsidR="003D5400">
              <w:t xml:space="preserve"> per CMDG standard drawing</w:t>
            </w:r>
            <w:r w:rsidR="00902B56" w:rsidRPr="003D5400">
              <w:t>.</w:t>
            </w:r>
          </w:p>
        </w:tc>
        <w:tc>
          <w:tcPr>
            <w:tcW w:w="1800" w:type="dxa"/>
            <w:tcPrChange w:id="412" w:author="Monica Borg" w:date="2018-01-18T14:27:00Z">
              <w:tcPr>
                <w:tcW w:w="1800" w:type="dxa"/>
                <w:vAlign w:val="center"/>
              </w:tcPr>
            </w:tcPrChange>
          </w:tcPr>
          <w:p w:rsidR="00902B56" w:rsidRDefault="00902B56">
            <w:pPr>
              <w:pStyle w:val="Keywords"/>
              <w:spacing w:before="360"/>
              <w:pPrChange w:id="413" w:author="Monica Borg" w:date="2018-01-18T14:28:00Z">
                <w:pPr>
                  <w:pStyle w:val="Keywords"/>
                  <w:jc w:val="center"/>
                </w:pPr>
              </w:pPrChange>
            </w:pPr>
            <w:r>
              <w:t>Guide Posts</w:t>
            </w:r>
          </w:p>
        </w:tc>
      </w:tr>
      <w:tr w:rsidR="00B66C77" w:rsidTr="005B3889">
        <w:tblPrEx>
          <w:tblW w:w="10080" w:type="dxa"/>
          <w:tblLayout w:type="fixed"/>
          <w:tblCellMar>
            <w:left w:w="180" w:type="dxa"/>
            <w:right w:w="180" w:type="dxa"/>
          </w:tblCellMar>
          <w:tblLook w:val="0000" w:firstRow="0" w:lastRow="0" w:firstColumn="0" w:lastColumn="0" w:noHBand="0" w:noVBand="0"/>
          <w:tblPrExChange w:id="414"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15" w:author="Monica Borg" w:date="2018-01-18T14:27:00Z">
              <w:tcPr>
                <w:tcW w:w="8280" w:type="dxa"/>
              </w:tcPr>
            </w:tcPrChange>
          </w:tcPr>
          <w:p w:rsidR="00B66C77" w:rsidRDefault="00B66C77">
            <w:pPr>
              <w:pStyle w:val="Pointed"/>
              <w:ind w:left="1238" w:hanging="1238"/>
              <w:jc w:val="both"/>
              <w:pPrChange w:id="416" w:author="Monica Borg" w:date="2018-01-18T14:04:00Z">
                <w:pPr>
                  <w:pStyle w:val="Pointed"/>
                </w:pPr>
              </w:pPrChange>
            </w:pPr>
            <w:r w:rsidRPr="003D5400">
              <w:t>Flood depth markers to be installed at the lowest point of the floodway such that it can be read from both ends of the floodway.</w:t>
            </w:r>
          </w:p>
        </w:tc>
        <w:tc>
          <w:tcPr>
            <w:tcW w:w="1800" w:type="dxa"/>
            <w:tcPrChange w:id="417" w:author="Monica Borg" w:date="2018-01-18T14:27:00Z">
              <w:tcPr>
                <w:tcW w:w="1800" w:type="dxa"/>
                <w:vAlign w:val="center"/>
              </w:tcPr>
            </w:tcPrChange>
          </w:tcPr>
          <w:p w:rsidR="00B66C77" w:rsidRDefault="00B66C77">
            <w:pPr>
              <w:pStyle w:val="Keywords"/>
              <w:spacing w:before="360"/>
              <w:pPrChange w:id="418" w:author="Monica Borg" w:date="2018-01-18T14:28:00Z">
                <w:pPr>
                  <w:pStyle w:val="Keywords"/>
                  <w:jc w:val="center"/>
                </w:pPr>
              </w:pPrChange>
            </w:pPr>
            <w:r>
              <w:t>Flood Depth Markers</w:t>
            </w:r>
          </w:p>
        </w:tc>
      </w:tr>
      <w:tr w:rsidR="00FA06FB" w:rsidTr="005B3889">
        <w:tblPrEx>
          <w:tblW w:w="10080" w:type="dxa"/>
          <w:tblLayout w:type="fixed"/>
          <w:tblCellMar>
            <w:left w:w="180" w:type="dxa"/>
            <w:right w:w="180" w:type="dxa"/>
          </w:tblCellMar>
          <w:tblLook w:val="0000" w:firstRow="0" w:lastRow="0" w:firstColumn="0" w:lastColumn="0" w:noHBand="0" w:noVBand="0"/>
          <w:tblPrExChange w:id="419"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20" w:author="Monica Borg" w:date="2018-01-18T14:27:00Z">
              <w:tcPr>
                <w:tcW w:w="8280" w:type="dxa"/>
              </w:tcPr>
            </w:tcPrChange>
          </w:tcPr>
          <w:p w:rsidR="00FA06FB" w:rsidRDefault="00FA06FB">
            <w:pPr>
              <w:pStyle w:val="Pointed"/>
              <w:ind w:left="1238" w:hanging="1238"/>
              <w:jc w:val="both"/>
              <w:rPr>
                <w:ins w:id="421" w:author="Monica Borg" w:date="2018-01-18T13:55:00Z"/>
              </w:rPr>
              <w:pPrChange w:id="422" w:author="Monica Borg" w:date="2018-01-18T14:04:00Z">
                <w:pPr>
                  <w:pStyle w:val="Pointed"/>
                </w:pPr>
              </w:pPrChange>
            </w:pPr>
            <w:r w:rsidRPr="003D5400">
              <w:t>Advanced Warning signage to be in accordance with MUTCD</w:t>
            </w:r>
            <w:r w:rsidR="00BA1216" w:rsidRPr="003D5400">
              <w:t xml:space="preserve"> Part 1 and Part 2.</w:t>
            </w:r>
          </w:p>
          <w:p w:rsidR="005A206F" w:rsidRPr="003D5400" w:rsidRDefault="005A206F">
            <w:pPr>
              <w:pStyle w:val="Pointed"/>
              <w:numPr>
                <w:ilvl w:val="0"/>
                <w:numId w:val="0"/>
              </w:numPr>
              <w:spacing w:before="0"/>
              <w:pPrChange w:id="423" w:author="Monica Borg" w:date="2018-01-18T13:55:00Z">
                <w:pPr>
                  <w:pStyle w:val="Pointed"/>
                </w:pPr>
              </w:pPrChange>
            </w:pPr>
          </w:p>
        </w:tc>
        <w:tc>
          <w:tcPr>
            <w:tcW w:w="1800" w:type="dxa"/>
            <w:tcPrChange w:id="424" w:author="Monica Borg" w:date="2018-01-18T14:27:00Z">
              <w:tcPr>
                <w:tcW w:w="1800" w:type="dxa"/>
                <w:vAlign w:val="center"/>
              </w:tcPr>
            </w:tcPrChange>
          </w:tcPr>
          <w:p w:rsidR="00FA06FB" w:rsidRPr="003D5400" w:rsidRDefault="00FA06FB">
            <w:pPr>
              <w:pStyle w:val="Keywords"/>
              <w:spacing w:before="360"/>
              <w:pPrChange w:id="425" w:author="Monica Borg" w:date="2018-01-18T14:28:00Z">
                <w:pPr>
                  <w:pStyle w:val="Keywords"/>
                  <w:jc w:val="center"/>
                </w:pPr>
              </w:pPrChange>
            </w:pPr>
            <w:r w:rsidRPr="003D5400">
              <w:t>Advanced Warning Signage</w:t>
            </w:r>
          </w:p>
        </w:tc>
      </w:tr>
      <w:tr w:rsidR="000C3DAA" w:rsidTr="005B3889">
        <w:tblPrEx>
          <w:tblW w:w="10080" w:type="dxa"/>
          <w:tblLayout w:type="fixed"/>
          <w:tblCellMar>
            <w:left w:w="180" w:type="dxa"/>
            <w:right w:w="180" w:type="dxa"/>
          </w:tblCellMar>
          <w:tblLook w:val="0000" w:firstRow="0" w:lastRow="0" w:firstColumn="0" w:lastColumn="0" w:noHBand="0" w:noVBand="0"/>
          <w:tblPrExChange w:id="42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27" w:author="Monica Borg" w:date="2018-01-18T14:27:00Z">
              <w:tcPr>
                <w:tcW w:w="8280" w:type="dxa"/>
              </w:tcPr>
            </w:tcPrChange>
          </w:tcPr>
          <w:p w:rsidR="000C3DAA" w:rsidRPr="000C3DAA" w:rsidRDefault="000C3DAA">
            <w:pPr>
              <w:pStyle w:val="Heading2"/>
              <w:tabs>
                <w:tab w:val="clear" w:pos="1080"/>
                <w:tab w:val="left" w:pos="1238"/>
              </w:tabs>
              <w:spacing w:before="0"/>
              <w:pPrChange w:id="428" w:author="Monica Borg" w:date="2018-01-18T13:55:00Z">
                <w:pPr>
                  <w:pStyle w:val="Heading2"/>
                  <w:tabs>
                    <w:tab w:val="clear" w:pos="1080"/>
                    <w:tab w:val="left" w:pos="1238"/>
                  </w:tabs>
                </w:pPr>
              </w:pPrChange>
            </w:pPr>
            <w:bookmarkStart w:id="429" w:name="_Toc489951153"/>
            <w:r w:rsidRPr="000C3DAA">
              <w:t>CONFIGURATIONS</w:t>
            </w:r>
            <w:bookmarkEnd w:id="429"/>
          </w:p>
        </w:tc>
        <w:tc>
          <w:tcPr>
            <w:tcW w:w="1800" w:type="dxa"/>
            <w:tcPrChange w:id="430" w:author="Monica Borg" w:date="2018-01-18T14:27:00Z">
              <w:tcPr>
                <w:tcW w:w="1800" w:type="dxa"/>
                <w:vAlign w:val="center"/>
              </w:tcPr>
            </w:tcPrChange>
          </w:tcPr>
          <w:p w:rsidR="000C3DAA" w:rsidRDefault="000C3DAA">
            <w:pPr>
              <w:pStyle w:val="Keywords"/>
              <w:spacing w:before="360"/>
              <w:pPrChange w:id="431" w:author="Monica Borg" w:date="2018-01-18T14:28:00Z">
                <w:pPr>
                  <w:pStyle w:val="Keywords"/>
                  <w:jc w:val="center"/>
                </w:pPr>
              </w:pPrChange>
            </w:pPr>
          </w:p>
        </w:tc>
      </w:tr>
      <w:tr w:rsidR="00F67702" w:rsidTr="005B3889">
        <w:tblPrEx>
          <w:tblW w:w="10080" w:type="dxa"/>
          <w:tblLayout w:type="fixed"/>
          <w:tblCellMar>
            <w:left w:w="180" w:type="dxa"/>
            <w:right w:w="180" w:type="dxa"/>
          </w:tblCellMar>
          <w:tblLook w:val="0000" w:firstRow="0" w:lastRow="0" w:firstColumn="0" w:lastColumn="0" w:noHBand="0" w:noVBand="0"/>
          <w:tblPrExChange w:id="432"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33" w:author="Monica Borg" w:date="2018-01-18T14:27:00Z">
              <w:tcPr>
                <w:tcW w:w="8280" w:type="dxa"/>
              </w:tcPr>
            </w:tcPrChange>
          </w:tcPr>
          <w:p w:rsidR="00F67702" w:rsidRPr="000C3DAA" w:rsidRDefault="00F67702">
            <w:pPr>
              <w:pStyle w:val="Pointed"/>
              <w:numPr>
                <w:ilvl w:val="0"/>
                <w:numId w:val="0"/>
              </w:numPr>
              <w:spacing w:before="0"/>
              <w:ind w:left="1238"/>
              <w:jc w:val="center"/>
              <w:rPr>
                <w:b/>
              </w:rPr>
              <w:pPrChange w:id="434" w:author="Monica Borg" w:date="2018-01-18T14:32:00Z">
                <w:pPr>
                  <w:pStyle w:val="Pointed"/>
                  <w:numPr>
                    <w:ilvl w:val="0"/>
                    <w:numId w:val="0"/>
                  </w:numPr>
                  <w:ind w:left="1238" w:firstLine="0"/>
                </w:pPr>
              </w:pPrChange>
            </w:pPr>
            <w:r w:rsidRPr="00F67702">
              <w:rPr>
                <w:b/>
              </w:rPr>
              <w:t>Option 1</w:t>
            </w:r>
          </w:p>
        </w:tc>
        <w:tc>
          <w:tcPr>
            <w:tcW w:w="1800" w:type="dxa"/>
            <w:tcPrChange w:id="435" w:author="Monica Borg" w:date="2018-01-18T14:27:00Z">
              <w:tcPr>
                <w:tcW w:w="1800" w:type="dxa"/>
                <w:vAlign w:val="center"/>
              </w:tcPr>
            </w:tcPrChange>
          </w:tcPr>
          <w:p w:rsidR="00F67702" w:rsidRDefault="00F67702">
            <w:pPr>
              <w:pStyle w:val="Keywords"/>
              <w:spacing w:before="360"/>
              <w:pPrChange w:id="436" w:author="Monica Borg" w:date="2018-01-18T14:28:00Z">
                <w:pPr>
                  <w:pStyle w:val="Keywords"/>
                  <w:jc w:val="center"/>
                </w:pPr>
              </w:pPrChange>
            </w:pPr>
          </w:p>
        </w:tc>
      </w:tr>
      <w:tr w:rsidR="000C3DAA" w:rsidTr="005B3889">
        <w:tblPrEx>
          <w:tblW w:w="10080" w:type="dxa"/>
          <w:tblLayout w:type="fixed"/>
          <w:tblCellMar>
            <w:left w:w="180" w:type="dxa"/>
            <w:right w:w="180" w:type="dxa"/>
          </w:tblCellMar>
          <w:tblLook w:val="0000" w:firstRow="0" w:lastRow="0" w:firstColumn="0" w:lastColumn="0" w:noHBand="0" w:noVBand="0"/>
          <w:tblPrExChange w:id="437"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38" w:author="Monica Borg" w:date="2018-01-18T14:27:00Z">
              <w:tcPr>
                <w:tcW w:w="8280" w:type="dxa"/>
              </w:tcPr>
            </w:tcPrChange>
          </w:tcPr>
          <w:p w:rsidR="000C3DAA" w:rsidRPr="00F67702" w:rsidRDefault="000C3DAA">
            <w:pPr>
              <w:pStyle w:val="Pointed"/>
              <w:numPr>
                <w:ilvl w:val="1"/>
                <w:numId w:val="10"/>
              </w:numPr>
              <w:spacing w:before="0"/>
              <w:ind w:left="1238" w:hanging="1238"/>
              <w:jc w:val="both"/>
              <w:rPr>
                <w:b/>
              </w:rPr>
              <w:pPrChange w:id="439" w:author="Monica Borg" w:date="2018-01-18T14:04:00Z">
                <w:pPr>
                  <w:pStyle w:val="Pointed"/>
                  <w:numPr>
                    <w:numId w:val="10"/>
                  </w:numPr>
                  <w:ind w:left="1238" w:hanging="1238"/>
                </w:pPr>
              </w:pPrChange>
            </w:pPr>
            <w:r>
              <w:t>The Lowest point of the crossing must be installed at the level of the lowest point of the natural stream bed (pre-construction), within the footprint of the proposed crossing.</w:t>
            </w:r>
          </w:p>
        </w:tc>
        <w:tc>
          <w:tcPr>
            <w:tcW w:w="1800" w:type="dxa"/>
            <w:tcPrChange w:id="440" w:author="Monica Borg" w:date="2018-01-18T14:27:00Z">
              <w:tcPr>
                <w:tcW w:w="1800" w:type="dxa"/>
                <w:vAlign w:val="center"/>
              </w:tcPr>
            </w:tcPrChange>
          </w:tcPr>
          <w:p w:rsidR="000C3DAA" w:rsidRDefault="000C3DAA">
            <w:pPr>
              <w:pStyle w:val="Keywords"/>
              <w:spacing w:before="360"/>
              <w:pPrChange w:id="441" w:author="Monica Borg" w:date="2018-01-18T14:28:00Z">
                <w:pPr>
                  <w:pStyle w:val="Keywords"/>
                  <w:jc w:val="center"/>
                </w:pPr>
              </w:pPrChange>
            </w:pPr>
            <w:r>
              <w:t>General</w:t>
            </w:r>
          </w:p>
        </w:tc>
      </w:tr>
      <w:tr w:rsidR="005A206F" w:rsidTr="005B3889">
        <w:tblPrEx>
          <w:tblW w:w="10080" w:type="dxa"/>
          <w:tblLayout w:type="fixed"/>
          <w:tblCellMar>
            <w:left w:w="180" w:type="dxa"/>
            <w:right w:w="180" w:type="dxa"/>
          </w:tblCellMar>
          <w:tblLook w:val="0000" w:firstRow="0" w:lastRow="0" w:firstColumn="0" w:lastColumn="0" w:noHBand="0" w:noVBand="0"/>
          <w:tblPrExChange w:id="442"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43" w:author="Monica Borg" w:date="2018-01-18T14:27:00Z">
              <w:tcPr>
                <w:tcW w:w="8280" w:type="dxa"/>
              </w:tcPr>
            </w:tcPrChange>
          </w:tcPr>
          <w:p w:rsidR="005A206F" w:rsidRPr="000C3DAA" w:rsidDel="005A206F" w:rsidRDefault="005A206F">
            <w:pPr>
              <w:pStyle w:val="Pointed"/>
              <w:ind w:left="1238" w:hanging="1238"/>
              <w:jc w:val="both"/>
              <w:rPr>
                <w:del w:id="444" w:author="Monica Borg" w:date="2018-01-18T13:52:00Z"/>
              </w:rPr>
              <w:pPrChange w:id="445" w:author="Monica Borg" w:date="2018-01-18T14:04:00Z">
                <w:pPr>
                  <w:pStyle w:val="Pointed"/>
                  <w:ind w:left="1238" w:hanging="1238"/>
                </w:pPr>
              </w:pPrChange>
            </w:pPr>
            <w:r>
              <w:t>There must be a height difference of at least 100mm from the lowest point of the crossing to the edges of the low flow channel.  The crossing must not be built up above the natural level of the channel.  Possible configurations of this option are illustrated in Figure D</w:t>
            </w:r>
            <w:del w:id="446" w:author="Monica Borg" w:date="2018-01-11T15:15:00Z">
              <w:r w:rsidRPr="005A206F" w:rsidDel="00782C6A">
                <w:rPr>
                  <w:rPrChange w:id="447" w:author="Monica Borg" w:date="2018-01-18T13:51:00Z">
                    <w:rPr>
                      <w:highlight w:val="yellow"/>
                    </w:rPr>
                  </w:rPrChange>
                </w:rPr>
                <w:delText>(NEW)</w:delText>
              </w:r>
            </w:del>
            <w:ins w:id="448" w:author="Monica Borg" w:date="2018-01-11T15:15:00Z">
              <w:r w:rsidRPr="005A206F">
                <w:rPr>
                  <w:rPrChange w:id="449" w:author="Monica Borg" w:date="2018-01-18T13:51:00Z">
                    <w:rPr>
                      <w:highlight w:val="yellow"/>
                    </w:rPr>
                  </w:rPrChange>
                </w:rPr>
                <w:t>14</w:t>
              </w:r>
            </w:ins>
            <w:r w:rsidRPr="005A206F">
              <w:rPr>
                <w:rPrChange w:id="450" w:author="Monica Borg" w:date="2018-01-18T13:51:00Z">
                  <w:rPr>
                    <w:highlight w:val="yellow"/>
                  </w:rPr>
                </w:rPrChange>
              </w:rPr>
              <w:t>.</w:t>
            </w:r>
            <w:r>
              <w:t>09.01. The stream bed must be dug down to accommodate minimum material thicknesses.</w:t>
            </w:r>
          </w:p>
          <w:p w:rsidR="005A206F" w:rsidRPr="000C3DAA" w:rsidRDefault="005A206F">
            <w:pPr>
              <w:pStyle w:val="Pointed"/>
              <w:ind w:left="1238" w:hanging="1238"/>
              <w:jc w:val="both"/>
              <w:pPrChange w:id="451" w:author="Monica Borg" w:date="2018-01-18T14:04:00Z">
                <w:pPr>
                  <w:pStyle w:val="Pointed"/>
                  <w:numPr>
                    <w:ilvl w:val="0"/>
                    <w:numId w:val="0"/>
                  </w:numPr>
                  <w:ind w:left="426" w:firstLine="567"/>
                </w:pPr>
              </w:pPrChange>
            </w:pPr>
            <w:del w:id="452" w:author="Monica Borg" w:date="2018-01-18T13:51:00Z">
              <w:r w:rsidDel="005A206F">
                <w:rPr>
                  <w:noProof/>
                  <w:lang w:eastAsia="en-AU"/>
                </w:rPr>
                <w:drawing>
                  <wp:inline distT="0" distB="0" distL="0" distR="0" wp14:anchorId="55EDD3E3" wp14:editId="1FE69CD5">
                    <wp:extent cx="3914774" cy="1533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3214" b="7851"/>
                            <a:stretch/>
                          </pic:blipFill>
                          <pic:spPr bwMode="auto">
                            <a:xfrm>
                              <a:off x="0" y="0"/>
                              <a:ext cx="3938022" cy="1542632"/>
                            </a:xfrm>
                            <a:prstGeom prst="rect">
                              <a:avLst/>
                            </a:prstGeom>
                            <a:ln>
                              <a:noFill/>
                            </a:ln>
                            <a:extLst>
                              <a:ext uri="{53640926-AAD7-44D8-BBD7-CCE9431645EC}">
                                <a14:shadowObscured xmlns:a14="http://schemas.microsoft.com/office/drawing/2010/main"/>
                              </a:ext>
                            </a:extLst>
                          </pic:spPr>
                        </pic:pic>
                      </a:graphicData>
                    </a:graphic>
                  </wp:inline>
                </w:drawing>
              </w:r>
              <w:r w:rsidDel="005A206F">
                <w:rPr>
                  <w:noProof/>
                  <w:lang w:eastAsia="en-AU"/>
                </w:rPr>
                <w:drawing>
                  <wp:inline distT="0" distB="0" distL="0" distR="0" wp14:anchorId="6D1B6A66" wp14:editId="4FCDAEC9">
                    <wp:extent cx="4829175" cy="271284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832339" cy="2714625"/>
                            </a:xfrm>
                            <a:prstGeom prst="rect">
                              <a:avLst/>
                            </a:prstGeom>
                          </pic:spPr>
                        </pic:pic>
                      </a:graphicData>
                    </a:graphic>
                  </wp:inline>
                </w:drawing>
              </w:r>
            </w:del>
            <w:del w:id="453" w:author="Monica Borg" w:date="2018-01-18T13:52:00Z">
              <w:r w:rsidRPr="00F67702" w:rsidDel="005A206F">
                <w:rPr>
                  <w:b/>
                </w:rPr>
                <w:delText xml:space="preserve">Figure </w:delText>
              </w:r>
              <w:r w:rsidDel="005A206F">
                <w:rPr>
                  <w:b/>
                </w:rPr>
                <w:delText>D</w:delText>
              </w:r>
            </w:del>
            <w:del w:id="454" w:author="Monica Borg" w:date="2018-01-11T15:15:00Z">
              <w:r w:rsidDel="00782C6A">
                <w:rPr>
                  <w:b/>
                  <w:highlight w:val="yellow"/>
                </w:rPr>
                <w:delText>(NEW)</w:delText>
              </w:r>
            </w:del>
            <w:del w:id="455" w:author="Monica Borg" w:date="2018-01-18T13:52:00Z">
              <w:r w:rsidRPr="00F67702" w:rsidDel="005A206F">
                <w:rPr>
                  <w:b/>
                  <w:highlight w:val="yellow"/>
                </w:rPr>
                <w:delText>.</w:delText>
              </w:r>
              <w:r w:rsidDel="005A206F">
                <w:rPr>
                  <w:b/>
                </w:rPr>
                <w:delText>09.0</w:delText>
              </w:r>
              <w:r w:rsidRPr="00F67702" w:rsidDel="005A206F">
                <w:rPr>
                  <w:b/>
                </w:rPr>
                <w:delText>1: Bed Level Crossing Configuration Option 1 - Minimum height difference across the crossing</w:delText>
              </w:r>
            </w:del>
          </w:p>
        </w:tc>
        <w:tc>
          <w:tcPr>
            <w:tcW w:w="1800" w:type="dxa"/>
            <w:vMerge w:val="restart"/>
            <w:tcPrChange w:id="456" w:author="Monica Borg" w:date="2018-01-18T14:27:00Z">
              <w:tcPr>
                <w:tcW w:w="1800" w:type="dxa"/>
                <w:vMerge w:val="restart"/>
                <w:vAlign w:val="center"/>
              </w:tcPr>
            </w:tcPrChange>
          </w:tcPr>
          <w:p w:rsidR="005A206F" w:rsidDel="005A206F" w:rsidRDefault="005A206F">
            <w:pPr>
              <w:pStyle w:val="Keywords"/>
              <w:spacing w:before="360"/>
              <w:rPr>
                <w:del w:id="457" w:author="Monica Borg" w:date="2018-01-18T13:56:00Z"/>
              </w:rPr>
              <w:pPrChange w:id="458" w:author="Monica Borg" w:date="2018-01-18T14:28:00Z">
                <w:pPr>
                  <w:pStyle w:val="Keywords"/>
                  <w:jc w:val="center"/>
                </w:pPr>
              </w:pPrChange>
            </w:pPr>
            <w:r>
              <w:t>Vertical Alignment</w:t>
            </w:r>
          </w:p>
          <w:p w:rsidR="005A206F" w:rsidRDefault="005A206F">
            <w:pPr>
              <w:pStyle w:val="Keywords"/>
              <w:spacing w:before="360"/>
              <w:pPrChange w:id="459" w:author="Monica Borg" w:date="2018-01-18T14:28:00Z">
                <w:pPr>
                  <w:pStyle w:val="Keywords"/>
                  <w:jc w:val="center"/>
                </w:pPr>
              </w:pPrChange>
            </w:pPr>
          </w:p>
        </w:tc>
      </w:tr>
      <w:tr w:rsidR="005A206F" w:rsidTr="005B3889">
        <w:tblPrEx>
          <w:tblW w:w="10080" w:type="dxa"/>
          <w:tblLayout w:type="fixed"/>
          <w:tblCellMar>
            <w:left w:w="180" w:type="dxa"/>
            <w:right w:w="180" w:type="dxa"/>
          </w:tblCellMar>
          <w:tblLook w:val="0000" w:firstRow="0" w:lastRow="0" w:firstColumn="0" w:lastColumn="0" w:noHBand="0" w:noVBand="0"/>
          <w:tblPrExChange w:id="460"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rPr>
          <w:ins w:id="461" w:author="Monica Borg" w:date="2018-01-18T13:51:00Z"/>
        </w:trPr>
        <w:tc>
          <w:tcPr>
            <w:tcW w:w="8280" w:type="dxa"/>
            <w:tcPrChange w:id="462" w:author="Monica Borg" w:date="2018-01-18T14:27:00Z">
              <w:tcPr>
                <w:tcW w:w="8280" w:type="dxa"/>
              </w:tcPr>
            </w:tcPrChange>
          </w:tcPr>
          <w:p w:rsidR="005A206F" w:rsidRDefault="005A206F">
            <w:pPr>
              <w:pStyle w:val="Pointed"/>
              <w:numPr>
                <w:ilvl w:val="0"/>
                <w:numId w:val="0"/>
              </w:numPr>
              <w:rPr>
                <w:ins w:id="463" w:author="Monica Borg" w:date="2018-01-18T13:51:00Z"/>
              </w:rPr>
              <w:pPrChange w:id="464" w:author="Monica Borg" w:date="2018-01-18T13:56:00Z">
                <w:pPr>
                  <w:pStyle w:val="Pointed"/>
                </w:pPr>
              </w:pPrChange>
            </w:pPr>
            <w:ins w:id="465" w:author="Monica Borg" w:date="2018-01-18T13:51:00Z">
              <w:r>
                <w:rPr>
                  <w:noProof/>
                  <w:lang w:eastAsia="en-AU"/>
                </w:rPr>
                <w:lastRenderedPageBreak/>
                <w:drawing>
                  <wp:inline distT="0" distB="0" distL="0" distR="0" wp14:anchorId="20B725DF" wp14:editId="2D348F1D">
                    <wp:extent cx="3914774" cy="1533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3214" b="7851"/>
                            <a:stretch/>
                          </pic:blipFill>
                          <pic:spPr bwMode="auto">
                            <a:xfrm>
                              <a:off x="0" y="0"/>
                              <a:ext cx="3938022" cy="1542632"/>
                            </a:xfrm>
                            <a:prstGeom prst="rect">
                              <a:avLst/>
                            </a:prstGeom>
                            <a:ln>
                              <a:noFill/>
                            </a:ln>
                            <a:extLst>
                              <a:ext uri="{53640926-AAD7-44D8-BBD7-CCE9431645EC}">
                                <a14:shadowObscured xmlns:a14="http://schemas.microsoft.com/office/drawing/2010/main"/>
                              </a:ext>
                            </a:extLst>
                          </pic:spPr>
                        </pic:pic>
                      </a:graphicData>
                    </a:graphic>
                  </wp:inline>
                </w:drawing>
              </w:r>
            </w:ins>
            <w:ins w:id="466" w:author="Monica Borg" w:date="2018-01-18T13:52:00Z">
              <w:r>
                <w:rPr>
                  <w:noProof/>
                  <w:lang w:eastAsia="en-AU"/>
                </w:rPr>
                <w:drawing>
                  <wp:inline distT="0" distB="0" distL="0" distR="0" wp14:anchorId="546320BA" wp14:editId="79EB6D90">
                    <wp:extent cx="4645828" cy="260985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653668" cy="2614254"/>
                            </a:xfrm>
                            <a:prstGeom prst="rect">
                              <a:avLst/>
                            </a:prstGeom>
                          </pic:spPr>
                        </pic:pic>
                      </a:graphicData>
                    </a:graphic>
                  </wp:inline>
                </w:drawing>
              </w:r>
              <w:r w:rsidRPr="00F67702">
                <w:rPr>
                  <w:b/>
                </w:rPr>
                <w:t xml:space="preserve">Figure </w:t>
              </w:r>
              <w:r w:rsidRPr="005A206F">
                <w:rPr>
                  <w:b/>
                </w:rPr>
                <w:t>D</w:t>
              </w:r>
              <w:r w:rsidRPr="005A206F">
                <w:rPr>
                  <w:b/>
                  <w:rPrChange w:id="467" w:author="Monica Borg" w:date="2018-01-18T13:53:00Z">
                    <w:rPr>
                      <w:b/>
                      <w:highlight w:val="yellow"/>
                    </w:rPr>
                  </w:rPrChange>
                </w:rPr>
                <w:t>14.</w:t>
              </w:r>
              <w:r>
                <w:rPr>
                  <w:b/>
                </w:rPr>
                <w:t>09.0</w:t>
              </w:r>
              <w:r w:rsidRPr="00F67702">
                <w:rPr>
                  <w:b/>
                </w:rPr>
                <w:t>1: Bed Level Crossing Configuration Option 1 - Minimum height difference across the crossing</w:t>
              </w:r>
            </w:ins>
          </w:p>
        </w:tc>
        <w:tc>
          <w:tcPr>
            <w:tcW w:w="1800" w:type="dxa"/>
            <w:vMerge/>
            <w:tcPrChange w:id="468" w:author="Monica Borg" w:date="2018-01-18T14:27:00Z">
              <w:tcPr>
                <w:tcW w:w="1800" w:type="dxa"/>
                <w:vMerge/>
                <w:vAlign w:val="center"/>
              </w:tcPr>
            </w:tcPrChange>
          </w:tcPr>
          <w:p w:rsidR="005A206F" w:rsidRDefault="005A206F">
            <w:pPr>
              <w:pStyle w:val="Keywords"/>
              <w:spacing w:before="360"/>
              <w:rPr>
                <w:ins w:id="469" w:author="Monica Borg" w:date="2018-01-18T13:51:00Z"/>
              </w:rPr>
              <w:pPrChange w:id="470" w:author="Monica Borg" w:date="2018-01-18T14:28:00Z">
                <w:pPr>
                  <w:pStyle w:val="Keywords"/>
                  <w:jc w:val="center"/>
                </w:pPr>
              </w:pPrChange>
            </w:pPr>
          </w:p>
        </w:tc>
      </w:tr>
      <w:tr w:rsidR="00AE4911" w:rsidTr="005B3889">
        <w:tblPrEx>
          <w:tblW w:w="10080" w:type="dxa"/>
          <w:tblLayout w:type="fixed"/>
          <w:tblCellMar>
            <w:left w:w="180" w:type="dxa"/>
            <w:right w:w="180" w:type="dxa"/>
          </w:tblCellMar>
          <w:tblLook w:val="0000" w:firstRow="0" w:lastRow="0" w:firstColumn="0" w:lastColumn="0" w:noHBand="0" w:noVBand="0"/>
          <w:tblPrExChange w:id="47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72" w:author="Monica Borg" w:date="2018-01-18T14:27:00Z">
              <w:tcPr>
                <w:tcW w:w="8280" w:type="dxa"/>
              </w:tcPr>
            </w:tcPrChange>
          </w:tcPr>
          <w:p w:rsidR="00AE4911" w:rsidRDefault="00AE4911">
            <w:pPr>
              <w:pStyle w:val="Pointed"/>
              <w:spacing w:before="0"/>
              <w:ind w:left="1238" w:hanging="1238"/>
              <w:jc w:val="both"/>
              <w:pPrChange w:id="473" w:author="Monica Borg" w:date="2018-01-18T14:04:00Z">
                <w:pPr>
                  <w:pStyle w:val="Pointed"/>
                  <w:ind w:left="1238" w:hanging="1238"/>
                </w:pPr>
              </w:pPrChange>
            </w:pPr>
            <w:r>
              <w:t>Extent of bed level crossing to extend 10m beyond</w:t>
            </w:r>
            <w:r w:rsidR="00675022">
              <w:t xml:space="preserve"> the top of bank</w:t>
            </w:r>
            <w:r>
              <w:t xml:space="preserve"> on either end of the </w:t>
            </w:r>
            <w:r w:rsidR="00902B56">
              <w:t>floodway</w:t>
            </w:r>
            <w:r>
              <w:t>.</w:t>
            </w:r>
            <w:r w:rsidR="00C71A76">
              <w:t xml:space="preserve"> To be </w:t>
            </w:r>
            <w:r w:rsidR="00BA1216">
              <w:t>confirmed</w:t>
            </w:r>
            <w:r w:rsidR="00C71A76">
              <w:t xml:space="preserve"> onsite.</w:t>
            </w:r>
          </w:p>
        </w:tc>
        <w:tc>
          <w:tcPr>
            <w:tcW w:w="1800" w:type="dxa"/>
            <w:tcPrChange w:id="474" w:author="Monica Borg" w:date="2018-01-18T14:27:00Z">
              <w:tcPr>
                <w:tcW w:w="1800" w:type="dxa"/>
                <w:vAlign w:val="center"/>
              </w:tcPr>
            </w:tcPrChange>
          </w:tcPr>
          <w:p w:rsidR="00AE4911" w:rsidRDefault="00AE4911">
            <w:pPr>
              <w:pStyle w:val="Keywords"/>
              <w:spacing w:before="0"/>
              <w:pPrChange w:id="475" w:author="Monica Borg" w:date="2018-01-18T14:28:00Z">
                <w:pPr>
                  <w:pStyle w:val="Keywords"/>
                  <w:jc w:val="center"/>
                </w:pPr>
              </w:pPrChange>
            </w:pPr>
            <w:r>
              <w:t>Horizontal Alignment</w:t>
            </w:r>
          </w:p>
        </w:tc>
      </w:tr>
      <w:tr w:rsidR="00F67702" w:rsidTr="005B3889">
        <w:tblPrEx>
          <w:tblW w:w="10080" w:type="dxa"/>
          <w:tblLayout w:type="fixed"/>
          <w:tblCellMar>
            <w:left w:w="180" w:type="dxa"/>
            <w:right w:w="180" w:type="dxa"/>
          </w:tblCellMar>
          <w:tblLook w:val="0000" w:firstRow="0" w:lastRow="0" w:firstColumn="0" w:lastColumn="0" w:noHBand="0" w:noVBand="0"/>
          <w:tblPrExChange w:id="47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77" w:author="Monica Borg" w:date="2018-01-18T14:27:00Z">
              <w:tcPr>
                <w:tcW w:w="8280" w:type="dxa"/>
              </w:tcPr>
            </w:tcPrChange>
          </w:tcPr>
          <w:p w:rsidR="00F67702" w:rsidRDefault="000C3DAA">
            <w:pPr>
              <w:pStyle w:val="Pointed"/>
              <w:ind w:left="1238" w:hanging="1238"/>
              <w:jc w:val="both"/>
              <w:pPrChange w:id="478" w:author="Monica Borg" w:date="2018-01-18T14:04:00Z">
                <w:pPr>
                  <w:pStyle w:val="Pointed"/>
                  <w:ind w:left="1238" w:hanging="1238"/>
                </w:pPr>
              </w:pPrChange>
            </w:pPr>
            <w:r>
              <w:t>Scour protection is t</w:t>
            </w:r>
            <w:r w:rsidR="00F67702">
              <w:t>o be used when option 1 type bed level crossing is constructed of concrete</w:t>
            </w:r>
            <w:r>
              <w:t xml:space="preserve">. </w:t>
            </w:r>
            <w:r w:rsidR="007C6276">
              <w:t xml:space="preserve"> </w:t>
            </w:r>
            <w:r>
              <w:t>Rocks to be not over compacted and left proud and uneven (e.g. track-rolled finish or rougher)</w:t>
            </w:r>
          </w:p>
          <w:p w:rsidR="00A23194" w:rsidDel="005A206F" w:rsidRDefault="00A23194">
            <w:pPr>
              <w:pStyle w:val="Pointed"/>
              <w:numPr>
                <w:ilvl w:val="0"/>
                <w:numId w:val="0"/>
              </w:numPr>
              <w:spacing w:before="120"/>
              <w:ind w:left="1238"/>
              <w:rPr>
                <w:del w:id="479" w:author="Monica Borg" w:date="2018-01-18T13:54:00Z"/>
              </w:rPr>
              <w:pPrChange w:id="480" w:author="Monica Borg" w:date="2018-01-18T13:54:00Z">
                <w:pPr>
                  <w:pStyle w:val="Pointed"/>
                  <w:numPr>
                    <w:ilvl w:val="0"/>
                    <w:numId w:val="0"/>
                  </w:numPr>
                  <w:spacing w:before="120"/>
                  <w:ind w:left="992" w:firstLine="0"/>
                </w:pPr>
              </w:pPrChange>
            </w:pPr>
            <w:r>
              <w:rPr>
                <w:noProof/>
                <w:lang w:eastAsia="en-AU"/>
              </w:rPr>
              <w:drawing>
                <wp:inline distT="0" distB="0" distL="0" distR="0" wp14:anchorId="18EE4BAF" wp14:editId="69EB2FB4">
                  <wp:extent cx="4277415" cy="1152525"/>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321385" cy="1164372"/>
                          </a:xfrm>
                          <a:prstGeom prst="rect">
                            <a:avLst/>
                          </a:prstGeom>
                        </pic:spPr>
                      </pic:pic>
                    </a:graphicData>
                  </a:graphic>
                </wp:inline>
              </w:drawing>
            </w:r>
          </w:p>
          <w:p w:rsidR="005A206F" w:rsidRDefault="005A206F">
            <w:pPr>
              <w:pStyle w:val="Pointed"/>
              <w:numPr>
                <w:ilvl w:val="0"/>
                <w:numId w:val="0"/>
              </w:numPr>
              <w:spacing w:before="120"/>
              <w:ind w:left="1238"/>
              <w:rPr>
                <w:ins w:id="481" w:author="Monica Borg" w:date="2018-01-18T13:54:00Z"/>
              </w:rPr>
              <w:pPrChange w:id="482" w:author="Monica Borg" w:date="2018-01-18T13:54:00Z">
                <w:pPr>
                  <w:pStyle w:val="Pointed"/>
                  <w:numPr>
                    <w:ilvl w:val="0"/>
                    <w:numId w:val="0"/>
                  </w:numPr>
                  <w:spacing w:before="120"/>
                  <w:ind w:left="992" w:firstLine="0"/>
                </w:pPr>
              </w:pPrChange>
            </w:pPr>
          </w:p>
          <w:p w:rsidR="00F67702" w:rsidRDefault="00F67702">
            <w:pPr>
              <w:pStyle w:val="Pointed"/>
              <w:numPr>
                <w:ilvl w:val="0"/>
                <w:numId w:val="0"/>
              </w:numPr>
              <w:spacing w:before="120"/>
              <w:ind w:left="1238"/>
              <w:jc w:val="center"/>
              <w:rPr>
                <w:b/>
              </w:rPr>
              <w:pPrChange w:id="483" w:author="Monica Borg" w:date="2018-01-18T13:54:00Z">
                <w:pPr>
                  <w:pStyle w:val="Pointed"/>
                  <w:numPr>
                    <w:ilvl w:val="0"/>
                    <w:numId w:val="0"/>
                  </w:numPr>
                  <w:spacing w:before="120"/>
                  <w:ind w:left="992" w:firstLine="0"/>
                </w:pPr>
              </w:pPrChange>
            </w:pPr>
            <w:r w:rsidRPr="00F67702">
              <w:rPr>
                <w:b/>
              </w:rPr>
              <w:t xml:space="preserve">Figure </w:t>
            </w:r>
            <w:r w:rsidRPr="005A206F">
              <w:rPr>
                <w:b/>
              </w:rPr>
              <w:t>D</w:t>
            </w:r>
            <w:del w:id="484" w:author="Monica Borg" w:date="2018-01-11T15:15:00Z">
              <w:r w:rsidR="00E445F7" w:rsidRPr="005A206F" w:rsidDel="00782C6A">
                <w:rPr>
                  <w:b/>
                  <w:rPrChange w:id="485" w:author="Monica Borg" w:date="2018-01-18T13:54:00Z">
                    <w:rPr>
                      <w:b/>
                      <w:highlight w:val="yellow"/>
                    </w:rPr>
                  </w:rPrChange>
                </w:rPr>
                <w:delText>(NEW)</w:delText>
              </w:r>
            </w:del>
            <w:ins w:id="486" w:author="Monica Borg" w:date="2018-01-11T15:15:00Z">
              <w:r w:rsidR="00782C6A" w:rsidRPr="005A206F">
                <w:rPr>
                  <w:b/>
                  <w:rPrChange w:id="487" w:author="Monica Borg" w:date="2018-01-18T13:54:00Z">
                    <w:rPr>
                      <w:b/>
                      <w:highlight w:val="yellow"/>
                    </w:rPr>
                  </w:rPrChange>
                </w:rPr>
                <w:t>14</w:t>
              </w:r>
            </w:ins>
            <w:r w:rsidRPr="005A206F">
              <w:rPr>
                <w:b/>
                <w:rPrChange w:id="488" w:author="Monica Borg" w:date="2018-01-18T13:54:00Z">
                  <w:rPr>
                    <w:b/>
                    <w:highlight w:val="yellow"/>
                  </w:rPr>
                </w:rPrChange>
              </w:rPr>
              <w:t>.</w:t>
            </w:r>
            <w:r w:rsidR="006A6EB2">
              <w:rPr>
                <w:b/>
              </w:rPr>
              <w:t>09</w:t>
            </w:r>
            <w:r w:rsidRPr="00F67702">
              <w:rPr>
                <w:b/>
              </w:rPr>
              <w:t>.02: Scour Protection</w:t>
            </w:r>
          </w:p>
        </w:tc>
        <w:tc>
          <w:tcPr>
            <w:tcW w:w="1800" w:type="dxa"/>
            <w:tcPrChange w:id="489" w:author="Monica Borg" w:date="2018-01-18T14:27:00Z">
              <w:tcPr>
                <w:tcW w:w="1800" w:type="dxa"/>
                <w:vAlign w:val="center"/>
              </w:tcPr>
            </w:tcPrChange>
          </w:tcPr>
          <w:p w:rsidR="00F67702" w:rsidRDefault="00F67702">
            <w:pPr>
              <w:pStyle w:val="Keywords"/>
              <w:spacing w:before="360"/>
              <w:pPrChange w:id="490" w:author="Monica Borg" w:date="2018-01-18T14:28:00Z">
                <w:pPr>
                  <w:pStyle w:val="Keywords"/>
                  <w:jc w:val="center"/>
                </w:pPr>
              </w:pPrChange>
            </w:pPr>
            <w:r>
              <w:t>Scour Protection</w:t>
            </w:r>
          </w:p>
        </w:tc>
      </w:tr>
      <w:tr w:rsidR="002F6C68" w:rsidTr="005B3889">
        <w:tblPrEx>
          <w:tblW w:w="10080" w:type="dxa"/>
          <w:tblLayout w:type="fixed"/>
          <w:tblCellMar>
            <w:left w:w="180" w:type="dxa"/>
            <w:right w:w="180" w:type="dxa"/>
          </w:tblCellMar>
          <w:tblLook w:val="0000" w:firstRow="0" w:lastRow="0" w:firstColumn="0" w:lastColumn="0" w:noHBand="0" w:noVBand="0"/>
          <w:tblPrExChange w:id="49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92" w:author="Monica Borg" w:date="2018-01-18T14:27:00Z">
              <w:tcPr>
                <w:tcW w:w="8280" w:type="dxa"/>
              </w:tcPr>
            </w:tcPrChange>
          </w:tcPr>
          <w:p w:rsidR="002F6C68" w:rsidRDefault="00E62DEF">
            <w:pPr>
              <w:pStyle w:val="Pointed"/>
              <w:ind w:left="1238" w:hanging="1238"/>
              <w:jc w:val="both"/>
              <w:rPr>
                <w:noProof/>
                <w:lang w:eastAsia="en-AU"/>
              </w:rPr>
              <w:pPrChange w:id="493" w:author="Monica Borg" w:date="2018-01-18T14:04:00Z">
                <w:pPr>
                  <w:pStyle w:val="Pointed"/>
                </w:pPr>
              </w:pPrChange>
            </w:pPr>
            <w:r>
              <w:rPr>
                <w:noProof/>
                <w:lang w:eastAsia="en-AU"/>
              </w:rPr>
              <w:t>Gabion rock protection to be in accordance with DTMR</w:t>
            </w:r>
            <w:r w:rsidR="00782BAC">
              <w:rPr>
                <w:noProof/>
                <w:lang w:eastAsia="en-AU"/>
              </w:rPr>
              <w:t>’</w:t>
            </w:r>
            <w:r>
              <w:rPr>
                <w:noProof/>
                <w:lang w:eastAsia="en-AU"/>
              </w:rPr>
              <w:t>s Scour Manual</w:t>
            </w:r>
            <w:r w:rsidR="00552905">
              <w:rPr>
                <w:noProof/>
                <w:lang w:eastAsia="en-AU"/>
              </w:rPr>
              <w:t xml:space="preserve">, DCB&amp;S and </w:t>
            </w:r>
            <w:r w:rsidR="00257988">
              <w:rPr>
                <w:noProof/>
                <w:lang w:eastAsia="en-AU"/>
              </w:rPr>
              <w:t>DTMR SD</w:t>
            </w:r>
            <w:r w:rsidR="00552905">
              <w:rPr>
                <w:noProof/>
                <w:lang w:eastAsia="en-AU"/>
              </w:rPr>
              <w:t xml:space="preserve"> 2241.</w:t>
            </w:r>
          </w:p>
        </w:tc>
        <w:tc>
          <w:tcPr>
            <w:tcW w:w="1800" w:type="dxa"/>
            <w:tcPrChange w:id="494" w:author="Monica Borg" w:date="2018-01-18T14:27:00Z">
              <w:tcPr>
                <w:tcW w:w="1800" w:type="dxa"/>
                <w:vAlign w:val="center"/>
              </w:tcPr>
            </w:tcPrChange>
          </w:tcPr>
          <w:p w:rsidR="002F6C68" w:rsidRDefault="002F6C68">
            <w:pPr>
              <w:pStyle w:val="Keywords"/>
              <w:spacing w:before="360"/>
              <w:pPrChange w:id="495" w:author="Monica Borg" w:date="2018-01-18T14:28:00Z">
                <w:pPr>
                  <w:pStyle w:val="Keywords"/>
                  <w:jc w:val="center"/>
                </w:pPr>
              </w:pPrChange>
            </w:pPr>
            <w:r>
              <w:t>Gabion Rock Scour Protection</w:t>
            </w:r>
          </w:p>
        </w:tc>
      </w:tr>
      <w:tr w:rsidR="002F6C68" w:rsidTr="005B3889">
        <w:tblPrEx>
          <w:tblW w:w="10080" w:type="dxa"/>
          <w:tblLayout w:type="fixed"/>
          <w:tblCellMar>
            <w:left w:w="180" w:type="dxa"/>
            <w:right w:w="180" w:type="dxa"/>
          </w:tblCellMar>
          <w:tblLook w:val="0000" w:firstRow="0" w:lastRow="0" w:firstColumn="0" w:lastColumn="0" w:noHBand="0" w:noVBand="0"/>
          <w:tblPrExChange w:id="49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497" w:author="Monica Borg" w:date="2018-01-18T14:27:00Z">
              <w:tcPr>
                <w:tcW w:w="8280" w:type="dxa"/>
              </w:tcPr>
            </w:tcPrChange>
          </w:tcPr>
          <w:p w:rsidR="002F6C68" w:rsidRDefault="00552905">
            <w:pPr>
              <w:pStyle w:val="Pointed"/>
              <w:ind w:left="1238" w:hanging="1238"/>
              <w:jc w:val="both"/>
              <w:rPr>
                <w:noProof/>
                <w:lang w:eastAsia="en-AU"/>
              </w:rPr>
              <w:pPrChange w:id="498" w:author="Monica Borg" w:date="2018-01-18T14:04:00Z">
                <w:pPr>
                  <w:pStyle w:val="Pointed"/>
                </w:pPr>
              </w:pPrChange>
            </w:pPr>
            <w:r>
              <w:rPr>
                <w:noProof/>
                <w:lang w:eastAsia="en-AU"/>
              </w:rPr>
              <w:t>Grouted rock protection to be in accordance with DTMR</w:t>
            </w:r>
            <w:r w:rsidR="00782BAC">
              <w:rPr>
                <w:noProof/>
                <w:lang w:eastAsia="en-AU"/>
              </w:rPr>
              <w:t>’</w:t>
            </w:r>
            <w:r>
              <w:rPr>
                <w:noProof/>
                <w:lang w:eastAsia="en-AU"/>
              </w:rPr>
              <w:t>s Scour Manual, DCB&amp;S.</w:t>
            </w:r>
          </w:p>
        </w:tc>
        <w:tc>
          <w:tcPr>
            <w:tcW w:w="1800" w:type="dxa"/>
            <w:tcPrChange w:id="499" w:author="Monica Borg" w:date="2018-01-18T14:27:00Z">
              <w:tcPr>
                <w:tcW w:w="1800" w:type="dxa"/>
                <w:vAlign w:val="center"/>
              </w:tcPr>
            </w:tcPrChange>
          </w:tcPr>
          <w:p w:rsidR="002F6C68" w:rsidRDefault="002F6C68">
            <w:pPr>
              <w:pStyle w:val="Keywords"/>
              <w:spacing w:before="360"/>
              <w:pPrChange w:id="500" w:author="Monica Borg" w:date="2018-01-18T14:28:00Z">
                <w:pPr>
                  <w:pStyle w:val="Keywords"/>
                  <w:jc w:val="center"/>
                </w:pPr>
              </w:pPrChange>
            </w:pPr>
            <w:r>
              <w:t>Grouted Rock Scour Protection</w:t>
            </w:r>
          </w:p>
        </w:tc>
      </w:tr>
      <w:tr w:rsidR="00025B68" w:rsidTr="005B3889">
        <w:tblPrEx>
          <w:tblW w:w="10080" w:type="dxa"/>
          <w:tblLayout w:type="fixed"/>
          <w:tblCellMar>
            <w:left w:w="180" w:type="dxa"/>
            <w:right w:w="180" w:type="dxa"/>
          </w:tblCellMar>
          <w:tblLook w:val="0000" w:firstRow="0" w:lastRow="0" w:firstColumn="0" w:lastColumn="0" w:noHBand="0" w:noVBand="0"/>
          <w:tblPrExChange w:id="50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502" w:author="Monica Borg" w:date="2018-01-18T14:27:00Z">
              <w:tcPr>
                <w:tcW w:w="8280" w:type="dxa"/>
              </w:tcPr>
            </w:tcPrChange>
          </w:tcPr>
          <w:p w:rsidR="0015718D" w:rsidRDefault="00025B68">
            <w:pPr>
              <w:pStyle w:val="Pointed"/>
              <w:ind w:left="1238" w:hanging="1238"/>
              <w:jc w:val="both"/>
              <w:rPr>
                <w:noProof/>
                <w:lang w:eastAsia="en-AU"/>
              </w:rPr>
              <w:pPrChange w:id="503" w:author="Monica Borg" w:date="2018-01-18T14:04:00Z">
                <w:pPr>
                  <w:pStyle w:val="Pointed"/>
                  <w:ind w:left="1238" w:hanging="1238"/>
                </w:pPr>
              </w:pPrChange>
            </w:pPr>
            <w:r>
              <w:rPr>
                <w:noProof/>
                <w:lang w:eastAsia="en-AU"/>
              </w:rPr>
              <w:lastRenderedPageBreak/>
              <w:t xml:space="preserve">Minimum thickness of </w:t>
            </w:r>
            <w:r w:rsidR="002F6C68">
              <w:rPr>
                <w:noProof/>
                <w:lang w:eastAsia="en-AU"/>
              </w:rPr>
              <w:t xml:space="preserve">free </w:t>
            </w:r>
            <w:r>
              <w:rPr>
                <w:noProof/>
                <w:lang w:eastAsia="en-AU"/>
              </w:rPr>
              <w:t>rock protection is to be 300mm or the limit shown in Table D</w:t>
            </w:r>
            <w:del w:id="504" w:author="Monica Borg" w:date="2018-01-11T15:15:00Z">
              <w:r w:rsidR="00E445F7" w:rsidRPr="005A206F" w:rsidDel="00782C6A">
                <w:rPr>
                  <w:noProof/>
                  <w:lang w:eastAsia="en-AU"/>
                  <w:rPrChange w:id="505" w:author="Monica Borg" w:date="2018-01-18T13:58:00Z">
                    <w:rPr>
                      <w:noProof/>
                      <w:highlight w:val="yellow"/>
                      <w:lang w:eastAsia="en-AU"/>
                    </w:rPr>
                  </w:rPrChange>
                </w:rPr>
                <w:delText>(NEW)</w:delText>
              </w:r>
            </w:del>
            <w:ins w:id="506" w:author="Monica Borg" w:date="2018-01-11T15:15:00Z">
              <w:r w:rsidR="00782C6A" w:rsidRPr="005A206F">
                <w:rPr>
                  <w:noProof/>
                  <w:lang w:eastAsia="en-AU"/>
                  <w:rPrChange w:id="507" w:author="Monica Borg" w:date="2018-01-18T13:58:00Z">
                    <w:rPr>
                      <w:noProof/>
                      <w:highlight w:val="yellow"/>
                      <w:lang w:eastAsia="en-AU"/>
                    </w:rPr>
                  </w:rPrChange>
                </w:rPr>
                <w:t>14</w:t>
              </w:r>
            </w:ins>
            <w:r w:rsidRPr="005A206F">
              <w:rPr>
                <w:noProof/>
                <w:lang w:eastAsia="en-AU"/>
                <w:rPrChange w:id="508" w:author="Monica Borg" w:date="2018-01-18T13:58:00Z">
                  <w:rPr>
                    <w:noProof/>
                    <w:highlight w:val="yellow"/>
                    <w:lang w:eastAsia="en-AU"/>
                  </w:rPr>
                </w:rPrChange>
              </w:rPr>
              <w:t>.</w:t>
            </w:r>
            <w:r w:rsidR="006A6EB2">
              <w:rPr>
                <w:noProof/>
                <w:lang w:eastAsia="en-AU"/>
              </w:rPr>
              <w:t>09.</w:t>
            </w:r>
            <w:r>
              <w:rPr>
                <w:noProof/>
                <w:lang w:eastAsia="en-AU"/>
              </w:rPr>
              <w:t>0</w:t>
            </w:r>
            <w:r w:rsidR="006A6EB2">
              <w:rPr>
                <w:noProof/>
                <w:lang w:eastAsia="en-AU"/>
              </w:rPr>
              <w:t>1</w:t>
            </w:r>
            <w:r w:rsidR="0015718D">
              <w:rPr>
                <w:noProof/>
                <w:lang w:eastAsia="en-AU"/>
              </w:rPr>
              <w:t>, whichever is greater.</w:t>
            </w:r>
          </w:p>
          <w:p w:rsidR="004A1074" w:rsidRPr="005429D6" w:rsidRDefault="004A1074" w:rsidP="005A206F">
            <w:pPr>
              <w:pStyle w:val="Pointed"/>
              <w:numPr>
                <w:ilvl w:val="0"/>
                <w:numId w:val="0"/>
              </w:numPr>
              <w:rPr>
                <w:b/>
              </w:rPr>
            </w:pPr>
            <w:r w:rsidRPr="005429D6">
              <w:rPr>
                <w:b/>
              </w:rPr>
              <w:t>Table D</w:t>
            </w:r>
            <w:del w:id="509" w:author="Monica Borg" w:date="2018-01-11T15:15:00Z">
              <w:r w:rsidR="00E445F7" w:rsidRPr="005A206F" w:rsidDel="00782C6A">
                <w:rPr>
                  <w:b/>
                  <w:rPrChange w:id="510" w:author="Monica Borg" w:date="2018-01-18T13:58:00Z">
                    <w:rPr>
                      <w:b/>
                      <w:highlight w:val="yellow"/>
                    </w:rPr>
                  </w:rPrChange>
                </w:rPr>
                <w:delText>(NEW)</w:delText>
              </w:r>
            </w:del>
            <w:ins w:id="511" w:author="Monica Borg" w:date="2018-01-11T15:15:00Z">
              <w:r w:rsidR="00782C6A" w:rsidRPr="005A206F">
                <w:rPr>
                  <w:b/>
                  <w:rPrChange w:id="512" w:author="Monica Borg" w:date="2018-01-18T13:58:00Z">
                    <w:rPr>
                      <w:b/>
                      <w:highlight w:val="yellow"/>
                    </w:rPr>
                  </w:rPrChange>
                </w:rPr>
                <w:t>14</w:t>
              </w:r>
            </w:ins>
            <w:r w:rsidRPr="005429D6">
              <w:rPr>
                <w:b/>
              </w:rPr>
              <w:t>.</w:t>
            </w:r>
            <w:r w:rsidR="006A6EB2">
              <w:rPr>
                <w:b/>
              </w:rPr>
              <w:t>09</w:t>
            </w:r>
            <w:r w:rsidRPr="005429D6">
              <w:rPr>
                <w:b/>
              </w:rPr>
              <w:t>.0</w:t>
            </w:r>
            <w:r w:rsidR="006A6EB2">
              <w:rPr>
                <w:b/>
              </w:rPr>
              <w:t>1</w:t>
            </w:r>
            <w:r w:rsidRPr="005429D6">
              <w:rPr>
                <w:b/>
              </w:rPr>
              <w:t xml:space="preserve">- </w:t>
            </w:r>
            <w:r>
              <w:rPr>
                <w:b/>
              </w:rPr>
              <w:t xml:space="preserve">Minimum thickness of </w:t>
            </w:r>
            <w:r w:rsidR="002F6C68">
              <w:rPr>
                <w:b/>
              </w:rPr>
              <w:t xml:space="preserve">free </w:t>
            </w:r>
            <w:r>
              <w:rPr>
                <w:b/>
              </w:rPr>
              <w:t xml:space="preserve">rock scour protection </w:t>
            </w:r>
          </w:p>
          <w:tbl>
            <w:tblPr>
              <w:tblStyle w:val="TableGrid"/>
              <w:tblW w:w="0" w:type="auto"/>
              <w:tblLayout w:type="fixed"/>
              <w:tblLook w:val="04A0" w:firstRow="1" w:lastRow="0" w:firstColumn="1" w:lastColumn="0" w:noHBand="0" w:noVBand="1"/>
              <w:tblPrChange w:id="513" w:author="Monica Borg" w:date="2018-01-18T13:59:00Z">
                <w:tblPr>
                  <w:tblStyle w:val="TableGrid"/>
                  <w:tblW w:w="0" w:type="auto"/>
                  <w:tblInd w:w="357" w:type="dxa"/>
                  <w:tblLayout w:type="fixed"/>
                  <w:tblLook w:val="04A0" w:firstRow="1" w:lastRow="0" w:firstColumn="1" w:lastColumn="0" w:noHBand="0" w:noVBand="1"/>
                </w:tblPr>
              </w:tblPrChange>
            </w:tblPr>
            <w:tblGrid>
              <w:gridCol w:w="1765"/>
              <w:gridCol w:w="1842"/>
              <w:gridCol w:w="3828"/>
              <w:tblGridChange w:id="514">
                <w:tblGrid>
                  <w:gridCol w:w="1765"/>
                  <w:gridCol w:w="1842"/>
                  <w:gridCol w:w="3828"/>
                </w:tblGrid>
              </w:tblGridChange>
            </w:tblGrid>
            <w:tr w:rsidR="004A1074" w:rsidTr="005A206F">
              <w:tc>
                <w:tcPr>
                  <w:tcW w:w="1765" w:type="dxa"/>
                  <w:tcPrChange w:id="515" w:author="Monica Borg" w:date="2018-01-18T13:59:00Z">
                    <w:tcPr>
                      <w:tcW w:w="1765" w:type="dxa"/>
                    </w:tcPr>
                  </w:tcPrChange>
                </w:tcPr>
                <w:p w:rsidR="004A1074" w:rsidRPr="0015718D" w:rsidRDefault="004A1074" w:rsidP="00F308E3">
                  <w:pPr>
                    <w:pStyle w:val="Pointed"/>
                    <w:numPr>
                      <w:ilvl w:val="0"/>
                      <w:numId w:val="0"/>
                    </w:numPr>
                    <w:spacing w:before="40"/>
                    <w:rPr>
                      <w:b/>
                    </w:rPr>
                  </w:pPr>
                  <w:r w:rsidRPr="0015718D">
                    <w:rPr>
                      <w:b/>
                    </w:rPr>
                    <w:t>Min Thickness</w:t>
                  </w:r>
                </w:p>
              </w:tc>
              <w:tc>
                <w:tcPr>
                  <w:tcW w:w="1842" w:type="dxa"/>
                  <w:tcPrChange w:id="516" w:author="Monica Borg" w:date="2018-01-18T13:59:00Z">
                    <w:tcPr>
                      <w:tcW w:w="1842" w:type="dxa"/>
                    </w:tcPr>
                  </w:tcPrChange>
                </w:tcPr>
                <w:p w:rsidR="004A1074" w:rsidRPr="0015718D" w:rsidRDefault="004A1074" w:rsidP="00F308E3">
                  <w:pPr>
                    <w:pStyle w:val="Pointed"/>
                    <w:numPr>
                      <w:ilvl w:val="0"/>
                      <w:numId w:val="0"/>
                    </w:numPr>
                    <w:spacing w:before="40"/>
                    <w:rPr>
                      <w:b/>
                    </w:rPr>
                  </w:pPr>
                  <w:r w:rsidRPr="0015718D">
                    <w:rPr>
                      <w:b/>
                    </w:rPr>
                    <w:t>Size distribution (d</w:t>
                  </w:r>
                  <w:r w:rsidRPr="0015718D">
                    <w:rPr>
                      <w:b/>
                      <w:vertAlign w:val="subscript"/>
                    </w:rPr>
                    <w:t>50</w:t>
                  </w:r>
                  <w:r w:rsidRPr="0015718D">
                    <w:rPr>
                      <w:b/>
                    </w:rPr>
                    <w:t>/d</w:t>
                  </w:r>
                  <w:r w:rsidRPr="0015718D">
                    <w:rPr>
                      <w:b/>
                      <w:vertAlign w:val="subscript"/>
                    </w:rPr>
                    <w:t>90</w:t>
                  </w:r>
                  <w:r w:rsidRPr="0015718D">
                    <w:rPr>
                      <w:b/>
                    </w:rPr>
                    <w:t>)</w:t>
                  </w:r>
                </w:p>
              </w:tc>
              <w:tc>
                <w:tcPr>
                  <w:tcW w:w="3828" w:type="dxa"/>
                  <w:tcPrChange w:id="517" w:author="Monica Borg" w:date="2018-01-18T13:59:00Z">
                    <w:tcPr>
                      <w:tcW w:w="3828" w:type="dxa"/>
                    </w:tcPr>
                  </w:tcPrChange>
                </w:tcPr>
                <w:p w:rsidR="004A1074" w:rsidRPr="0015718D" w:rsidRDefault="004A1074" w:rsidP="00F308E3">
                  <w:pPr>
                    <w:pStyle w:val="Pointed"/>
                    <w:numPr>
                      <w:ilvl w:val="0"/>
                      <w:numId w:val="0"/>
                    </w:numPr>
                    <w:spacing w:before="40"/>
                    <w:rPr>
                      <w:b/>
                    </w:rPr>
                  </w:pPr>
                  <w:r w:rsidRPr="0015718D">
                    <w:rPr>
                      <w:b/>
                    </w:rPr>
                    <w:t>Description</w:t>
                  </w:r>
                </w:p>
              </w:tc>
            </w:tr>
            <w:tr w:rsidR="004A1074" w:rsidTr="005A206F">
              <w:tc>
                <w:tcPr>
                  <w:tcW w:w="1765" w:type="dxa"/>
                  <w:tcPrChange w:id="518" w:author="Monica Borg" w:date="2018-01-18T13:59:00Z">
                    <w:tcPr>
                      <w:tcW w:w="1765" w:type="dxa"/>
                    </w:tcPr>
                  </w:tcPrChange>
                </w:tcPr>
                <w:p w:rsidR="004A1074" w:rsidRPr="0015718D" w:rsidRDefault="004A1074" w:rsidP="00F308E3">
                  <w:pPr>
                    <w:pStyle w:val="Pointed"/>
                    <w:numPr>
                      <w:ilvl w:val="0"/>
                      <w:numId w:val="0"/>
                    </w:numPr>
                    <w:spacing w:before="40"/>
                    <w:jc w:val="center"/>
                  </w:pPr>
                  <w:r w:rsidRPr="0015718D">
                    <w:t>1.4 d</w:t>
                  </w:r>
                  <w:r w:rsidRPr="0015718D">
                    <w:rPr>
                      <w:vertAlign w:val="subscript"/>
                    </w:rPr>
                    <w:t>50</w:t>
                  </w:r>
                </w:p>
              </w:tc>
              <w:tc>
                <w:tcPr>
                  <w:tcW w:w="1842" w:type="dxa"/>
                  <w:tcPrChange w:id="519" w:author="Monica Borg" w:date="2018-01-18T13:59:00Z">
                    <w:tcPr>
                      <w:tcW w:w="1842" w:type="dxa"/>
                    </w:tcPr>
                  </w:tcPrChange>
                </w:tcPr>
                <w:p w:rsidR="004A1074" w:rsidRPr="0015718D" w:rsidRDefault="004A1074" w:rsidP="00F308E3">
                  <w:pPr>
                    <w:pStyle w:val="Pointed"/>
                    <w:numPr>
                      <w:ilvl w:val="0"/>
                      <w:numId w:val="0"/>
                    </w:numPr>
                    <w:spacing w:before="40"/>
                    <w:jc w:val="center"/>
                  </w:pPr>
                  <w:r>
                    <w:t>1.0</w:t>
                  </w:r>
                </w:p>
              </w:tc>
              <w:tc>
                <w:tcPr>
                  <w:tcW w:w="3828" w:type="dxa"/>
                  <w:tcPrChange w:id="520" w:author="Monica Borg" w:date="2018-01-18T13:59:00Z">
                    <w:tcPr>
                      <w:tcW w:w="3828" w:type="dxa"/>
                    </w:tcPr>
                  </w:tcPrChange>
                </w:tcPr>
                <w:p w:rsidR="004A1074" w:rsidRPr="0015718D" w:rsidRDefault="004A1074" w:rsidP="00F308E3">
                  <w:pPr>
                    <w:pStyle w:val="Pointed"/>
                    <w:numPr>
                      <w:ilvl w:val="0"/>
                      <w:numId w:val="0"/>
                    </w:numPr>
                    <w:spacing w:before="40"/>
                  </w:pPr>
                  <w:r>
                    <w:t>Highly uniform rock size</w:t>
                  </w:r>
                </w:p>
              </w:tc>
            </w:tr>
            <w:tr w:rsidR="004A1074" w:rsidTr="005A206F">
              <w:tc>
                <w:tcPr>
                  <w:tcW w:w="1765" w:type="dxa"/>
                  <w:tcPrChange w:id="521" w:author="Monica Borg" w:date="2018-01-18T13:59:00Z">
                    <w:tcPr>
                      <w:tcW w:w="1765" w:type="dxa"/>
                    </w:tcPr>
                  </w:tcPrChange>
                </w:tcPr>
                <w:p w:rsidR="004A1074" w:rsidRPr="0015718D" w:rsidRDefault="004A1074" w:rsidP="00F308E3">
                  <w:pPr>
                    <w:pStyle w:val="Pointed"/>
                    <w:numPr>
                      <w:ilvl w:val="0"/>
                      <w:numId w:val="0"/>
                    </w:numPr>
                    <w:spacing w:before="40"/>
                    <w:jc w:val="center"/>
                  </w:pPr>
                  <w:r w:rsidRPr="0015718D">
                    <w:t>1.6 d</w:t>
                  </w:r>
                  <w:r w:rsidRPr="0015718D">
                    <w:rPr>
                      <w:vertAlign w:val="subscript"/>
                    </w:rPr>
                    <w:t>50</w:t>
                  </w:r>
                </w:p>
              </w:tc>
              <w:tc>
                <w:tcPr>
                  <w:tcW w:w="1842" w:type="dxa"/>
                  <w:tcPrChange w:id="522" w:author="Monica Borg" w:date="2018-01-18T13:59:00Z">
                    <w:tcPr>
                      <w:tcW w:w="1842" w:type="dxa"/>
                    </w:tcPr>
                  </w:tcPrChange>
                </w:tcPr>
                <w:p w:rsidR="004A1074" w:rsidRPr="0015718D" w:rsidRDefault="004A1074" w:rsidP="00F308E3">
                  <w:pPr>
                    <w:pStyle w:val="Pointed"/>
                    <w:numPr>
                      <w:ilvl w:val="0"/>
                      <w:numId w:val="0"/>
                    </w:numPr>
                    <w:spacing w:before="40"/>
                    <w:jc w:val="center"/>
                  </w:pPr>
                  <w:r>
                    <w:t>0.8</w:t>
                  </w:r>
                </w:p>
              </w:tc>
              <w:tc>
                <w:tcPr>
                  <w:tcW w:w="3828" w:type="dxa"/>
                  <w:tcPrChange w:id="523" w:author="Monica Borg" w:date="2018-01-18T13:59:00Z">
                    <w:tcPr>
                      <w:tcW w:w="3828" w:type="dxa"/>
                    </w:tcPr>
                  </w:tcPrChange>
                </w:tcPr>
                <w:p w:rsidR="004A1074" w:rsidRPr="0015718D" w:rsidRDefault="004A1074" w:rsidP="00F308E3">
                  <w:pPr>
                    <w:pStyle w:val="Pointed"/>
                    <w:numPr>
                      <w:ilvl w:val="0"/>
                      <w:numId w:val="0"/>
                    </w:numPr>
                    <w:spacing w:before="40"/>
                  </w:pPr>
                  <w:r>
                    <w:t>Typical upper limit of quarry rock</w:t>
                  </w:r>
                </w:p>
              </w:tc>
            </w:tr>
            <w:tr w:rsidR="004A1074" w:rsidTr="005A206F">
              <w:tc>
                <w:tcPr>
                  <w:tcW w:w="1765" w:type="dxa"/>
                  <w:tcPrChange w:id="524" w:author="Monica Borg" w:date="2018-01-18T13:59:00Z">
                    <w:tcPr>
                      <w:tcW w:w="1765" w:type="dxa"/>
                    </w:tcPr>
                  </w:tcPrChange>
                </w:tcPr>
                <w:p w:rsidR="004A1074" w:rsidRPr="0015718D" w:rsidRDefault="004A1074" w:rsidP="00F308E3">
                  <w:pPr>
                    <w:pStyle w:val="Pointed"/>
                    <w:numPr>
                      <w:ilvl w:val="0"/>
                      <w:numId w:val="0"/>
                    </w:numPr>
                    <w:spacing w:before="40"/>
                    <w:jc w:val="center"/>
                  </w:pPr>
                  <w:r w:rsidRPr="0015718D">
                    <w:t>1.8 d</w:t>
                  </w:r>
                  <w:r w:rsidRPr="0015718D">
                    <w:rPr>
                      <w:vertAlign w:val="subscript"/>
                    </w:rPr>
                    <w:t>50</w:t>
                  </w:r>
                </w:p>
              </w:tc>
              <w:tc>
                <w:tcPr>
                  <w:tcW w:w="1842" w:type="dxa"/>
                  <w:tcPrChange w:id="525" w:author="Monica Borg" w:date="2018-01-18T13:59:00Z">
                    <w:tcPr>
                      <w:tcW w:w="1842" w:type="dxa"/>
                    </w:tcPr>
                  </w:tcPrChange>
                </w:tcPr>
                <w:p w:rsidR="004A1074" w:rsidRPr="0015718D" w:rsidRDefault="004A1074" w:rsidP="00F308E3">
                  <w:pPr>
                    <w:pStyle w:val="Pointed"/>
                    <w:numPr>
                      <w:ilvl w:val="0"/>
                      <w:numId w:val="0"/>
                    </w:numPr>
                    <w:spacing w:before="40"/>
                    <w:jc w:val="center"/>
                  </w:pPr>
                  <w:r>
                    <w:t>0.67</w:t>
                  </w:r>
                </w:p>
              </w:tc>
              <w:tc>
                <w:tcPr>
                  <w:tcW w:w="3828" w:type="dxa"/>
                  <w:tcPrChange w:id="526" w:author="Monica Borg" w:date="2018-01-18T13:59:00Z">
                    <w:tcPr>
                      <w:tcW w:w="3828" w:type="dxa"/>
                    </w:tcPr>
                  </w:tcPrChange>
                </w:tcPr>
                <w:p w:rsidR="004A1074" w:rsidRPr="0015718D" w:rsidRDefault="004A1074" w:rsidP="00F308E3">
                  <w:pPr>
                    <w:pStyle w:val="Pointed"/>
                    <w:numPr>
                      <w:ilvl w:val="0"/>
                      <w:numId w:val="0"/>
                    </w:numPr>
                    <w:spacing w:before="40"/>
                  </w:pPr>
                  <w:r>
                    <w:t>Recommended lower limit of distribution</w:t>
                  </w:r>
                </w:p>
              </w:tc>
            </w:tr>
            <w:tr w:rsidR="004A1074" w:rsidTr="005A206F">
              <w:tc>
                <w:tcPr>
                  <w:tcW w:w="1765" w:type="dxa"/>
                  <w:tcPrChange w:id="527" w:author="Monica Borg" w:date="2018-01-18T13:59:00Z">
                    <w:tcPr>
                      <w:tcW w:w="1765" w:type="dxa"/>
                    </w:tcPr>
                  </w:tcPrChange>
                </w:tcPr>
                <w:p w:rsidR="004A1074" w:rsidRPr="0015718D" w:rsidRDefault="004A1074" w:rsidP="00F308E3">
                  <w:pPr>
                    <w:pStyle w:val="Pointed"/>
                    <w:numPr>
                      <w:ilvl w:val="0"/>
                      <w:numId w:val="0"/>
                    </w:numPr>
                    <w:spacing w:before="40"/>
                    <w:jc w:val="center"/>
                  </w:pPr>
                  <w:r w:rsidRPr="0015718D">
                    <w:t>2.1 d</w:t>
                  </w:r>
                  <w:r w:rsidRPr="0015718D">
                    <w:rPr>
                      <w:vertAlign w:val="subscript"/>
                    </w:rPr>
                    <w:t>50</w:t>
                  </w:r>
                </w:p>
              </w:tc>
              <w:tc>
                <w:tcPr>
                  <w:tcW w:w="1842" w:type="dxa"/>
                  <w:tcPrChange w:id="528" w:author="Monica Borg" w:date="2018-01-18T13:59:00Z">
                    <w:tcPr>
                      <w:tcW w:w="1842" w:type="dxa"/>
                    </w:tcPr>
                  </w:tcPrChange>
                </w:tcPr>
                <w:p w:rsidR="004A1074" w:rsidRPr="0015718D" w:rsidRDefault="004A1074" w:rsidP="00F308E3">
                  <w:pPr>
                    <w:pStyle w:val="Pointed"/>
                    <w:numPr>
                      <w:ilvl w:val="0"/>
                      <w:numId w:val="0"/>
                    </w:numPr>
                    <w:spacing w:before="40"/>
                    <w:jc w:val="center"/>
                  </w:pPr>
                  <w:r>
                    <w:t>0.5</w:t>
                  </w:r>
                </w:p>
              </w:tc>
              <w:tc>
                <w:tcPr>
                  <w:tcW w:w="3828" w:type="dxa"/>
                  <w:tcPrChange w:id="529" w:author="Monica Borg" w:date="2018-01-18T13:59:00Z">
                    <w:tcPr>
                      <w:tcW w:w="3828" w:type="dxa"/>
                    </w:tcPr>
                  </w:tcPrChange>
                </w:tcPr>
                <w:p w:rsidR="004A1074" w:rsidRPr="0015718D" w:rsidRDefault="004A1074" w:rsidP="00F308E3">
                  <w:pPr>
                    <w:pStyle w:val="Pointed"/>
                    <w:numPr>
                      <w:ilvl w:val="0"/>
                      <w:numId w:val="0"/>
                    </w:numPr>
                    <w:spacing w:before="40"/>
                  </w:pPr>
                  <w:r>
                    <w:t>Typical lower limit of quarry rock</w:t>
                  </w:r>
                </w:p>
              </w:tc>
            </w:tr>
          </w:tbl>
          <w:p w:rsidR="0015718D" w:rsidRPr="0015718D" w:rsidRDefault="004A1074">
            <w:pPr>
              <w:pStyle w:val="Pointed"/>
              <w:numPr>
                <w:ilvl w:val="0"/>
                <w:numId w:val="0"/>
              </w:numPr>
              <w:spacing w:before="120"/>
              <w:rPr>
                <w:noProof/>
                <w:lang w:eastAsia="en-AU"/>
              </w:rPr>
              <w:pPrChange w:id="530" w:author="Monica Borg" w:date="2018-01-18T13:59:00Z">
                <w:pPr>
                  <w:pStyle w:val="Pointed"/>
                  <w:numPr>
                    <w:ilvl w:val="0"/>
                    <w:numId w:val="0"/>
                  </w:numPr>
                  <w:ind w:left="0" w:firstLine="0"/>
                </w:pPr>
              </w:pPrChange>
            </w:pPr>
            <w:r>
              <w:rPr>
                <w:noProof/>
                <w:lang w:eastAsia="en-AU"/>
              </w:rPr>
              <w:t>Where d</w:t>
            </w:r>
            <w:r w:rsidRPr="004A1074">
              <w:rPr>
                <w:noProof/>
                <w:vertAlign w:val="subscript"/>
                <w:lang w:eastAsia="en-AU"/>
              </w:rPr>
              <w:t>50</w:t>
            </w:r>
            <w:r>
              <w:rPr>
                <w:noProof/>
                <w:lang w:eastAsia="en-AU"/>
              </w:rPr>
              <w:t xml:space="preserve"> is the mean rock size</w:t>
            </w:r>
            <w:r w:rsidR="002F6C68">
              <w:rPr>
                <w:noProof/>
                <w:lang w:eastAsia="en-AU"/>
              </w:rPr>
              <w:t xml:space="preserve"> determined in clause D</w:t>
            </w:r>
            <w:del w:id="531" w:author="Monica Borg" w:date="2018-01-11T15:15:00Z">
              <w:r w:rsidR="00E445F7" w:rsidRPr="005A206F" w:rsidDel="00782C6A">
                <w:rPr>
                  <w:noProof/>
                  <w:lang w:eastAsia="en-AU"/>
                  <w:rPrChange w:id="532" w:author="Monica Borg" w:date="2018-01-18T13:58:00Z">
                    <w:rPr>
                      <w:noProof/>
                      <w:highlight w:val="yellow"/>
                      <w:lang w:eastAsia="en-AU"/>
                    </w:rPr>
                  </w:rPrChange>
                </w:rPr>
                <w:delText>(NEW)</w:delText>
              </w:r>
            </w:del>
            <w:ins w:id="533" w:author="Monica Borg" w:date="2018-01-11T15:15:00Z">
              <w:r w:rsidR="00782C6A" w:rsidRPr="005A206F">
                <w:rPr>
                  <w:noProof/>
                  <w:lang w:eastAsia="en-AU"/>
                  <w:rPrChange w:id="534" w:author="Monica Borg" w:date="2018-01-18T13:58:00Z">
                    <w:rPr>
                      <w:noProof/>
                      <w:highlight w:val="yellow"/>
                      <w:lang w:eastAsia="en-AU"/>
                    </w:rPr>
                  </w:rPrChange>
                </w:rPr>
                <w:t>14</w:t>
              </w:r>
            </w:ins>
            <w:r w:rsidR="002F6C68" w:rsidRPr="005A206F">
              <w:rPr>
                <w:noProof/>
                <w:lang w:eastAsia="en-AU"/>
                <w:rPrChange w:id="535" w:author="Monica Borg" w:date="2018-01-18T13:58:00Z">
                  <w:rPr>
                    <w:noProof/>
                    <w:highlight w:val="yellow"/>
                    <w:lang w:eastAsia="en-AU"/>
                  </w:rPr>
                </w:rPrChange>
              </w:rPr>
              <w:t>.</w:t>
            </w:r>
            <w:r w:rsidR="002F6C68">
              <w:rPr>
                <w:noProof/>
                <w:lang w:eastAsia="en-AU"/>
              </w:rPr>
              <w:t>07.03</w:t>
            </w:r>
            <w:r>
              <w:rPr>
                <w:noProof/>
                <w:lang w:eastAsia="en-AU"/>
              </w:rPr>
              <w:t>.</w:t>
            </w:r>
          </w:p>
        </w:tc>
        <w:tc>
          <w:tcPr>
            <w:tcW w:w="1800" w:type="dxa"/>
            <w:tcPrChange w:id="536" w:author="Monica Borg" w:date="2018-01-18T14:27:00Z">
              <w:tcPr>
                <w:tcW w:w="1800" w:type="dxa"/>
                <w:vAlign w:val="center"/>
              </w:tcPr>
            </w:tcPrChange>
          </w:tcPr>
          <w:p w:rsidR="00025B68" w:rsidRDefault="002F6C68">
            <w:pPr>
              <w:pStyle w:val="Keywords"/>
              <w:spacing w:before="360"/>
              <w:pPrChange w:id="537" w:author="Monica Borg" w:date="2018-01-18T14:28:00Z">
                <w:pPr>
                  <w:pStyle w:val="Keywords"/>
                  <w:jc w:val="center"/>
                </w:pPr>
              </w:pPrChange>
            </w:pPr>
            <w:r>
              <w:t>Free Rock</w:t>
            </w:r>
            <w:r w:rsidR="00025B68">
              <w:t xml:space="preserve"> Scour Protection</w:t>
            </w:r>
          </w:p>
        </w:tc>
      </w:tr>
      <w:tr w:rsidR="00F67702" w:rsidTr="005B3889">
        <w:tblPrEx>
          <w:tblW w:w="10080" w:type="dxa"/>
          <w:tblLayout w:type="fixed"/>
          <w:tblCellMar>
            <w:left w:w="180" w:type="dxa"/>
            <w:right w:w="180" w:type="dxa"/>
          </w:tblCellMar>
          <w:tblLook w:val="0000" w:firstRow="0" w:lastRow="0" w:firstColumn="0" w:lastColumn="0" w:noHBand="0" w:noVBand="0"/>
          <w:tblPrExChange w:id="538"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539" w:author="Monica Borg" w:date="2018-01-18T14:27:00Z">
              <w:tcPr>
                <w:tcW w:w="8280" w:type="dxa"/>
              </w:tcPr>
            </w:tcPrChange>
          </w:tcPr>
          <w:p w:rsidR="00F67702" w:rsidRPr="00187500" w:rsidRDefault="00F67702">
            <w:pPr>
              <w:pStyle w:val="Pointed"/>
              <w:numPr>
                <w:ilvl w:val="0"/>
                <w:numId w:val="0"/>
              </w:numPr>
              <w:ind w:left="1238"/>
              <w:jc w:val="center"/>
              <w:rPr>
                <w:b/>
              </w:rPr>
              <w:pPrChange w:id="540" w:author="Monica Borg" w:date="2018-01-18T14:33:00Z">
                <w:pPr>
                  <w:pStyle w:val="Pointed"/>
                  <w:numPr>
                    <w:ilvl w:val="0"/>
                    <w:numId w:val="0"/>
                  </w:numPr>
                  <w:ind w:left="1238" w:firstLine="0"/>
                </w:pPr>
              </w:pPrChange>
            </w:pPr>
            <w:r w:rsidRPr="00187500">
              <w:rPr>
                <w:b/>
              </w:rPr>
              <w:t>Option 2</w:t>
            </w:r>
          </w:p>
        </w:tc>
        <w:tc>
          <w:tcPr>
            <w:tcW w:w="1800" w:type="dxa"/>
            <w:tcPrChange w:id="541" w:author="Monica Borg" w:date="2018-01-18T14:27:00Z">
              <w:tcPr>
                <w:tcW w:w="1800" w:type="dxa"/>
                <w:vAlign w:val="center"/>
              </w:tcPr>
            </w:tcPrChange>
          </w:tcPr>
          <w:p w:rsidR="00F67702" w:rsidRDefault="00F67702">
            <w:pPr>
              <w:pStyle w:val="Keywords"/>
              <w:spacing w:before="360"/>
              <w:pPrChange w:id="542" w:author="Monica Borg" w:date="2018-01-18T14:28:00Z">
                <w:pPr>
                  <w:pStyle w:val="Keywords"/>
                  <w:jc w:val="center"/>
                </w:pPr>
              </w:pPrChange>
            </w:pPr>
          </w:p>
        </w:tc>
      </w:tr>
      <w:tr w:rsidR="00F67702" w:rsidTr="005B3889">
        <w:tblPrEx>
          <w:tblW w:w="10080" w:type="dxa"/>
          <w:tblLayout w:type="fixed"/>
          <w:tblCellMar>
            <w:left w:w="180" w:type="dxa"/>
            <w:right w:w="180" w:type="dxa"/>
          </w:tblCellMar>
          <w:tblLook w:val="0000" w:firstRow="0" w:lastRow="0" w:firstColumn="0" w:lastColumn="0" w:noHBand="0" w:noVBand="0"/>
          <w:tblPrExChange w:id="543"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544" w:author="Monica Borg" w:date="2018-01-18T14:27:00Z">
              <w:tcPr>
                <w:tcW w:w="8280" w:type="dxa"/>
              </w:tcPr>
            </w:tcPrChange>
          </w:tcPr>
          <w:p w:rsidR="00F67702" w:rsidRDefault="00187500">
            <w:pPr>
              <w:pStyle w:val="Pointed"/>
              <w:ind w:left="1238" w:hanging="1238"/>
              <w:jc w:val="both"/>
              <w:pPrChange w:id="545" w:author="Monica Borg" w:date="2018-01-18T14:04:00Z">
                <w:pPr>
                  <w:pStyle w:val="Pointed"/>
                </w:pPr>
              </w:pPrChange>
            </w:pPr>
            <w:r w:rsidRPr="00187500">
              <w:t>The pavement surface of the bed level crossing can be built up to a maximum of 300mm above the lowest point of the natural stream bed (pre-construction), within the footprint of the proposed crossing.</w:t>
            </w:r>
          </w:p>
        </w:tc>
        <w:tc>
          <w:tcPr>
            <w:tcW w:w="1800" w:type="dxa"/>
            <w:tcPrChange w:id="546" w:author="Monica Borg" w:date="2018-01-18T14:27:00Z">
              <w:tcPr>
                <w:tcW w:w="1800" w:type="dxa"/>
                <w:vAlign w:val="center"/>
              </w:tcPr>
            </w:tcPrChange>
          </w:tcPr>
          <w:p w:rsidR="00F67702" w:rsidRDefault="00AE4911">
            <w:pPr>
              <w:pStyle w:val="Keywords"/>
              <w:spacing w:before="360"/>
              <w:pPrChange w:id="547" w:author="Monica Borg" w:date="2018-01-18T14:28:00Z">
                <w:pPr>
                  <w:pStyle w:val="Keywords"/>
                  <w:jc w:val="center"/>
                </w:pPr>
              </w:pPrChange>
            </w:pPr>
            <w:r>
              <w:t>Vertical Alignment</w:t>
            </w:r>
          </w:p>
        </w:tc>
      </w:tr>
      <w:tr w:rsidR="00AE4911" w:rsidTr="005B3889">
        <w:tblPrEx>
          <w:tblW w:w="10080" w:type="dxa"/>
          <w:tblLayout w:type="fixed"/>
          <w:tblCellMar>
            <w:left w:w="180" w:type="dxa"/>
            <w:right w:w="180" w:type="dxa"/>
          </w:tblCellMar>
          <w:tblLook w:val="0000" w:firstRow="0" w:lastRow="0" w:firstColumn="0" w:lastColumn="0" w:noHBand="0" w:noVBand="0"/>
          <w:tblPrExChange w:id="548"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549" w:author="Monica Borg" w:date="2018-01-18T14:27:00Z">
              <w:tcPr>
                <w:tcW w:w="8280" w:type="dxa"/>
              </w:tcPr>
            </w:tcPrChange>
          </w:tcPr>
          <w:p w:rsidR="00AE4911" w:rsidRPr="00187500" w:rsidRDefault="008A28B4">
            <w:pPr>
              <w:pStyle w:val="Pointed"/>
              <w:ind w:left="1238" w:hanging="1238"/>
              <w:jc w:val="both"/>
              <w:pPrChange w:id="550" w:author="Monica Borg" w:date="2018-01-18T14:04:00Z">
                <w:pPr>
                  <w:pStyle w:val="Pointed"/>
                </w:pPr>
              </w:pPrChange>
            </w:pPr>
            <w:r>
              <w:t>Extent of bed level crossing to extend 10m beyond the top of bank on either end of the floodway. To be confirmed onsite</w:t>
            </w:r>
            <w:r w:rsidR="00AE4911">
              <w:t>.</w:t>
            </w:r>
          </w:p>
        </w:tc>
        <w:tc>
          <w:tcPr>
            <w:tcW w:w="1800" w:type="dxa"/>
            <w:tcPrChange w:id="551" w:author="Monica Borg" w:date="2018-01-18T14:27:00Z">
              <w:tcPr>
                <w:tcW w:w="1800" w:type="dxa"/>
                <w:vAlign w:val="center"/>
              </w:tcPr>
            </w:tcPrChange>
          </w:tcPr>
          <w:p w:rsidR="00AE4911" w:rsidRDefault="00AE4911">
            <w:pPr>
              <w:pStyle w:val="Keywords"/>
              <w:spacing w:before="360"/>
              <w:pPrChange w:id="552" w:author="Monica Borg" w:date="2018-01-18T14:28:00Z">
                <w:pPr>
                  <w:pStyle w:val="Keywords"/>
                  <w:jc w:val="center"/>
                </w:pPr>
              </w:pPrChange>
            </w:pPr>
            <w:r>
              <w:t>Horizontal Alignment</w:t>
            </w:r>
          </w:p>
        </w:tc>
      </w:tr>
      <w:tr w:rsidR="00187500" w:rsidTr="005B3889">
        <w:tblPrEx>
          <w:tblW w:w="10080" w:type="dxa"/>
          <w:tblLayout w:type="fixed"/>
          <w:tblCellMar>
            <w:left w:w="180" w:type="dxa"/>
            <w:right w:w="180" w:type="dxa"/>
          </w:tblCellMar>
          <w:tblLook w:val="0000" w:firstRow="0" w:lastRow="0" w:firstColumn="0" w:lastColumn="0" w:noHBand="0" w:noVBand="0"/>
          <w:tblPrExChange w:id="553"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554" w:author="Monica Borg" w:date="2018-01-18T14:27:00Z">
              <w:tcPr>
                <w:tcW w:w="8280" w:type="dxa"/>
              </w:tcPr>
            </w:tcPrChange>
          </w:tcPr>
          <w:p w:rsidR="00187500" w:rsidRDefault="00187500">
            <w:pPr>
              <w:pStyle w:val="Pointed"/>
              <w:numPr>
                <w:ilvl w:val="1"/>
                <w:numId w:val="13"/>
              </w:numPr>
              <w:ind w:left="1238" w:hanging="1238"/>
              <w:jc w:val="both"/>
              <w:pPrChange w:id="555" w:author="Monica Borg" w:date="2018-01-18T14:04:00Z">
                <w:pPr>
                  <w:pStyle w:val="Pointed"/>
                  <w:numPr>
                    <w:numId w:val="13"/>
                  </w:numPr>
                  <w:ind w:left="1238" w:hanging="1238"/>
                </w:pPr>
              </w:pPrChange>
            </w:pPr>
            <w:r>
              <w:lastRenderedPageBreak/>
              <w:t xml:space="preserve">Directly upstream and downstream of the crossing, adjacent to each bank and at the low flow section of the crossing, a rock chute at a slope no greater than 1 in 30 (3.3%) must be incorporated into the design. </w:t>
            </w:r>
            <w:r w:rsidR="007C6276">
              <w:t xml:space="preserve"> </w:t>
            </w:r>
            <w:r>
              <w:t>The minimum width of the bank rock chutes are 3m and the minimum width of the low flow channel rock chute is 100% of the low flow channel</w:t>
            </w:r>
          </w:p>
          <w:p w:rsidR="00187500" w:rsidRPr="005A206F" w:rsidRDefault="00187500" w:rsidP="00853113">
            <w:pPr>
              <w:pStyle w:val="Pointed"/>
              <w:numPr>
                <w:ilvl w:val="0"/>
                <w:numId w:val="0"/>
              </w:numPr>
              <w:tabs>
                <w:tab w:val="clear" w:pos="1276"/>
              </w:tabs>
              <w:ind w:left="1238"/>
            </w:pPr>
            <w:r w:rsidRPr="005A206F">
              <w:t xml:space="preserve">Length of rock chutes are to be as defined in </w:t>
            </w:r>
            <w:r w:rsidR="00782BAC" w:rsidRPr="005A206F">
              <w:t>F</w:t>
            </w:r>
            <w:r w:rsidRPr="005A206F">
              <w:t>igure D</w:t>
            </w:r>
            <w:del w:id="556" w:author="Monica Borg" w:date="2018-01-11T15:15:00Z">
              <w:r w:rsidR="00E445F7" w:rsidRPr="005A206F" w:rsidDel="00782C6A">
                <w:rPr>
                  <w:rPrChange w:id="557" w:author="Monica Borg" w:date="2018-01-18T14:01:00Z">
                    <w:rPr>
                      <w:highlight w:val="yellow"/>
                    </w:rPr>
                  </w:rPrChange>
                </w:rPr>
                <w:delText>(NEW)</w:delText>
              </w:r>
            </w:del>
            <w:ins w:id="558" w:author="Monica Borg" w:date="2018-01-11T15:15:00Z">
              <w:r w:rsidR="00782C6A" w:rsidRPr="005A206F">
                <w:rPr>
                  <w:rPrChange w:id="559" w:author="Monica Borg" w:date="2018-01-18T14:01:00Z">
                    <w:rPr>
                      <w:highlight w:val="yellow"/>
                    </w:rPr>
                  </w:rPrChange>
                </w:rPr>
                <w:t>14</w:t>
              </w:r>
            </w:ins>
            <w:r w:rsidR="006A6EB2" w:rsidRPr="005A206F">
              <w:rPr>
                <w:rPrChange w:id="560" w:author="Monica Borg" w:date="2018-01-18T14:01:00Z">
                  <w:rPr>
                    <w:highlight w:val="yellow"/>
                  </w:rPr>
                </w:rPrChange>
              </w:rPr>
              <w:t>.</w:t>
            </w:r>
            <w:r w:rsidR="006A6EB2" w:rsidRPr="005A206F">
              <w:t>09</w:t>
            </w:r>
            <w:r w:rsidRPr="005A206F">
              <w:t>.0</w:t>
            </w:r>
            <w:r w:rsidR="006A6EB2" w:rsidRPr="005A206F">
              <w:t>2</w:t>
            </w:r>
            <w:r w:rsidRPr="005A206F">
              <w:t>.</w:t>
            </w:r>
          </w:p>
          <w:p w:rsidR="0015718D" w:rsidRDefault="0015718D" w:rsidP="00853113">
            <w:pPr>
              <w:pStyle w:val="Pointed"/>
              <w:numPr>
                <w:ilvl w:val="0"/>
                <w:numId w:val="0"/>
              </w:numPr>
              <w:tabs>
                <w:tab w:val="clear" w:pos="1276"/>
              </w:tabs>
              <w:ind w:left="1238"/>
            </w:pPr>
            <w:r w:rsidRPr="005A206F">
              <w:t xml:space="preserve">Thickness of rock chutes are to be as defined in </w:t>
            </w:r>
            <w:r w:rsidR="00782BAC" w:rsidRPr="005A206F">
              <w:t>T</w:t>
            </w:r>
            <w:r w:rsidRPr="005A206F">
              <w:t>able D</w:t>
            </w:r>
            <w:del w:id="561" w:author="Monica Borg" w:date="2018-01-11T15:15:00Z">
              <w:r w:rsidR="00E445F7" w:rsidRPr="005A206F" w:rsidDel="00782C6A">
                <w:rPr>
                  <w:rPrChange w:id="562" w:author="Monica Borg" w:date="2018-01-18T14:01:00Z">
                    <w:rPr>
                      <w:highlight w:val="yellow"/>
                    </w:rPr>
                  </w:rPrChange>
                </w:rPr>
                <w:delText>(NEW)</w:delText>
              </w:r>
            </w:del>
            <w:ins w:id="563" w:author="Monica Borg" w:date="2018-01-11T15:15:00Z">
              <w:r w:rsidR="00782C6A" w:rsidRPr="005A206F">
                <w:rPr>
                  <w:rPrChange w:id="564" w:author="Monica Borg" w:date="2018-01-18T14:01:00Z">
                    <w:rPr>
                      <w:highlight w:val="yellow"/>
                    </w:rPr>
                  </w:rPrChange>
                </w:rPr>
                <w:t>14</w:t>
              </w:r>
            </w:ins>
            <w:r w:rsidRPr="005A206F">
              <w:rPr>
                <w:rPrChange w:id="565" w:author="Monica Borg" w:date="2018-01-18T14:01:00Z">
                  <w:rPr>
                    <w:highlight w:val="yellow"/>
                  </w:rPr>
                </w:rPrChange>
              </w:rPr>
              <w:t>.</w:t>
            </w:r>
            <w:r w:rsidR="006A6EB2" w:rsidRPr="005A206F">
              <w:t>09</w:t>
            </w:r>
            <w:r w:rsidRPr="005A206F">
              <w:t>.0</w:t>
            </w:r>
            <w:r w:rsidR="006A6EB2" w:rsidRPr="005A206F">
              <w:t>1</w:t>
            </w:r>
            <w:r w:rsidRPr="005A206F">
              <w:t>.</w:t>
            </w:r>
          </w:p>
          <w:p w:rsidR="00187500" w:rsidRDefault="00187500" w:rsidP="00853113">
            <w:pPr>
              <w:pStyle w:val="Pointed"/>
              <w:numPr>
                <w:ilvl w:val="0"/>
                <w:numId w:val="0"/>
              </w:numPr>
              <w:tabs>
                <w:tab w:val="clear" w:pos="1276"/>
              </w:tabs>
              <w:ind w:left="1238"/>
              <w:rPr>
                <w:ins w:id="566" w:author="Monica Borg" w:date="2018-01-18T14:01:00Z"/>
              </w:rPr>
            </w:pPr>
            <w:r>
              <w:t>For concrete crossings, the surface of the crossing must be broom finished for the width of the rock chutes</w:t>
            </w:r>
            <w:ins w:id="567" w:author="Monica Borg" w:date="2018-01-18T14:01:00Z">
              <w:r w:rsidR="005A206F">
                <w:t>.</w:t>
              </w:r>
            </w:ins>
          </w:p>
          <w:p w:rsidR="005A206F" w:rsidRDefault="005A206F" w:rsidP="005A206F">
            <w:pPr>
              <w:pStyle w:val="Pointed"/>
              <w:numPr>
                <w:ilvl w:val="0"/>
                <w:numId w:val="0"/>
              </w:numPr>
              <w:tabs>
                <w:tab w:val="clear" w:pos="1276"/>
              </w:tabs>
            </w:pPr>
          </w:p>
          <w:p w:rsidR="00187500" w:rsidRDefault="00187500" w:rsidP="00853113">
            <w:pPr>
              <w:pStyle w:val="Default"/>
              <w:rPr>
                <w:sz w:val="22"/>
                <w:szCs w:val="22"/>
              </w:rPr>
            </w:pPr>
            <w:r>
              <w:rPr>
                <w:noProof/>
              </w:rPr>
              <w:drawing>
                <wp:inline distT="0" distB="0" distL="0" distR="0" wp14:anchorId="3A05342D" wp14:editId="55D95B3B">
                  <wp:extent cx="5094698" cy="4200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127796" cy="4227814"/>
                          </a:xfrm>
                          <a:prstGeom prst="rect">
                            <a:avLst/>
                          </a:prstGeom>
                        </pic:spPr>
                      </pic:pic>
                    </a:graphicData>
                  </a:graphic>
                </wp:inline>
              </w:drawing>
            </w:r>
          </w:p>
          <w:p w:rsidR="00187500" w:rsidRDefault="00187500" w:rsidP="005A206F">
            <w:pPr>
              <w:pStyle w:val="Default"/>
              <w:rPr>
                <w:sz w:val="22"/>
                <w:szCs w:val="22"/>
              </w:rPr>
            </w:pPr>
          </w:p>
          <w:p w:rsidR="00187500" w:rsidRPr="00187500" w:rsidRDefault="00187500">
            <w:pPr>
              <w:pStyle w:val="Default"/>
              <w:rPr>
                <w:b/>
                <w:sz w:val="22"/>
                <w:szCs w:val="22"/>
              </w:rPr>
              <w:pPrChange w:id="568" w:author="Monica Borg" w:date="2018-01-18T14:34:00Z">
                <w:pPr>
                  <w:pStyle w:val="Default"/>
                  <w:ind w:left="1238"/>
                </w:pPr>
              </w:pPrChange>
            </w:pPr>
            <w:r w:rsidRPr="00147EEF">
              <w:rPr>
                <w:b/>
                <w:sz w:val="20"/>
                <w:szCs w:val="22"/>
              </w:rPr>
              <w:t xml:space="preserve">Figure </w:t>
            </w:r>
            <w:r>
              <w:rPr>
                <w:b/>
                <w:sz w:val="20"/>
                <w:szCs w:val="22"/>
              </w:rPr>
              <w:t>D</w:t>
            </w:r>
            <w:del w:id="569" w:author="Monica Borg" w:date="2018-01-11T15:15:00Z">
              <w:r w:rsidR="00E445F7" w:rsidRPr="005A206F" w:rsidDel="00782C6A">
                <w:rPr>
                  <w:b/>
                  <w:sz w:val="20"/>
                  <w:szCs w:val="22"/>
                  <w:rPrChange w:id="570" w:author="Monica Borg" w:date="2018-01-18T14:01:00Z">
                    <w:rPr>
                      <w:b/>
                      <w:sz w:val="20"/>
                      <w:szCs w:val="22"/>
                      <w:highlight w:val="yellow"/>
                    </w:rPr>
                  </w:rPrChange>
                </w:rPr>
                <w:delText>(NEW)</w:delText>
              </w:r>
            </w:del>
            <w:ins w:id="571" w:author="Monica Borg" w:date="2018-01-11T15:15:00Z">
              <w:r w:rsidR="00782C6A" w:rsidRPr="005A206F">
                <w:rPr>
                  <w:b/>
                  <w:sz w:val="20"/>
                  <w:szCs w:val="22"/>
                  <w:rPrChange w:id="572" w:author="Monica Borg" w:date="2018-01-18T14:01:00Z">
                    <w:rPr>
                      <w:b/>
                      <w:sz w:val="20"/>
                      <w:szCs w:val="22"/>
                      <w:highlight w:val="yellow"/>
                    </w:rPr>
                  </w:rPrChange>
                </w:rPr>
                <w:t>14</w:t>
              </w:r>
            </w:ins>
            <w:r w:rsidRPr="005A206F">
              <w:rPr>
                <w:b/>
                <w:sz w:val="20"/>
                <w:szCs w:val="22"/>
                <w:rPrChange w:id="573" w:author="Monica Borg" w:date="2018-01-18T14:01:00Z">
                  <w:rPr>
                    <w:b/>
                    <w:sz w:val="20"/>
                    <w:szCs w:val="22"/>
                    <w:highlight w:val="yellow"/>
                  </w:rPr>
                </w:rPrChange>
              </w:rPr>
              <w:t>.</w:t>
            </w:r>
            <w:r w:rsidR="006A6EB2" w:rsidRPr="006A6EB2">
              <w:rPr>
                <w:b/>
                <w:sz w:val="20"/>
                <w:szCs w:val="22"/>
              </w:rPr>
              <w:t>09.</w:t>
            </w:r>
            <w:r w:rsidR="00BA1216">
              <w:rPr>
                <w:b/>
                <w:sz w:val="20"/>
                <w:szCs w:val="22"/>
              </w:rPr>
              <w:t>03</w:t>
            </w:r>
            <w:r w:rsidRPr="00147EEF">
              <w:rPr>
                <w:b/>
                <w:sz w:val="20"/>
                <w:szCs w:val="22"/>
              </w:rPr>
              <w:t>: Bed Level Crossing Configuration Option 2 - Purple, Red and Amber Waterways</w:t>
            </w:r>
          </w:p>
        </w:tc>
        <w:tc>
          <w:tcPr>
            <w:tcW w:w="1800" w:type="dxa"/>
            <w:tcPrChange w:id="574" w:author="Monica Borg" w:date="2018-01-18T14:27:00Z">
              <w:tcPr>
                <w:tcW w:w="1800" w:type="dxa"/>
                <w:vAlign w:val="center"/>
              </w:tcPr>
            </w:tcPrChange>
          </w:tcPr>
          <w:p w:rsidR="00187500" w:rsidRDefault="00187500">
            <w:pPr>
              <w:pStyle w:val="Keywords"/>
              <w:spacing w:before="360"/>
              <w:pPrChange w:id="575" w:author="Monica Borg" w:date="2018-01-18T14:28:00Z">
                <w:pPr>
                  <w:pStyle w:val="Keywords"/>
                  <w:jc w:val="center"/>
                </w:pPr>
              </w:pPrChange>
            </w:pPr>
            <w:r>
              <w:t xml:space="preserve">Rock Chutes for </w:t>
            </w:r>
            <w:r w:rsidRPr="00187500">
              <w:t>Purple, Red or Amber waterways</w:t>
            </w:r>
          </w:p>
        </w:tc>
      </w:tr>
      <w:tr w:rsidR="00187500" w:rsidTr="005B3889">
        <w:tblPrEx>
          <w:tblW w:w="10080" w:type="dxa"/>
          <w:tblLayout w:type="fixed"/>
          <w:tblCellMar>
            <w:left w:w="180" w:type="dxa"/>
            <w:right w:w="180" w:type="dxa"/>
          </w:tblCellMar>
          <w:tblLook w:val="0000" w:firstRow="0" w:lastRow="0" w:firstColumn="0" w:lastColumn="0" w:noHBand="0" w:noVBand="0"/>
          <w:tblPrExChange w:id="57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577" w:author="Monica Borg" w:date="2018-01-18T14:27:00Z">
              <w:tcPr>
                <w:tcW w:w="8280" w:type="dxa"/>
              </w:tcPr>
            </w:tcPrChange>
          </w:tcPr>
          <w:p w:rsidR="00187500" w:rsidRDefault="00187500">
            <w:pPr>
              <w:pStyle w:val="Pointed"/>
              <w:numPr>
                <w:ilvl w:val="1"/>
                <w:numId w:val="14"/>
              </w:numPr>
              <w:ind w:left="1238" w:hanging="1238"/>
              <w:jc w:val="both"/>
              <w:pPrChange w:id="578" w:author="Monica Borg" w:date="2018-01-18T14:04:00Z">
                <w:pPr>
                  <w:pStyle w:val="Pointed"/>
                  <w:numPr>
                    <w:numId w:val="14"/>
                  </w:numPr>
                  <w:ind w:left="1238" w:hanging="1238"/>
                </w:pPr>
              </w:pPrChange>
            </w:pPr>
            <w:r>
              <w:lastRenderedPageBreak/>
              <w:t xml:space="preserve">Directly upstream and downstream of the crossing, at the low flow section of the crossing, a rock chute at a slope no greater than 1 in 30 (3.3%) must be incorporated into the design. </w:t>
            </w:r>
            <w:r w:rsidR="007C6276">
              <w:t xml:space="preserve"> </w:t>
            </w:r>
            <w:r>
              <w:t>The minimum width of the low flow channel rock chute is 100% of the low flow channel</w:t>
            </w:r>
          </w:p>
          <w:p w:rsidR="00187500" w:rsidRDefault="00187500" w:rsidP="00853113">
            <w:pPr>
              <w:pStyle w:val="Pointed"/>
              <w:numPr>
                <w:ilvl w:val="0"/>
                <w:numId w:val="0"/>
              </w:numPr>
              <w:ind w:left="1238"/>
            </w:pPr>
            <w:r>
              <w:t xml:space="preserve">Length of rock chutes are to be as defined in </w:t>
            </w:r>
            <w:r w:rsidR="00782BAC">
              <w:t>F</w:t>
            </w:r>
            <w:r>
              <w:t>igure D</w:t>
            </w:r>
            <w:ins w:id="579" w:author="Rebecca Stevens" w:date="2018-01-12T13:00:00Z">
              <w:r w:rsidR="00B100E9">
                <w:t>14</w:t>
              </w:r>
            </w:ins>
            <w:del w:id="580" w:author="Rebecca Stevens" w:date="2018-01-12T13:00:00Z">
              <w:r w:rsidR="00E445F7" w:rsidDel="00B100E9">
                <w:rPr>
                  <w:highlight w:val="yellow"/>
                </w:rPr>
                <w:delText>NEW)</w:delText>
              </w:r>
              <w:r w:rsidRPr="00187500" w:rsidDel="00B100E9">
                <w:rPr>
                  <w:highlight w:val="yellow"/>
                </w:rPr>
                <w:delText>.</w:delText>
              </w:r>
            </w:del>
            <w:ins w:id="581" w:author="Rebecca Stevens" w:date="2018-01-12T13:00:00Z">
              <w:r w:rsidR="00B100E9">
                <w:t>.</w:t>
              </w:r>
            </w:ins>
            <w:r w:rsidR="006A6EB2">
              <w:t>09.</w:t>
            </w:r>
            <w:r>
              <w:t>0</w:t>
            </w:r>
            <w:r w:rsidR="006A6EB2">
              <w:t>2</w:t>
            </w:r>
            <w:r>
              <w:t>.</w:t>
            </w:r>
          </w:p>
          <w:p w:rsidR="0015718D" w:rsidRDefault="0015718D" w:rsidP="00853113">
            <w:pPr>
              <w:pStyle w:val="Pointed"/>
              <w:numPr>
                <w:ilvl w:val="0"/>
                <w:numId w:val="0"/>
              </w:numPr>
              <w:ind w:left="1238"/>
            </w:pPr>
            <w:r>
              <w:t xml:space="preserve">Thickness of rock chutes are to be as defined in </w:t>
            </w:r>
            <w:r w:rsidR="00782BAC">
              <w:t>T</w:t>
            </w:r>
            <w:r>
              <w:t xml:space="preserve">able </w:t>
            </w:r>
            <w:r w:rsidRPr="00B100E9">
              <w:t>D</w:t>
            </w:r>
            <w:del w:id="582" w:author="Monica Borg" w:date="2018-01-11T15:16:00Z">
              <w:r w:rsidR="00E445F7" w:rsidRPr="00B100E9" w:rsidDel="00782C6A">
                <w:rPr>
                  <w:rPrChange w:id="583" w:author="Rebecca Stevens" w:date="2018-01-12T13:01:00Z">
                    <w:rPr>
                      <w:highlight w:val="yellow"/>
                    </w:rPr>
                  </w:rPrChange>
                </w:rPr>
                <w:delText>(NEW)</w:delText>
              </w:r>
            </w:del>
            <w:ins w:id="584" w:author="Monica Borg" w:date="2018-01-11T15:16:00Z">
              <w:r w:rsidR="00782C6A" w:rsidRPr="00B100E9">
                <w:rPr>
                  <w:rPrChange w:id="585" w:author="Rebecca Stevens" w:date="2018-01-12T13:01:00Z">
                    <w:rPr>
                      <w:highlight w:val="yellow"/>
                    </w:rPr>
                  </w:rPrChange>
                </w:rPr>
                <w:t>14</w:t>
              </w:r>
            </w:ins>
            <w:r w:rsidRPr="00B100E9">
              <w:rPr>
                <w:rPrChange w:id="586" w:author="Rebecca Stevens" w:date="2018-01-12T13:01:00Z">
                  <w:rPr>
                    <w:highlight w:val="yellow"/>
                  </w:rPr>
                </w:rPrChange>
              </w:rPr>
              <w:t>.</w:t>
            </w:r>
            <w:r w:rsidR="006A6EB2">
              <w:t>09.</w:t>
            </w:r>
            <w:r>
              <w:t>0</w:t>
            </w:r>
            <w:r w:rsidR="006A6EB2">
              <w:t>1</w:t>
            </w:r>
            <w:r>
              <w:t>.</w:t>
            </w:r>
          </w:p>
          <w:p w:rsidR="00187500" w:rsidRDefault="00187500" w:rsidP="00853113">
            <w:pPr>
              <w:pStyle w:val="Pointed"/>
              <w:numPr>
                <w:ilvl w:val="0"/>
                <w:numId w:val="0"/>
              </w:numPr>
              <w:ind w:left="1238"/>
              <w:rPr>
                <w:ins w:id="587" w:author="Monica Borg" w:date="2018-01-18T14:02:00Z"/>
              </w:rPr>
            </w:pPr>
            <w:r>
              <w:t>For concrete crossings, the surface of the crossing must be broom finished for the width of the rock chutes</w:t>
            </w:r>
            <w:ins w:id="588" w:author="Monica Borg" w:date="2018-01-18T14:02:00Z">
              <w:r w:rsidR="005A206F">
                <w:t>.</w:t>
              </w:r>
            </w:ins>
          </w:p>
          <w:p w:rsidR="005A206F" w:rsidRDefault="005A206F" w:rsidP="005A206F">
            <w:pPr>
              <w:pStyle w:val="Pointed"/>
              <w:numPr>
                <w:ilvl w:val="0"/>
                <w:numId w:val="0"/>
              </w:numPr>
            </w:pPr>
          </w:p>
          <w:p w:rsidR="00187500" w:rsidRDefault="00187500" w:rsidP="005A206F">
            <w:pPr>
              <w:pStyle w:val="Default"/>
              <w:rPr>
                <w:b/>
                <w:sz w:val="22"/>
                <w:szCs w:val="22"/>
              </w:rPr>
            </w:pPr>
            <w:r>
              <w:rPr>
                <w:noProof/>
              </w:rPr>
              <w:drawing>
                <wp:inline distT="0" distB="0" distL="0" distR="0" wp14:anchorId="5D1B3A8B" wp14:editId="55F64D51">
                  <wp:extent cx="5011812" cy="40005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011812" cy="4000500"/>
                          </a:xfrm>
                          <a:prstGeom prst="rect">
                            <a:avLst/>
                          </a:prstGeom>
                        </pic:spPr>
                      </pic:pic>
                    </a:graphicData>
                  </a:graphic>
                </wp:inline>
              </w:drawing>
            </w:r>
          </w:p>
          <w:p w:rsidR="00187500" w:rsidRPr="00FC282B" w:rsidRDefault="00187500" w:rsidP="005A206F">
            <w:pPr>
              <w:pStyle w:val="Default"/>
              <w:rPr>
                <w:b/>
                <w:sz w:val="22"/>
                <w:szCs w:val="22"/>
              </w:rPr>
            </w:pPr>
          </w:p>
          <w:p w:rsidR="00187500" w:rsidRPr="00187500" w:rsidRDefault="00187500" w:rsidP="005A206F">
            <w:pPr>
              <w:pStyle w:val="Default"/>
              <w:rPr>
                <w:b/>
                <w:sz w:val="20"/>
                <w:szCs w:val="22"/>
              </w:rPr>
            </w:pPr>
            <w:r w:rsidRPr="00147EEF">
              <w:rPr>
                <w:b/>
                <w:sz w:val="20"/>
                <w:szCs w:val="22"/>
              </w:rPr>
              <w:t xml:space="preserve">Figure </w:t>
            </w:r>
            <w:r>
              <w:rPr>
                <w:b/>
                <w:sz w:val="20"/>
                <w:szCs w:val="22"/>
              </w:rPr>
              <w:t>D</w:t>
            </w:r>
            <w:del w:id="589" w:author="Monica Borg" w:date="2018-01-11T15:16:00Z">
              <w:r w:rsidR="00E445F7" w:rsidRPr="005A206F" w:rsidDel="00782C6A">
                <w:rPr>
                  <w:b/>
                  <w:sz w:val="20"/>
                  <w:szCs w:val="22"/>
                  <w:rPrChange w:id="590" w:author="Monica Borg" w:date="2018-01-18T14:02:00Z">
                    <w:rPr>
                      <w:b/>
                      <w:sz w:val="20"/>
                      <w:szCs w:val="22"/>
                      <w:highlight w:val="yellow"/>
                    </w:rPr>
                  </w:rPrChange>
                </w:rPr>
                <w:delText>(NEW)</w:delText>
              </w:r>
            </w:del>
            <w:ins w:id="591" w:author="Monica Borg" w:date="2018-01-11T15:16:00Z">
              <w:r w:rsidR="00782C6A" w:rsidRPr="005A206F">
                <w:rPr>
                  <w:b/>
                  <w:sz w:val="20"/>
                  <w:szCs w:val="22"/>
                  <w:rPrChange w:id="592" w:author="Monica Borg" w:date="2018-01-18T14:02:00Z">
                    <w:rPr>
                      <w:b/>
                      <w:sz w:val="20"/>
                      <w:szCs w:val="22"/>
                      <w:highlight w:val="yellow"/>
                    </w:rPr>
                  </w:rPrChange>
                </w:rPr>
                <w:t>14</w:t>
              </w:r>
            </w:ins>
            <w:r w:rsidRPr="005A206F">
              <w:rPr>
                <w:b/>
                <w:sz w:val="20"/>
                <w:szCs w:val="22"/>
                <w:rPrChange w:id="593" w:author="Monica Borg" w:date="2018-01-18T14:02:00Z">
                  <w:rPr>
                    <w:b/>
                    <w:sz w:val="20"/>
                    <w:szCs w:val="22"/>
                    <w:highlight w:val="yellow"/>
                  </w:rPr>
                </w:rPrChange>
              </w:rPr>
              <w:t>.</w:t>
            </w:r>
            <w:r w:rsidR="006A6EB2">
              <w:rPr>
                <w:b/>
                <w:sz w:val="20"/>
                <w:szCs w:val="22"/>
              </w:rPr>
              <w:t>09.</w:t>
            </w:r>
            <w:r w:rsidR="00BA1216">
              <w:rPr>
                <w:b/>
                <w:sz w:val="20"/>
                <w:szCs w:val="22"/>
              </w:rPr>
              <w:t>04</w:t>
            </w:r>
            <w:r w:rsidRPr="00147EEF">
              <w:rPr>
                <w:b/>
                <w:sz w:val="20"/>
                <w:szCs w:val="22"/>
              </w:rPr>
              <w:t>: Bed Level Crossing Configuration Option 2 - Green Waterways</w:t>
            </w:r>
          </w:p>
        </w:tc>
        <w:tc>
          <w:tcPr>
            <w:tcW w:w="1800" w:type="dxa"/>
            <w:tcPrChange w:id="594" w:author="Monica Borg" w:date="2018-01-18T14:27:00Z">
              <w:tcPr>
                <w:tcW w:w="1800" w:type="dxa"/>
                <w:vAlign w:val="center"/>
              </w:tcPr>
            </w:tcPrChange>
          </w:tcPr>
          <w:p w:rsidR="00187500" w:rsidRPr="00187500" w:rsidRDefault="00187500">
            <w:pPr>
              <w:pStyle w:val="Keywords"/>
              <w:spacing w:before="360"/>
              <w:pPrChange w:id="595" w:author="Monica Borg" w:date="2018-01-18T14:28:00Z">
                <w:pPr>
                  <w:pStyle w:val="Keywords"/>
                  <w:jc w:val="center"/>
                </w:pPr>
              </w:pPrChange>
            </w:pPr>
            <w:r>
              <w:t xml:space="preserve">Rock Chutes for </w:t>
            </w:r>
            <w:r w:rsidRPr="00187500">
              <w:t>Green waterways</w:t>
            </w:r>
          </w:p>
        </w:tc>
      </w:tr>
    </w:tbl>
    <w:p w:rsidR="00A016B7" w:rsidRDefault="00A016B7">
      <w:r>
        <w:rPr>
          <w:b/>
        </w:rPr>
        <w:br w:type="page"/>
      </w:r>
    </w:p>
    <w:tbl>
      <w:tblPr>
        <w:tblW w:w="10080" w:type="dxa"/>
        <w:tblLayout w:type="fixed"/>
        <w:tblCellMar>
          <w:left w:w="180" w:type="dxa"/>
          <w:right w:w="180" w:type="dxa"/>
        </w:tblCellMar>
        <w:tblLook w:val="0000" w:firstRow="0" w:lastRow="0" w:firstColumn="0" w:lastColumn="0" w:noHBand="0" w:noVBand="0"/>
      </w:tblPr>
      <w:tblGrid>
        <w:gridCol w:w="8280"/>
        <w:gridCol w:w="1800"/>
        <w:tblGridChange w:id="596">
          <w:tblGrid>
            <w:gridCol w:w="8280"/>
            <w:gridCol w:w="1800"/>
          </w:tblGrid>
        </w:tblGridChange>
      </w:tblGrid>
      <w:tr w:rsidR="00187500" w:rsidTr="007048F9">
        <w:tc>
          <w:tcPr>
            <w:tcW w:w="8280" w:type="dxa"/>
          </w:tcPr>
          <w:p w:rsidR="00187500" w:rsidRDefault="00187500" w:rsidP="00853113">
            <w:pPr>
              <w:pStyle w:val="Heading1"/>
              <w:ind w:left="1238"/>
            </w:pPr>
            <w:bookmarkStart w:id="597" w:name="_Toc489951154"/>
            <w:r>
              <w:lastRenderedPageBreak/>
              <w:t>CULVERT CROSSINGS</w:t>
            </w:r>
            <w:bookmarkEnd w:id="597"/>
          </w:p>
        </w:tc>
        <w:tc>
          <w:tcPr>
            <w:tcW w:w="1800" w:type="dxa"/>
            <w:vAlign w:val="center"/>
          </w:tcPr>
          <w:p w:rsidR="00187500" w:rsidRDefault="00187500" w:rsidP="007048F9">
            <w:pPr>
              <w:pStyle w:val="Keywords"/>
              <w:jc w:val="center"/>
            </w:pPr>
          </w:p>
        </w:tc>
      </w:tr>
      <w:tr w:rsidR="00187500" w:rsidTr="007048F9">
        <w:tc>
          <w:tcPr>
            <w:tcW w:w="8280" w:type="dxa"/>
          </w:tcPr>
          <w:p w:rsidR="00187500" w:rsidRDefault="00187500" w:rsidP="005A206F">
            <w:pPr>
              <w:pStyle w:val="Heading2"/>
              <w:tabs>
                <w:tab w:val="clear" w:pos="1080"/>
                <w:tab w:val="left" w:pos="1238"/>
              </w:tabs>
            </w:pPr>
            <w:bookmarkStart w:id="598" w:name="_Toc489951155"/>
            <w:r>
              <w:t>EXCAVATION</w:t>
            </w:r>
            <w:bookmarkEnd w:id="598"/>
          </w:p>
        </w:tc>
        <w:tc>
          <w:tcPr>
            <w:tcW w:w="1800" w:type="dxa"/>
            <w:vAlign w:val="center"/>
          </w:tcPr>
          <w:p w:rsidR="00187500" w:rsidRDefault="00187500" w:rsidP="007048F9">
            <w:pPr>
              <w:pStyle w:val="Keywords"/>
              <w:jc w:val="center"/>
            </w:pPr>
          </w:p>
        </w:tc>
      </w:tr>
      <w:tr w:rsidR="0032085F" w:rsidTr="005B3889">
        <w:tblPrEx>
          <w:tblW w:w="10080" w:type="dxa"/>
          <w:tblLayout w:type="fixed"/>
          <w:tblCellMar>
            <w:left w:w="180" w:type="dxa"/>
            <w:right w:w="180" w:type="dxa"/>
          </w:tblCellMar>
          <w:tblLook w:val="0000" w:firstRow="0" w:lastRow="0" w:firstColumn="0" w:lastColumn="0" w:noHBand="0" w:noVBand="0"/>
          <w:tblPrExChange w:id="599"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00" w:author="Monica Borg" w:date="2018-01-18T14:27:00Z">
              <w:tcPr>
                <w:tcW w:w="8280" w:type="dxa"/>
              </w:tcPr>
            </w:tcPrChange>
          </w:tcPr>
          <w:p w:rsidR="0032085F" w:rsidRDefault="0032085F" w:rsidP="005A206F">
            <w:pPr>
              <w:pStyle w:val="Pointed"/>
              <w:ind w:left="1238" w:hanging="1238"/>
            </w:pPr>
            <w:r>
              <w:t xml:space="preserve">Excavation shall be undertaken in accordance with the requirements of the </w:t>
            </w:r>
            <w:r w:rsidR="00782BAC">
              <w:t>S</w:t>
            </w:r>
            <w:r>
              <w:t xml:space="preserve">pecification </w:t>
            </w:r>
            <w:r w:rsidR="00782BAC">
              <w:t xml:space="preserve">for </w:t>
            </w:r>
            <w:r>
              <w:t>EARTHWORKS C213</w:t>
            </w:r>
          </w:p>
        </w:tc>
        <w:tc>
          <w:tcPr>
            <w:tcW w:w="1800" w:type="dxa"/>
            <w:tcPrChange w:id="601" w:author="Monica Borg" w:date="2018-01-18T14:27:00Z">
              <w:tcPr>
                <w:tcW w:w="1800" w:type="dxa"/>
                <w:vAlign w:val="center"/>
              </w:tcPr>
            </w:tcPrChange>
          </w:tcPr>
          <w:p w:rsidR="0032085F" w:rsidRDefault="0032085F">
            <w:pPr>
              <w:pStyle w:val="Keywords"/>
              <w:spacing w:before="360"/>
              <w:pPrChange w:id="602" w:author="Monica Borg" w:date="2018-01-18T14:27:00Z">
                <w:pPr>
                  <w:pStyle w:val="Keywords"/>
                  <w:jc w:val="center"/>
                </w:pPr>
              </w:pPrChange>
            </w:pPr>
            <w:r>
              <w:t>General</w:t>
            </w:r>
          </w:p>
        </w:tc>
      </w:tr>
      <w:tr w:rsidR="0032085F" w:rsidTr="005B3889">
        <w:tblPrEx>
          <w:tblW w:w="10080" w:type="dxa"/>
          <w:tblLayout w:type="fixed"/>
          <w:tblCellMar>
            <w:left w:w="180" w:type="dxa"/>
            <w:right w:w="180" w:type="dxa"/>
          </w:tblCellMar>
          <w:tblLook w:val="0000" w:firstRow="0" w:lastRow="0" w:firstColumn="0" w:lastColumn="0" w:noHBand="0" w:noVBand="0"/>
          <w:tblPrExChange w:id="603"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04" w:author="Monica Borg" w:date="2018-01-18T14:27:00Z">
              <w:tcPr>
                <w:tcW w:w="8280" w:type="dxa"/>
              </w:tcPr>
            </w:tcPrChange>
          </w:tcPr>
          <w:p w:rsidR="0032085F" w:rsidRDefault="0032085F" w:rsidP="005A206F">
            <w:pPr>
              <w:pStyle w:val="Heading2"/>
              <w:tabs>
                <w:tab w:val="clear" w:pos="1080"/>
                <w:tab w:val="left" w:pos="1238"/>
              </w:tabs>
            </w:pPr>
            <w:bookmarkStart w:id="605" w:name="_Toc489951156"/>
            <w:r>
              <w:t>STANDARD</w:t>
            </w:r>
            <w:bookmarkEnd w:id="605"/>
          </w:p>
        </w:tc>
        <w:tc>
          <w:tcPr>
            <w:tcW w:w="1800" w:type="dxa"/>
            <w:tcPrChange w:id="606" w:author="Monica Borg" w:date="2018-01-18T14:27:00Z">
              <w:tcPr>
                <w:tcW w:w="1800" w:type="dxa"/>
                <w:vAlign w:val="center"/>
              </w:tcPr>
            </w:tcPrChange>
          </w:tcPr>
          <w:p w:rsidR="0032085F" w:rsidRDefault="0032085F">
            <w:pPr>
              <w:pStyle w:val="Keywords"/>
              <w:spacing w:before="360"/>
              <w:pPrChange w:id="607" w:author="Monica Borg" w:date="2018-01-18T14:27:00Z">
                <w:pPr>
                  <w:pStyle w:val="Keywords"/>
                  <w:jc w:val="center"/>
                </w:pPr>
              </w:pPrChange>
            </w:pPr>
          </w:p>
        </w:tc>
      </w:tr>
      <w:tr w:rsidR="0032085F" w:rsidTr="005B3889">
        <w:tblPrEx>
          <w:tblW w:w="10080" w:type="dxa"/>
          <w:tblLayout w:type="fixed"/>
          <w:tblCellMar>
            <w:left w:w="180" w:type="dxa"/>
            <w:right w:w="180" w:type="dxa"/>
          </w:tblCellMar>
          <w:tblLook w:val="0000" w:firstRow="0" w:lastRow="0" w:firstColumn="0" w:lastColumn="0" w:noHBand="0" w:noVBand="0"/>
          <w:tblPrExChange w:id="608"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09" w:author="Monica Borg" w:date="2018-01-18T14:27:00Z">
              <w:tcPr>
                <w:tcW w:w="8280" w:type="dxa"/>
              </w:tcPr>
            </w:tcPrChange>
          </w:tcPr>
          <w:p w:rsidR="0032085F" w:rsidRDefault="0032085F">
            <w:pPr>
              <w:pStyle w:val="Pointed"/>
              <w:ind w:left="1238" w:hanging="1238"/>
              <w:jc w:val="both"/>
              <w:pPrChange w:id="610" w:author="Monica Borg" w:date="2018-01-18T14:04:00Z">
                <w:pPr>
                  <w:pStyle w:val="Pointed"/>
                </w:pPr>
              </w:pPrChange>
            </w:pPr>
            <w:r w:rsidRPr="003D5400">
              <w:t>All culvert crossings must be installed as per CMDG standard drawing</w:t>
            </w:r>
            <w:r w:rsidR="00E445F7">
              <w:t>s</w:t>
            </w:r>
            <w:r>
              <w:rPr>
                <w:sz w:val="22"/>
                <w:szCs w:val="22"/>
              </w:rPr>
              <w:t>.</w:t>
            </w:r>
          </w:p>
        </w:tc>
        <w:tc>
          <w:tcPr>
            <w:tcW w:w="1800" w:type="dxa"/>
            <w:tcPrChange w:id="611" w:author="Monica Borg" w:date="2018-01-18T14:27:00Z">
              <w:tcPr>
                <w:tcW w:w="1800" w:type="dxa"/>
                <w:vAlign w:val="center"/>
              </w:tcPr>
            </w:tcPrChange>
          </w:tcPr>
          <w:p w:rsidR="0032085F" w:rsidRDefault="0032085F">
            <w:pPr>
              <w:pStyle w:val="Keywords"/>
              <w:spacing w:before="360"/>
              <w:pPrChange w:id="612" w:author="Monica Borg" w:date="2018-01-18T14:27:00Z">
                <w:pPr>
                  <w:pStyle w:val="Keywords"/>
                  <w:jc w:val="center"/>
                </w:pPr>
              </w:pPrChange>
            </w:pPr>
            <w:r>
              <w:t>General</w:t>
            </w:r>
          </w:p>
        </w:tc>
      </w:tr>
      <w:tr w:rsidR="0032085F" w:rsidTr="005B3889">
        <w:tblPrEx>
          <w:tblW w:w="10080" w:type="dxa"/>
          <w:tblLayout w:type="fixed"/>
          <w:tblCellMar>
            <w:left w:w="180" w:type="dxa"/>
            <w:right w:w="180" w:type="dxa"/>
          </w:tblCellMar>
          <w:tblLook w:val="0000" w:firstRow="0" w:lastRow="0" w:firstColumn="0" w:lastColumn="0" w:noHBand="0" w:noVBand="0"/>
          <w:tblPrExChange w:id="613"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14" w:author="Monica Borg" w:date="2018-01-18T14:27:00Z">
              <w:tcPr>
                <w:tcW w:w="8280" w:type="dxa"/>
              </w:tcPr>
            </w:tcPrChange>
          </w:tcPr>
          <w:p w:rsidR="0032085F" w:rsidRDefault="0032085F">
            <w:pPr>
              <w:pStyle w:val="Pointed"/>
              <w:ind w:left="1238" w:hanging="1238"/>
              <w:jc w:val="both"/>
              <w:pPrChange w:id="615" w:author="Monica Borg" w:date="2018-01-18T14:04:00Z">
                <w:pPr>
                  <w:pStyle w:val="Pointed"/>
                </w:pPr>
              </w:pPrChange>
            </w:pPr>
            <w:r>
              <w:t>The culvert or group of culverts must span a minimum of 100% of the low flow channel.</w:t>
            </w:r>
          </w:p>
        </w:tc>
        <w:tc>
          <w:tcPr>
            <w:tcW w:w="1800" w:type="dxa"/>
            <w:tcPrChange w:id="616" w:author="Monica Borg" w:date="2018-01-18T14:27:00Z">
              <w:tcPr>
                <w:tcW w:w="1800" w:type="dxa"/>
                <w:vAlign w:val="center"/>
              </w:tcPr>
            </w:tcPrChange>
          </w:tcPr>
          <w:p w:rsidR="0032085F" w:rsidRDefault="0032085F">
            <w:pPr>
              <w:pStyle w:val="Keywords"/>
              <w:spacing w:before="360"/>
              <w:pPrChange w:id="617" w:author="Monica Borg" w:date="2018-01-18T14:27:00Z">
                <w:pPr>
                  <w:pStyle w:val="Keywords"/>
                  <w:jc w:val="center"/>
                </w:pPr>
              </w:pPrChange>
            </w:pPr>
            <w:r>
              <w:t>Span</w:t>
            </w:r>
          </w:p>
        </w:tc>
      </w:tr>
      <w:tr w:rsidR="0032085F" w:rsidTr="005B3889">
        <w:tblPrEx>
          <w:tblW w:w="10080" w:type="dxa"/>
          <w:tblLayout w:type="fixed"/>
          <w:tblCellMar>
            <w:left w:w="180" w:type="dxa"/>
            <w:right w:w="180" w:type="dxa"/>
          </w:tblCellMar>
          <w:tblLook w:val="0000" w:firstRow="0" w:lastRow="0" w:firstColumn="0" w:lastColumn="0" w:noHBand="0" w:noVBand="0"/>
          <w:tblPrExChange w:id="618"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19" w:author="Monica Borg" w:date="2018-01-18T14:27:00Z">
              <w:tcPr>
                <w:tcW w:w="8280" w:type="dxa"/>
              </w:tcPr>
            </w:tcPrChange>
          </w:tcPr>
          <w:p w:rsidR="0032085F" w:rsidRDefault="0032085F">
            <w:pPr>
              <w:pStyle w:val="Pointed"/>
              <w:ind w:left="1238" w:hanging="1238"/>
              <w:jc w:val="both"/>
              <w:pPrChange w:id="620" w:author="Monica Borg" w:date="2018-01-18T14:04:00Z">
                <w:pPr>
                  <w:pStyle w:val="Pointed"/>
                </w:pPr>
              </w:pPrChange>
            </w:pPr>
            <w:r>
              <w:t>The culverts must be installed at a gradient no steeper than the natural waterway.</w:t>
            </w:r>
          </w:p>
        </w:tc>
        <w:tc>
          <w:tcPr>
            <w:tcW w:w="1800" w:type="dxa"/>
            <w:tcPrChange w:id="621" w:author="Monica Borg" w:date="2018-01-18T14:27:00Z">
              <w:tcPr>
                <w:tcW w:w="1800" w:type="dxa"/>
                <w:vAlign w:val="center"/>
              </w:tcPr>
            </w:tcPrChange>
          </w:tcPr>
          <w:p w:rsidR="0032085F" w:rsidRDefault="0032085F">
            <w:pPr>
              <w:pStyle w:val="Keywords"/>
              <w:spacing w:before="360"/>
              <w:pPrChange w:id="622" w:author="Monica Borg" w:date="2018-01-18T14:27:00Z">
                <w:pPr>
                  <w:pStyle w:val="Keywords"/>
                  <w:jc w:val="center"/>
                </w:pPr>
              </w:pPrChange>
            </w:pPr>
            <w:r>
              <w:t>Gradient</w:t>
            </w:r>
          </w:p>
        </w:tc>
      </w:tr>
      <w:tr w:rsidR="00BA1216" w:rsidTr="005B3889">
        <w:tblPrEx>
          <w:tblW w:w="10080" w:type="dxa"/>
          <w:tblLayout w:type="fixed"/>
          <w:tblCellMar>
            <w:left w:w="180" w:type="dxa"/>
            <w:right w:w="180" w:type="dxa"/>
          </w:tblCellMar>
          <w:tblLook w:val="0000" w:firstRow="0" w:lastRow="0" w:firstColumn="0" w:lastColumn="0" w:noHBand="0" w:noVBand="0"/>
          <w:tblPrExChange w:id="623"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24" w:author="Monica Borg" w:date="2018-01-18T14:27:00Z">
              <w:tcPr>
                <w:tcW w:w="8280" w:type="dxa"/>
              </w:tcPr>
            </w:tcPrChange>
          </w:tcPr>
          <w:p w:rsidR="00BA1216" w:rsidRDefault="00BA1216">
            <w:pPr>
              <w:pStyle w:val="Pointed"/>
              <w:ind w:left="1238" w:hanging="1238"/>
              <w:jc w:val="both"/>
              <w:rPr>
                <w:ins w:id="625" w:author="Monica Borg" w:date="2018-01-18T14:18:00Z"/>
              </w:rPr>
              <w:pPrChange w:id="626" w:author="Monica Borg" w:date="2018-01-18T14:04:00Z">
                <w:pPr>
                  <w:pStyle w:val="Pointed"/>
                </w:pPr>
              </w:pPrChange>
            </w:pPr>
            <w:r>
              <w:t xml:space="preserve">Scour protection to be provided </w:t>
            </w:r>
            <w:r w:rsidR="008A28B4">
              <w:t>upstream</w:t>
            </w:r>
            <w:r>
              <w:t xml:space="preserve"> and downstream of the floodway for the length determined using Figure </w:t>
            </w:r>
            <w:r w:rsidRPr="005A206F">
              <w:t>D</w:t>
            </w:r>
            <w:del w:id="627" w:author="Monica Borg" w:date="2018-01-11T15:16:00Z">
              <w:r w:rsidR="00E445F7" w:rsidRPr="005A206F" w:rsidDel="00782C6A">
                <w:rPr>
                  <w:rPrChange w:id="628" w:author="Monica Borg" w:date="2018-01-18T14:03:00Z">
                    <w:rPr>
                      <w:highlight w:val="yellow"/>
                    </w:rPr>
                  </w:rPrChange>
                </w:rPr>
                <w:delText>(NEW)</w:delText>
              </w:r>
            </w:del>
            <w:ins w:id="629" w:author="Monica Borg" w:date="2018-01-11T15:16:00Z">
              <w:r w:rsidR="00782C6A" w:rsidRPr="005A206F">
                <w:rPr>
                  <w:rPrChange w:id="630" w:author="Monica Borg" w:date="2018-01-18T14:03:00Z">
                    <w:rPr>
                      <w:highlight w:val="yellow"/>
                    </w:rPr>
                  </w:rPrChange>
                </w:rPr>
                <w:t>14</w:t>
              </w:r>
            </w:ins>
            <w:r w:rsidRPr="005A206F">
              <w:rPr>
                <w:rPrChange w:id="631" w:author="Monica Borg" w:date="2018-01-18T14:03:00Z">
                  <w:rPr>
                    <w:highlight w:val="yellow"/>
                  </w:rPr>
                </w:rPrChange>
              </w:rPr>
              <w:t>.</w:t>
            </w:r>
            <w:r w:rsidR="006A6EB2">
              <w:t>1</w:t>
            </w:r>
            <w:r w:rsidR="00782BAC">
              <w:t>1</w:t>
            </w:r>
            <w:r w:rsidR="006A6EB2">
              <w:t>.01</w:t>
            </w:r>
            <w:r>
              <w:t>.</w:t>
            </w:r>
          </w:p>
          <w:p w:rsidR="003A061D" w:rsidRDefault="003A061D">
            <w:pPr>
              <w:pStyle w:val="Pointed"/>
              <w:numPr>
                <w:ilvl w:val="0"/>
                <w:numId w:val="0"/>
              </w:numPr>
              <w:spacing w:before="0"/>
              <w:ind w:left="1238"/>
              <w:jc w:val="both"/>
              <w:pPrChange w:id="632" w:author="Monica Borg" w:date="2018-01-18T14:19:00Z">
                <w:pPr>
                  <w:pStyle w:val="Pointed"/>
                </w:pPr>
              </w:pPrChange>
            </w:pPr>
          </w:p>
          <w:p w:rsidR="00BA1216" w:rsidRDefault="00BA1216">
            <w:pPr>
              <w:jc w:val="center"/>
            </w:pPr>
            <w:r w:rsidRPr="00147EEF">
              <w:rPr>
                <w:noProof/>
                <w:lang w:eastAsia="en-AU"/>
              </w:rPr>
              <w:drawing>
                <wp:inline distT="0" distB="0" distL="0" distR="0" wp14:anchorId="5F4FFF9A" wp14:editId="1B0D9129">
                  <wp:extent cx="4162425" cy="2562247"/>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2031" t="2188" r="2257" b="16250"/>
                          <a:stretch/>
                        </pic:blipFill>
                        <pic:spPr bwMode="auto">
                          <a:xfrm>
                            <a:off x="0" y="0"/>
                            <a:ext cx="4187851" cy="2577898"/>
                          </a:xfrm>
                          <a:prstGeom prst="rect">
                            <a:avLst/>
                          </a:prstGeom>
                          <a:ln>
                            <a:noFill/>
                          </a:ln>
                          <a:extLst>
                            <a:ext uri="{53640926-AAD7-44D8-BBD7-CCE9431645EC}">
                              <a14:shadowObscured xmlns:a14="http://schemas.microsoft.com/office/drawing/2010/main"/>
                            </a:ext>
                          </a:extLst>
                        </pic:spPr>
                      </pic:pic>
                    </a:graphicData>
                  </a:graphic>
                </wp:inline>
              </w:drawing>
            </w:r>
          </w:p>
          <w:p w:rsidR="00BA1216" w:rsidRPr="00BA1216" w:rsidRDefault="00BA1216">
            <w:pPr>
              <w:pStyle w:val="Pointed"/>
              <w:numPr>
                <w:ilvl w:val="0"/>
                <w:numId w:val="0"/>
              </w:numPr>
              <w:spacing w:before="0"/>
              <w:ind w:left="1238" w:hanging="709"/>
              <w:pPrChange w:id="633" w:author="Monica Borg" w:date="2018-01-18T14:18:00Z">
                <w:pPr>
                  <w:pStyle w:val="Pointed"/>
                  <w:numPr>
                    <w:ilvl w:val="0"/>
                    <w:numId w:val="0"/>
                  </w:numPr>
                  <w:ind w:left="2269" w:firstLine="0"/>
                </w:pPr>
              </w:pPrChange>
            </w:pPr>
            <w:r w:rsidRPr="00F67702">
              <w:rPr>
                <w:b/>
              </w:rPr>
              <w:t xml:space="preserve">Figure </w:t>
            </w:r>
            <w:r>
              <w:rPr>
                <w:b/>
              </w:rPr>
              <w:t>D</w:t>
            </w:r>
            <w:del w:id="634" w:author="Monica Borg" w:date="2018-01-11T15:16:00Z">
              <w:r w:rsidR="00E445F7" w:rsidRPr="005A206F" w:rsidDel="00782C6A">
                <w:rPr>
                  <w:b/>
                  <w:rPrChange w:id="635" w:author="Monica Borg" w:date="2018-01-18T14:03:00Z">
                    <w:rPr>
                      <w:b/>
                      <w:highlight w:val="yellow"/>
                    </w:rPr>
                  </w:rPrChange>
                </w:rPr>
                <w:delText>(NEW)</w:delText>
              </w:r>
            </w:del>
            <w:ins w:id="636" w:author="Monica Borg" w:date="2018-01-11T15:16:00Z">
              <w:r w:rsidR="00782C6A" w:rsidRPr="005A206F">
                <w:rPr>
                  <w:b/>
                  <w:rPrChange w:id="637" w:author="Monica Borg" w:date="2018-01-18T14:03:00Z">
                    <w:rPr>
                      <w:b/>
                      <w:highlight w:val="yellow"/>
                    </w:rPr>
                  </w:rPrChange>
                </w:rPr>
                <w:t>14</w:t>
              </w:r>
            </w:ins>
            <w:r w:rsidRPr="005A206F">
              <w:rPr>
                <w:b/>
                <w:rPrChange w:id="638" w:author="Monica Borg" w:date="2018-01-18T14:03:00Z">
                  <w:rPr>
                    <w:b/>
                    <w:highlight w:val="yellow"/>
                  </w:rPr>
                </w:rPrChange>
              </w:rPr>
              <w:t>.</w:t>
            </w:r>
            <w:r w:rsidR="006A6EB2">
              <w:rPr>
                <w:b/>
              </w:rPr>
              <w:t>1</w:t>
            </w:r>
            <w:r w:rsidR="00782BAC">
              <w:rPr>
                <w:b/>
              </w:rPr>
              <w:t>1</w:t>
            </w:r>
            <w:r w:rsidR="006A6EB2">
              <w:rPr>
                <w:b/>
              </w:rPr>
              <w:t>.01</w:t>
            </w:r>
            <w:r w:rsidRPr="00F67702">
              <w:rPr>
                <w:b/>
              </w:rPr>
              <w:t>: Length of Scour Protection and Rock Chutes</w:t>
            </w:r>
            <w:r>
              <w:rPr>
                <w:b/>
              </w:rPr>
              <w:t xml:space="preserve"> for Culverts</w:t>
            </w:r>
          </w:p>
        </w:tc>
        <w:tc>
          <w:tcPr>
            <w:tcW w:w="1800" w:type="dxa"/>
            <w:tcPrChange w:id="639" w:author="Monica Borg" w:date="2018-01-18T14:27:00Z">
              <w:tcPr>
                <w:tcW w:w="1800" w:type="dxa"/>
                <w:vAlign w:val="center"/>
              </w:tcPr>
            </w:tcPrChange>
          </w:tcPr>
          <w:p w:rsidR="00BA1216" w:rsidRDefault="00BA1216">
            <w:pPr>
              <w:pStyle w:val="Keywords"/>
              <w:spacing w:before="360"/>
              <w:pPrChange w:id="640" w:author="Monica Borg" w:date="2018-01-18T14:27:00Z">
                <w:pPr>
                  <w:pStyle w:val="Keywords"/>
                  <w:jc w:val="center"/>
                </w:pPr>
              </w:pPrChange>
            </w:pPr>
            <w:r>
              <w:t>Scour protection</w:t>
            </w:r>
          </w:p>
        </w:tc>
      </w:tr>
      <w:tr w:rsidR="0032085F" w:rsidTr="005B3889">
        <w:tblPrEx>
          <w:tblW w:w="10080" w:type="dxa"/>
          <w:tblLayout w:type="fixed"/>
          <w:tblCellMar>
            <w:left w:w="180" w:type="dxa"/>
            <w:right w:w="180" w:type="dxa"/>
          </w:tblCellMar>
          <w:tblLook w:val="0000" w:firstRow="0" w:lastRow="0" w:firstColumn="0" w:lastColumn="0" w:noHBand="0" w:noVBand="0"/>
          <w:tblPrExChange w:id="64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42" w:author="Monica Borg" w:date="2018-01-18T14:27:00Z">
              <w:tcPr>
                <w:tcW w:w="8280" w:type="dxa"/>
              </w:tcPr>
            </w:tcPrChange>
          </w:tcPr>
          <w:p w:rsidR="0032085F" w:rsidRDefault="0032085F" w:rsidP="005A206F">
            <w:pPr>
              <w:pStyle w:val="Heading2"/>
              <w:tabs>
                <w:tab w:val="clear" w:pos="1080"/>
                <w:tab w:val="left" w:pos="1238"/>
              </w:tabs>
            </w:pPr>
            <w:bookmarkStart w:id="643" w:name="_Toc489951157"/>
            <w:r>
              <w:t>BOX CULVERTS</w:t>
            </w:r>
            <w:bookmarkEnd w:id="643"/>
          </w:p>
        </w:tc>
        <w:tc>
          <w:tcPr>
            <w:tcW w:w="1800" w:type="dxa"/>
            <w:tcPrChange w:id="644" w:author="Monica Borg" w:date="2018-01-18T14:27:00Z">
              <w:tcPr>
                <w:tcW w:w="1800" w:type="dxa"/>
                <w:vAlign w:val="center"/>
              </w:tcPr>
            </w:tcPrChange>
          </w:tcPr>
          <w:p w:rsidR="0032085F" w:rsidRDefault="0032085F">
            <w:pPr>
              <w:pStyle w:val="Keywords"/>
              <w:spacing w:before="360"/>
              <w:pPrChange w:id="645" w:author="Monica Borg" w:date="2018-01-18T14:27:00Z">
                <w:pPr>
                  <w:pStyle w:val="Keywords"/>
                  <w:jc w:val="center"/>
                </w:pPr>
              </w:pPrChange>
            </w:pPr>
          </w:p>
        </w:tc>
      </w:tr>
      <w:tr w:rsidR="008A28B4" w:rsidTr="005B3889">
        <w:tblPrEx>
          <w:tblW w:w="10080" w:type="dxa"/>
          <w:tblLayout w:type="fixed"/>
          <w:tblCellMar>
            <w:left w:w="180" w:type="dxa"/>
            <w:right w:w="180" w:type="dxa"/>
          </w:tblCellMar>
          <w:tblLook w:val="0000" w:firstRow="0" w:lastRow="0" w:firstColumn="0" w:lastColumn="0" w:noHBand="0" w:noVBand="0"/>
          <w:tblPrExChange w:id="64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47" w:author="Monica Borg" w:date="2018-01-18T14:27:00Z">
              <w:tcPr>
                <w:tcW w:w="8280" w:type="dxa"/>
              </w:tcPr>
            </w:tcPrChange>
          </w:tcPr>
          <w:p w:rsidR="008A28B4" w:rsidRDefault="00722E60">
            <w:pPr>
              <w:pStyle w:val="Pointed"/>
              <w:ind w:left="1238" w:hanging="1238"/>
              <w:jc w:val="both"/>
              <w:pPrChange w:id="648" w:author="Monica Borg" w:date="2018-01-18T14:04:00Z">
                <w:pPr>
                  <w:pStyle w:val="Pointed"/>
                </w:pPr>
              </w:pPrChange>
            </w:pPr>
            <w:r>
              <w:t xml:space="preserve">For cast </w:t>
            </w:r>
            <w:proofErr w:type="spellStart"/>
            <w:r>
              <w:t>insitu</w:t>
            </w:r>
            <w:proofErr w:type="spellEnd"/>
            <w:r>
              <w:t xml:space="preserve"> </w:t>
            </w:r>
            <w:proofErr w:type="spellStart"/>
            <w:r>
              <w:t>w</w:t>
            </w:r>
            <w:r w:rsidR="008A28B4">
              <w:t>ingwalls</w:t>
            </w:r>
            <w:proofErr w:type="spellEnd"/>
            <w:r w:rsidR="008A28B4">
              <w:t xml:space="preserve">, headwalls and aprons to be in accordance with DTMR </w:t>
            </w:r>
            <w:r>
              <w:t>SD</w:t>
            </w:r>
            <w:r w:rsidR="008A28B4">
              <w:t xml:space="preserve"> 1303.</w:t>
            </w:r>
            <w:r>
              <w:t xml:space="preserve"> Precast headwalls can be used in lieu of cast </w:t>
            </w:r>
            <w:proofErr w:type="spellStart"/>
            <w:r>
              <w:t>insitu</w:t>
            </w:r>
            <w:proofErr w:type="spellEnd"/>
            <w:r>
              <w:t xml:space="preserve"> concrete.</w:t>
            </w:r>
          </w:p>
        </w:tc>
        <w:tc>
          <w:tcPr>
            <w:tcW w:w="1800" w:type="dxa"/>
            <w:tcPrChange w:id="649" w:author="Monica Borg" w:date="2018-01-18T14:27:00Z">
              <w:tcPr>
                <w:tcW w:w="1800" w:type="dxa"/>
                <w:vAlign w:val="center"/>
              </w:tcPr>
            </w:tcPrChange>
          </w:tcPr>
          <w:p w:rsidR="008A28B4" w:rsidRDefault="008A28B4">
            <w:pPr>
              <w:pStyle w:val="Keywords"/>
              <w:spacing w:before="360"/>
              <w:pPrChange w:id="650" w:author="Monica Borg" w:date="2018-01-18T14:27:00Z">
                <w:pPr>
                  <w:pStyle w:val="Keywords"/>
                  <w:jc w:val="center"/>
                </w:pPr>
              </w:pPrChange>
            </w:pPr>
            <w:proofErr w:type="spellStart"/>
            <w:r>
              <w:t>Wingwalls</w:t>
            </w:r>
            <w:proofErr w:type="spellEnd"/>
            <w:r>
              <w:t>, Headwalls &amp; Aprons</w:t>
            </w:r>
          </w:p>
        </w:tc>
      </w:tr>
      <w:tr w:rsidR="0032085F" w:rsidTr="005B3889">
        <w:tblPrEx>
          <w:tblW w:w="10080" w:type="dxa"/>
          <w:tblLayout w:type="fixed"/>
          <w:tblCellMar>
            <w:left w:w="180" w:type="dxa"/>
            <w:right w:w="180" w:type="dxa"/>
          </w:tblCellMar>
          <w:tblLook w:val="0000" w:firstRow="0" w:lastRow="0" w:firstColumn="0" w:lastColumn="0" w:noHBand="0" w:noVBand="0"/>
          <w:tblPrExChange w:id="65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52" w:author="Monica Borg" w:date="2018-01-18T14:27:00Z">
              <w:tcPr>
                <w:tcW w:w="8280" w:type="dxa"/>
              </w:tcPr>
            </w:tcPrChange>
          </w:tcPr>
          <w:p w:rsidR="0032085F" w:rsidRDefault="0032085F">
            <w:pPr>
              <w:pStyle w:val="Pointed"/>
              <w:ind w:left="1238" w:hanging="1238"/>
              <w:jc w:val="both"/>
              <w:pPrChange w:id="653" w:author="Monica Borg" w:date="2018-01-18T14:04:00Z">
                <w:pPr>
                  <w:pStyle w:val="Pointed"/>
                </w:pPr>
              </w:pPrChange>
            </w:pPr>
            <w:r>
              <w:t xml:space="preserve">Roughening elements such as baffles must be installed on the bank side walls of the outermost culverts to a minimum of 95% of the full height of the vertical extent of the culvert sidewalls with a gap of no greater than 30mm at the bottom. </w:t>
            </w:r>
            <w:r w:rsidR="007C6276">
              <w:t xml:space="preserve"> </w:t>
            </w:r>
            <w:r>
              <w:t xml:space="preserve">Roughening elements must also be installed on the upstream </w:t>
            </w:r>
            <w:proofErr w:type="spellStart"/>
            <w:r>
              <w:t>wingwalls</w:t>
            </w:r>
            <w:proofErr w:type="spellEnd"/>
            <w:r>
              <w:t xml:space="preserve"> on both banks to the height of the upstream obvert or the full height of the </w:t>
            </w:r>
            <w:proofErr w:type="spellStart"/>
            <w:r>
              <w:t>wingwall</w:t>
            </w:r>
            <w:proofErr w:type="spellEnd"/>
            <w:r>
              <w:t>.</w:t>
            </w:r>
          </w:p>
        </w:tc>
        <w:tc>
          <w:tcPr>
            <w:tcW w:w="1800" w:type="dxa"/>
            <w:tcPrChange w:id="654" w:author="Monica Borg" w:date="2018-01-18T14:27:00Z">
              <w:tcPr>
                <w:tcW w:w="1800" w:type="dxa"/>
                <w:vAlign w:val="center"/>
              </w:tcPr>
            </w:tcPrChange>
          </w:tcPr>
          <w:p w:rsidR="0032085F" w:rsidRDefault="0032085F">
            <w:pPr>
              <w:pStyle w:val="Keywords"/>
              <w:spacing w:before="360"/>
              <w:pPrChange w:id="655" w:author="Monica Borg" w:date="2018-01-18T14:27:00Z">
                <w:pPr>
                  <w:pStyle w:val="Keywords"/>
                  <w:jc w:val="center"/>
                </w:pPr>
              </w:pPrChange>
            </w:pPr>
            <w:r>
              <w:t>Roughening Elements for Purple and Red Waterways</w:t>
            </w:r>
          </w:p>
        </w:tc>
      </w:tr>
      <w:tr w:rsidR="0032085F" w:rsidTr="005B3889">
        <w:tblPrEx>
          <w:tblW w:w="10080" w:type="dxa"/>
          <w:tblLayout w:type="fixed"/>
          <w:tblCellMar>
            <w:left w:w="180" w:type="dxa"/>
            <w:right w:w="180" w:type="dxa"/>
          </w:tblCellMar>
          <w:tblLook w:val="0000" w:firstRow="0" w:lastRow="0" w:firstColumn="0" w:lastColumn="0" w:noHBand="0" w:noVBand="0"/>
          <w:tblPrExChange w:id="65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57" w:author="Monica Borg" w:date="2018-01-18T14:27:00Z">
              <w:tcPr>
                <w:tcW w:w="8280" w:type="dxa"/>
              </w:tcPr>
            </w:tcPrChange>
          </w:tcPr>
          <w:p w:rsidR="0032085F" w:rsidRDefault="0032085F">
            <w:pPr>
              <w:pStyle w:val="Pointed"/>
              <w:spacing w:before="0"/>
              <w:ind w:left="1238" w:hanging="1238"/>
              <w:jc w:val="both"/>
              <w:pPrChange w:id="658" w:author="Monica Borg" w:date="2018-01-18T14:18:00Z">
                <w:pPr>
                  <w:pStyle w:val="Pointed"/>
                  <w:ind w:left="1238" w:hanging="1238"/>
                </w:pPr>
              </w:pPrChange>
            </w:pPr>
            <w:r>
              <w:lastRenderedPageBreak/>
              <w:t xml:space="preserve">Baffles must have maximum 150mm horizontal protrusion into the flow and maximum be no thicker than 10mm. </w:t>
            </w:r>
            <w:r w:rsidR="007C6276">
              <w:t xml:space="preserve"> </w:t>
            </w:r>
            <w:r>
              <w:t xml:space="preserve">Baffles must be spaced at 2 x horizontal protrusion of baffle within 1.2m of the culvert inlet and 4 x the horizontal protrusion for the rest of the culvert length. </w:t>
            </w:r>
            <w:r w:rsidR="007C6276">
              <w:t xml:space="preserve"> </w:t>
            </w:r>
            <w:r>
              <w:t xml:space="preserve">Baffle details are shown in </w:t>
            </w:r>
            <w:r w:rsidR="00782BAC">
              <w:t>F</w:t>
            </w:r>
            <w:r>
              <w:t xml:space="preserve">igure </w:t>
            </w:r>
            <w:r w:rsidR="006A6EB2">
              <w:t>D</w:t>
            </w:r>
            <w:del w:id="659" w:author="Monica Borg" w:date="2018-01-11T15:16:00Z">
              <w:r w:rsidR="00782BAC" w:rsidRPr="00F57E55" w:rsidDel="00782C6A">
                <w:rPr>
                  <w:rPrChange w:id="660" w:author="Monica Borg" w:date="2018-01-18T14:05:00Z">
                    <w:rPr>
                      <w:highlight w:val="yellow"/>
                    </w:rPr>
                  </w:rPrChange>
                </w:rPr>
                <w:delText>(NEW)</w:delText>
              </w:r>
            </w:del>
            <w:ins w:id="661" w:author="Monica Borg" w:date="2018-01-11T15:16:00Z">
              <w:r w:rsidR="00782C6A" w:rsidRPr="00F57E55">
                <w:rPr>
                  <w:rPrChange w:id="662" w:author="Monica Borg" w:date="2018-01-18T14:05:00Z">
                    <w:rPr>
                      <w:highlight w:val="yellow"/>
                    </w:rPr>
                  </w:rPrChange>
                </w:rPr>
                <w:t>14</w:t>
              </w:r>
            </w:ins>
            <w:r w:rsidR="006A6EB2" w:rsidRPr="00F57E55">
              <w:t>.</w:t>
            </w:r>
            <w:r w:rsidR="006A6EB2">
              <w:t>1</w:t>
            </w:r>
            <w:r w:rsidR="00782BAC">
              <w:t>2</w:t>
            </w:r>
            <w:r w:rsidR="006A6EB2">
              <w:t>.0</w:t>
            </w:r>
            <w:r w:rsidR="00782BAC">
              <w:t>1</w:t>
            </w:r>
            <w:r>
              <w:t>.</w:t>
            </w:r>
          </w:p>
          <w:p w:rsidR="0032085F" w:rsidRDefault="0032085F" w:rsidP="0032085F">
            <w:pPr>
              <w:pStyle w:val="Heading2"/>
              <w:numPr>
                <w:ilvl w:val="0"/>
                <w:numId w:val="0"/>
              </w:numPr>
              <w:ind w:left="357"/>
            </w:pPr>
          </w:p>
          <w:p w:rsidR="0032085F" w:rsidRDefault="0032085F" w:rsidP="0032085F">
            <w:pPr>
              <w:pStyle w:val="Default"/>
              <w:ind w:left="720"/>
              <w:jc w:val="center"/>
              <w:rPr>
                <w:sz w:val="22"/>
                <w:szCs w:val="22"/>
              </w:rPr>
            </w:pPr>
            <w:r>
              <w:rPr>
                <w:noProof/>
              </w:rPr>
              <w:drawing>
                <wp:inline distT="0" distB="0" distL="0" distR="0" wp14:anchorId="437B78E4" wp14:editId="095D79E8">
                  <wp:extent cx="4690753" cy="5272644"/>
                  <wp:effectExtent l="0" t="0" r="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693649" cy="5275899"/>
                          </a:xfrm>
                          <a:prstGeom prst="rect">
                            <a:avLst/>
                          </a:prstGeom>
                        </pic:spPr>
                      </pic:pic>
                    </a:graphicData>
                  </a:graphic>
                </wp:inline>
              </w:drawing>
            </w:r>
          </w:p>
          <w:p w:rsidR="0032085F" w:rsidRDefault="0032085F" w:rsidP="0032085F">
            <w:pPr>
              <w:pStyle w:val="Default"/>
              <w:ind w:left="720"/>
              <w:rPr>
                <w:sz w:val="22"/>
                <w:szCs w:val="22"/>
              </w:rPr>
            </w:pPr>
          </w:p>
          <w:p w:rsidR="0032085F" w:rsidDel="003A061D" w:rsidRDefault="0032085F">
            <w:pPr>
              <w:pStyle w:val="Default"/>
              <w:ind w:left="709"/>
              <w:jc w:val="center"/>
              <w:rPr>
                <w:del w:id="663" w:author="Monica Borg" w:date="2018-01-18T14:05:00Z"/>
                <w:szCs w:val="22"/>
              </w:rPr>
              <w:pPrChange w:id="664" w:author="Monica Borg" w:date="2018-01-18T14:35:00Z">
                <w:pPr>
                  <w:pStyle w:val="Heading2"/>
                  <w:numPr>
                    <w:numId w:val="0"/>
                  </w:numPr>
                  <w:ind w:left="0" w:firstLine="0"/>
                </w:pPr>
              </w:pPrChange>
            </w:pPr>
            <w:r w:rsidRPr="005A175B">
              <w:rPr>
                <w:b/>
                <w:sz w:val="20"/>
                <w:szCs w:val="22"/>
              </w:rPr>
              <w:t xml:space="preserve">Figure </w:t>
            </w:r>
            <w:r>
              <w:rPr>
                <w:b/>
                <w:sz w:val="20"/>
                <w:szCs w:val="22"/>
              </w:rPr>
              <w:t>D</w:t>
            </w:r>
            <w:del w:id="665" w:author="Monica Borg" w:date="2018-01-11T15:16:00Z">
              <w:r w:rsidR="00782BAC" w:rsidRPr="003A061D" w:rsidDel="00782C6A">
                <w:rPr>
                  <w:b/>
                  <w:szCs w:val="22"/>
                  <w:rPrChange w:id="666" w:author="Monica Borg" w:date="2018-01-18T14:18:00Z">
                    <w:rPr>
                      <w:rFonts w:cs="Arial"/>
                      <w:color w:val="000000"/>
                      <w:szCs w:val="22"/>
                      <w:highlight w:val="yellow"/>
                      <w:lang w:eastAsia="en-AU"/>
                    </w:rPr>
                  </w:rPrChange>
                </w:rPr>
                <w:delText>(NEW)</w:delText>
              </w:r>
            </w:del>
            <w:ins w:id="667" w:author="Monica Borg" w:date="2018-01-11T15:16:00Z">
              <w:r w:rsidR="00782C6A" w:rsidRPr="003A061D">
                <w:rPr>
                  <w:b/>
                  <w:szCs w:val="22"/>
                  <w:rPrChange w:id="668" w:author="Monica Borg" w:date="2018-01-18T14:18:00Z">
                    <w:rPr>
                      <w:rFonts w:cs="Arial"/>
                      <w:color w:val="000000"/>
                      <w:szCs w:val="22"/>
                      <w:highlight w:val="yellow"/>
                      <w:lang w:eastAsia="en-AU"/>
                    </w:rPr>
                  </w:rPrChange>
                </w:rPr>
                <w:t>14</w:t>
              </w:r>
            </w:ins>
            <w:r w:rsidRPr="00F57E55">
              <w:rPr>
                <w:b/>
                <w:szCs w:val="22"/>
                <w:rPrChange w:id="669" w:author="Monica Borg" w:date="2018-01-18T14:05:00Z">
                  <w:rPr>
                    <w:rFonts w:cs="Arial"/>
                    <w:color w:val="000000"/>
                    <w:szCs w:val="22"/>
                    <w:highlight w:val="yellow"/>
                    <w:lang w:eastAsia="en-AU"/>
                  </w:rPr>
                </w:rPrChange>
              </w:rPr>
              <w:t>.</w:t>
            </w:r>
            <w:r w:rsidR="00782BAC">
              <w:rPr>
                <w:b/>
                <w:sz w:val="20"/>
                <w:szCs w:val="22"/>
              </w:rPr>
              <w:t>12.</w:t>
            </w:r>
            <w:r w:rsidR="006A6EB2">
              <w:rPr>
                <w:b/>
                <w:sz w:val="20"/>
                <w:szCs w:val="22"/>
              </w:rPr>
              <w:t>0</w:t>
            </w:r>
            <w:r w:rsidR="00782BAC">
              <w:rPr>
                <w:b/>
                <w:sz w:val="20"/>
                <w:szCs w:val="22"/>
              </w:rPr>
              <w:t>1</w:t>
            </w:r>
            <w:r w:rsidRPr="005A175B">
              <w:rPr>
                <w:b/>
                <w:sz w:val="20"/>
                <w:szCs w:val="22"/>
              </w:rPr>
              <w:t>: Baffle Details</w:t>
            </w:r>
          </w:p>
          <w:p w:rsidR="003A061D" w:rsidRPr="005A175B" w:rsidRDefault="003A061D">
            <w:pPr>
              <w:pStyle w:val="Default"/>
              <w:ind w:left="709"/>
              <w:jc w:val="center"/>
              <w:rPr>
                <w:ins w:id="670" w:author="Monica Borg" w:date="2018-01-18T14:18:00Z"/>
                <w:b/>
                <w:sz w:val="20"/>
                <w:szCs w:val="22"/>
              </w:rPr>
              <w:pPrChange w:id="671" w:author="Monica Borg" w:date="2018-01-18T14:35:00Z">
                <w:pPr>
                  <w:pStyle w:val="Default"/>
                  <w:ind w:left="709"/>
                </w:pPr>
              </w:pPrChange>
            </w:pPr>
          </w:p>
          <w:p w:rsidR="0032085F" w:rsidRDefault="0032085F">
            <w:pPr>
              <w:pStyle w:val="Default"/>
              <w:ind w:left="709"/>
              <w:pPrChange w:id="672" w:author="Monica Borg" w:date="2018-01-18T14:05:00Z">
                <w:pPr>
                  <w:pStyle w:val="Heading2"/>
                  <w:numPr>
                    <w:numId w:val="0"/>
                  </w:numPr>
                  <w:ind w:left="0" w:firstLine="0"/>
                </w:pPr>
              </w:pPrChange>
            </w:pPr>
          </w:p>
        </w:tc>
        <w:tc>
          <w:tcPr>
            <w:tcW w:w="1800" w:type="dxa"/>
            <w:tcPrChange w:id="673" w:author="Monica Borg" w:date="2018-01-18T14:27:00Z">
              <w:tcPr>
                <w:tcW w:w="1800" w:type="dxa"/>
                <w:vAlign w:val="center"/>
              </w:tcPr>
            </w:tcPrChange>
          </w:tcPr>
          <w:p w:rsidR="0032085F" w:rsidRDefault="0032085F">
            <w:pPr>
              <w:pStyle w:val="Keywords"/>
              <w:spacing w:before="0"/>
              <w:pPrChange w:id="674" w:author="Monica Borg" w:date="2018-01-18T14:27:00Z">
                <w:pPr>
                  <w:pStyle w:val="Keywords"/>
                  <w:jc w:val="center"/>
                </w:pPr>
              </w:pPrChange>
            </w:pPr>
            <w:r>
              <w:t>Baffle Specifications</w:t>
            </w:r>
          </w:p>
        </w:tc>
      </w:tr>
      <w:tr w:rsidR="0032085F" w:rsidTr="005B3889">
        <w:tblPrEx>
          <w:tblW w:w="10080" w:type="dxa"/>
          <w:tblLayout w:type="fixed"/>
          <w:tblCellMar>
            <w:left w:w="180" w:type="dxa"/>
            <w:right w:w="180" w:type="dxa"/>
          </w:tblCellMar>
          <w:tblLook w:val="0000" w:firstRow="0" w:lastRow="0" w:firstColumn="0" w:lastColumn="0" w:noHBand="0" w:noVBand="0"/>
          <w:tblPrExChange w:id="675"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76" w:author="Monica Borg" w:date="2018-01-18T14:27:00Z">
              <w:tcPr>
                <w:tcW w:w="8280" w:type="dxa"/>
              </w:tcPr>
            </w:tcPrChange>
          </w:tcPr>
          <w:p w:rsidR="0032085F" w:rsidRPr="0032085F" w:rsidRDefault="00870496">
            <w:pPr>
              <w:pStyle w:val="Pointed"/>
              <w:numPr>
                <w:ilvl w:val="0"/>
                <w:numId w:val="0"/>
              </w:numPr>
              <w:ind w:left="1238"/>
              <w:jc w:val="center"/>
              <w:rPr>
                <w:b/>
              </w:rPr>
              <w:pPrChange w:id="677" w:author="Monica Borg" w:date="2018-01-18T14:08:00Z">
                <w:pPr>
                  <w:pStyle w:val="Pointed"/>
                  <w:numPr>
                    <w:ilvl w:val="0"/>
                    <w:numId w:val="0"/>
                  </w:numPr>
                  <w:ind w:left="0" w:firstLine="0"/>
                </w:pPr>
              </w:pPrChange>
            </w:pPr>
            <w:r>
              <w:rPr>
                <w:b/>
              </w:rPr>
              <w:t xml:space="preserve">Configuration </w:t>
            </w:r>
            <w:r w:rsidR="0032085F" w:rsidRPr="0032085F">
              <w:rPr>
                <w:b/>
              </w:rPr>
              <w:t>Option 1</w:t>
            </w:r>
            <w:r w:rsidR="00706941">
              <w:rPr>
                <w:b/>
              </w:rPr>
              <w:t xml:space="preserve"> (Purple and Red Zones)</w:t>
            </w:r>
          </w:p>
        </w:tc>
        <w:tc>
          <w:tcPr>
            <w:tcW w:w="1800" w:type="dxa"/>
            <w:tcPrChange w:id="678" w:author="Monica Borg" w:date="2018-01-18T14:27:00Z">
              <w:tcPr>
                <w:tcW w:w="1800" w:type="dxa"/>
                <w:vAlign w:val="center"/>
              </w:tcPr>
            </w:tcPrChange>
          </w:tcPr>
          <w:p w:rsidR="0032085F" w:rsidRDefault="0032085F">
            <w:pPr>
              <w:pStyle w:val="Keywords"/>
              <w:spacing w:before="360"/>
              <w:pPrChange w:id="679" w:author="Monica Borg" w:date="2018-01-18T14:27:00Z">
                <w:pPr>
                  <w:pStyle w:val="Keywords"/>
                  <w:jc w:val="center"/>
                </w:pPr>
              </w:pPrChange>
            </w:pPr>
          </w:p>
        </w:tc>
      </w:tr>
      <w:tr w:rsidR="0032085F" w:rsidTr="005B3889">
        <w:tblPrEx>
          <w:tblW w:w="10080" w:type="dxa"/>
          <w:tblLayout w:type="fixed"/>
          <w:tblCellMar>
            <w:left w:w="180" w:type="dxa"/>
            <w:right w:w="180" w:type="dxa"/>
          </w:tblCellMar>
          <w:tblLook w:val="0000" w:firstRow="0" w:lastRow="0" w:firstColumn="0" w:lastColumn="0" w:noHBand="0" w:noVBand="0"/>
          <w:tblPrExChange w:id="680"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81" w:author="Monica Borg" w:date="2018-01-18T14:27:00Z">
              <w:tcPr>
                <w:tcW w:w="8280" w:type="dxa"/>
              </w:tcPr>
            </w:tcPrChange>
          </w:tcPr>
          <w:p w:rsidR="0032085F" w:rsidRPr="0032085F" w:rsidRDefault="00870496">
            <w:pPr>
              <w:pStyle w:val="Pointed"/>
              <w:ind w:left="1238" w:hanging="1238"/>
              <w:jc w:val="both"/>
              <w:pPrChange w:id="682" w:author="Monica Borg" w:date="2018-01-18T14:05:00Z">
                <w:pPr>
                  <w:pStyle w:val="Pointed"/>
                </w:pPr>
              </w:pPrChange>
            </w:pPr>
            <w:r>
              <w:t>The width of the culvert or group of culverts must span a minimum of 75% of the main channel width.</w:t>
            </w:r>
          </w:p>
        </w:tc>
        <w:tc>
          <w:tcPr>
            <w:tcW w:w="1800" w:type="dxa"/>
            <w:tcPrChange w:id="683" w:author="Monica Borg" w:date="2018-01-18T14:27:00Z">
              <w:tcPr>
                <w:tcW w:w="1800" w:type="dxa"/>
                <w:vAlign w:val="center"/>
              </w:tcPr>
            </w:tcPrChange>
          </w:tcPr>
          <w:p w:rsidR="0032085F" w:rsidRDefault="00870496">
            <w:pPr>
              <w:pStyle w:val="Keywords"/>
              <w:spacing w:before="360"/>
              <w:pPrChange w:id="684" w:author="Monica Borg" w:date="2018-01-18T14:27:00Z">
                <w:pPr>
                  <w:pStyle w:val="Keywords"/>
                  <w:jc w:val="center"/>
                </w:pPr>
              </w:pPrChange>
            </w:pPr>
            <w:r>
              <w:t>Span</w:t>
            </w:r>
          </w:p>
        </w:tc>
      </w:tr>
      <w:tr w:rsidR="00870496" w:rsidTr="005B3889">
        <w:tblPrEx>
          <w:tblW w:w="10080" w:type="dxa"/>
          <w:tblLayout w:type="fixed"/>
          <w:tblCellMar>
            <w:left w:w="180" w:type="dxa"/>
            <w:right w:w="180" w:type="dxa"/>
          </w:tblCellMar>
          <w:tblLook w:val="0000" w:firstRow="0" w:lastRow="0" w:firstColumn="0" w:lastColumn="0" w:noHBand="0" w:noVBand="0"/>
          <w:tblPrExChange w:id="685"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86" w:author="Monica Borg" w:date="2018-01-18T14:27:00Z">
              <w:tcPr>
                <w:tcW w:w="8280" w:type="dxa"/>
              </w:tcPr>
            </w:tcPrChange>
          </w:tcPr>
          <w:p w:rsidR="00870496" w:rsidRDefault="00870496">
            <w:pPr>
              <w:pStyle w:val="Pointed"/>
              <w:ind w:left="1238" w:hanging="1238"/>
              <w:jc w:val="both"/>
              <w:pPrChange w:id="687" w:author="Monica Borg" w:date="2018-01-18T14:05:00Z">
                <w:pPr>
                  <w:pStyle w:val="Pointed"/>
                </w:pPr>
              </w:pPrChange>
            </w:pPr>
            <w:r>
              <w:t>All culverts must be set at a minimum of 300mm below the bed level unless installed on bedrock where the natural bed surface is maintained through the culvert.</w:t>
            </w:r>
          </w:p>
        </w:tc>
        <w:tc>
          <w:tcPr>
            <w:tcW w:w="1800" w:type="dxa"/>
            <w:tcPrChange w:id="688" w:author="Monica Borg" w:date="2018-01-18T14:27:00Z">
              <w:tcPr>
                <w:tcW w:w="1800" w:type="dxa"/>
                <w:vAlign w:val="center"/>
              </w:tcPr>
            </w:tcPrChange>
          </w:tcPr>
          <w:p w:rsidR="00870496" w:rsidRDefault="00870496">
            <w:pPr>
              <w:pStyle w:val="Keywords"/>
              <w:spacing w:before="360"/>
              <w:pPrChange w:id="689" w:author="Monica Borg" w:date="2018-01-18T14:27:00Z">
                <w:pPr>
                  <w:pStyle w:val="Keywords"/>
                  <w:jc w:val="center"/>
                </w:pPr>
              </w:pPrChange>
            </w:pPr>
            <w:r>
              <w:t>Setting</w:t>
            </w:r>
          </w:p>
        </w:tc>
      </w:tr>
      <w:tr w:rsidR="00870496" w:rsidTr="005B3889">
        <w:tblPrEx>
          <w:tblW w:w="10080" w:type="dxa"/>
          <w:tblLayout w:type="fixed"/>
          <w:tblCellMar>
            <w:left w:w="180" w:type="dxa"/>
            <w:right w:w="180" w:type="dxa"/>
          </w:tblCellMar>
          <w:tblLook w:val="0000" w:firstRow="0" w:lastRow="0" w:firstColumn="0" w:lastColumn="0" w:noHBand="0" w:noVBand="0"/>
          <w:tblPrExChange w:id="690"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91" w:author="Monica Borg" w:date="2018-01-18T14:27:00Z">
              <w:tcPr>
                <w:tcW w:w="8280" w:type="dxa"/>
              </w:tcPr>
            </w:tcPrChange>
          </w:tcPr>
          <w:p w:rsidR="00870496" w:rsidRDefault="00870496">
            <w:pPr>
              <w:pStyle w:val="Pointed"/>
              <w:ind w:left="1238" w:hanging="1238"/>
              <w:jc w:val="both"/>
              <w:pPrChange w:id="692" w:author="Monica Borg" w:date="2018-01-18T14:06:00Z">
                <w:pPr>
                  <w:pStyle w:val="Pointed"/>
                </w:pPr>
              </w:pPrChange>
            </w:pPr>
            <w:proofErr w:type="gramStart"/>
            <w:r>
              <w:lastRenderedPageBreak/>
              <w:t>The obvert</w:t>
            </w:r>
            <w:proofErr w:type="gramEnd"/>
            <w:r>
              <w:t xml:space="preserve"> of the culvert must be a minimum of 600mm above the commence to flow water level (or bed level on dry waterways).</w:t>
            </w:r>
            <w:r w:rsidR="008A28B4">
              <w:t xml:space="preserve"> Minimum box culvert height is 900mm to allow for culvert to be set 300mm below bed level. </w:t>
            </w:r>
          </w:p>
        </w:tc>
        <w:tc>
          <w:tcPr>
            <w:tcW w:w="1800" w:type="dxa"/>
            <w:tcPrChange w:id="693" w:author="Monica Borg" w:date="2018-01-18T14:27:00Z">
              <w:tcPr>
                <w:tcW w:w="1800" w:type="dxa"/>
                <w:vAlign w:val="center"/>
              </w:tcPr>
            </w:tcPrChange>
          </w:tcPr>
          <w:p w:rsidR="00870496" w:rsidRDefault="00870496">
            <w:pPr>
              <w:pStyle w:val="Keywords"/>
              <w:spacing w:before="360"/>
              <w:pPrChange w:id="694" w:author="Monica Borg" w:date="2018-01-18T14:27:00Z">
                <w:pPr>
                  <w:pStyle w:val="Keywords"/>
                  <w:jc w:val="center"/>
                </w:pPr>
              </w:pPrChange>
            </w:pPr>
            <w:r>
              <w:t>Obvert Level</w:t>
            </w:r>
          </w:p>
        </w:tc>
      </w:tr>
      <w:tr w:rsidR="00870496" w:rsidTr="005B3889">
        <w:tblPrEx>
          <w:tblW w:w="10080" w:type="dxa"/>
          <w:tblLayout w:type="fixed"/>
          <w:tblCellMar>
            <w:left w:w="180" w:type="dxa"/>
            <w:right w:w="180" w:type="dxa"/>
          </w:tblCellMar>
          <w:tblLook w:val="0000" w:firstRow="0" w:lastRow="0" w:firstColumn="0" w:lastColumn="0" w:noHBand="0" w:noVBand="0"/>
          <w:tblPrExChange w:id="695"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696" w:author="Monica Borg" w:date="2018-01-18T14:27:00Z">
              <w:tcPr>
                <w:tcW w:w="8280" w:type="dxa"/>
              </w:tcPr>
            </w:tcPrChange>
          </w:tcPr>
          <w:p w:rsidR="00870496" w:rsidRDefault="00870496">
            <w:pPr>
              <w:pStyle w:val="Pointed"/>
              <w:ind w:left="1238" w:hanging="1238"/>
              <w:jc w:val="both"/>
              <w:pPrChange w:id="697" w:author="Monica Borg" w:date="2018-01-18T14:06:00Z">
                <w:pPr>
                  <w:pStyle w:val="Pointed"/>
                </w:pPr>
              </w:pPrChange>
            </w:pPr>
            <w:r>
              <w:t>If the culvert is designed with a flood immunity of less than AEP 2%, the depth of cover over the culvert(s) (including the pavement) is no greater than 750mm.</w:t>
            </w:r>
          </w:p>
        </w:tc>
        <w:tc>
          <w:tcPr>
            <w:tcW w:w="1800" w:type="dxa"/>
            <w:tcPrChange w:id="698" w:author="Monica Borg" w:date="2018-01-18T14:27:00Z">
              <w:tcPr>
                <w:tcW w:w="1800" w:type="dxa"/>
                <w:vAlign w:val="center"/>
              </w:tcPr>
            </w:tcPrChange>
          </w:tcPr>
          <w:p w:rsidR="00870496" w:rsidRDefault="00870496">
            <w:pPr>
              <w:pStyle w:val="Keywords"/>
              <w:spacing w:before="360"/>
              <w:pPrChange w:id="699" w:author="Monica Borg" w:date="2018-01-18T14:27:00Z">
                <w:pPr>
                  <w:pStyle w:val="Keywords"/>
                  <w:jc w:val="center"/>
                </w:pPr>
              </w:pPrChange>
            </w:pPr>
            <w:r>
              <w:t>Culvert Cover</w:t>
            </w:r>
          </w:p>
        </w:tc>
      </w:tr>
      <w:tr w:rsidR="00870496" w:rsidTr="005B3889">
        <w:tblPrEx>
          <w:tblW w:w="10080" w:type="dxa"/>
          <w:tblLayout w:type="fixed"/>
          <w:tblCellMar>
            <w:left w:w="180" w:type="dxa"/>
            <w:right w:w="180" w:type="dxa"/>
          </w:tblCellMar>
          <w:tblLook w:val="0000" w:firstRow="0" w:lastRow="0" w:firstColumn="0" w:lastColumn="0" w:noHBand="0" w:noVBand="0"/>
          <w:tblPrExChange w:id="700"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01" w:author="Monica Borg" w:date="2018-01-18T14:27:00Z">
              <w:tcPr>
                <w:tcW w:w="8280" w:type="dxa"/>
              </w:tcPr>
            </w:tcPrChange>
          </w:tcPr>
          <w:p w:rsidR="00853113" w:rsidRDefault="00853113">
            <w:pPr>
              <w:pStyle w:val="Pointed"/>
              <w:numPr>
                <w:ilvl w:val="0"/>
                <w:numId w:val="0"/>
              </w:numPr>
              <w:spacing w:before="0"/>
              <w:ind w:left="1238"/>
              <w:jc w:val="center"/>
              <w:rPr>
                <w:ins w:id="702" w:author="Monica Borg" w:date="2018-01-18T14:35:00Z"/>
                <w:b/>
              </w:rPr>
              <w:pPrChange w:id="703" w:author="Monica Borg" w:date="2018-01-18T14:35:00Z">
                <w:pPr>
                  <w:pStyle w:val="Pointed"/>
                  <w:numPr>
                    <w:ilvl w:val="0"/>
                    <w:numId w:val="0"/>
                  </w:numPr>
                  <w:ind w:left="0" w:firstLine="0"/>
                </w:pPr>
              </w:pPrChange>
            </w:pPr>
          </w:p>
          <w:p w:rsidR="00870496" w:rsidRPr="00870496" w:rsidRDefault="00870496">
            <w:pPr>
              <w:pStyle w:val="Pointed"/>
              <w:numPr>
                <w:ilvl w:val="0"/>
                <w:numId w:val="0"/>
              </w:numPr>
              <w:ind w:left="1238"/>
              <w:jc w:val="center"/>
              <w:rPr>
                <w:b/>
              </w:rPr>
              <w:pPrChange w:id="704" w:author="Monica Borg" w:date="2018-01-18T14:08:00Z">
                <w:pPr>
                  <w:pStyle w:val="Pointed"/>
                  <w:numPr>
                    <w:ilvl w:val="0"/>
                    <w:numId w:val="0"/>
                  </w:numPr>
                  <w:ind w:left="0" w:firstLine="0"/>
                </w:pPr>
              </w:pPrChange>
            </w:pPr>
            <w:r w:rsidRPr="00870496">
              <w:rPr>
                <w:b/>
              </w:rPr>
              <w:t>Configuration Option 2</w:t>
            </w:r>
            <w:r w:rsidR="00706941">
              <w:rPr>
                <w:b/>
              </w:rPr>
              <w:t xml:space="preserve"> (Purple and Red Zones)</w:t>
            </w:r>
          </w:p>
        </w:tc>
        <w:tc>
          <w:tcPr>
            <w:tcW w:w="1800" w:type="dxa"/>
            <w:tcPrChange w:id="705" w:author="Monica Borg" w:date="2018-01-18T14:27:00Z">
              <w:tcPr>
                <w:tcW w:w="1800" w:type="dxa"/>
                <w:vAlign w:val="center"/>
              </w:tcPr>
            </w:tcPrChange>
          </w:tcPr>
          <w:p w:rsidR="00870496" w:rsidRDefault="00870496">
            <w:pPr>
              <w:pStyle w:val="Keywords"/>
              <w:spacing w:before="360"/>
              <w:pPrChange w:id="706" w:author="Monica Borg" w:date="2018-01-18T14:27:00Z">
                <w:pPr>
                  <w:pStyle w:val="Keywords"/>
                  <w:jc w:val="center"/>
                </w:pPr>
              </w:pPrChange>
            </w:pPr>
          </w:p>
        </w:tc>
      </w:tr>
      <w:tr w:rsidR="00870496" w:rsidTr="005B3889">
        <w:tblPrEx>
          <w:tblW w:w="10080" w:type="dxa"/>
          <w:tblLayout w:type="fixed"/>
          <w:tblCellMar>
            <w:left w:w="180" w:type="dxa"/>
            <w:right w:w="180" w:type="dxa"/>
          </w:tblCellMar>
          <w:tblLook w:val="0000" w:firstRow="0" w:lastRow="0" w:firstColumn="0" w:lastColumn="0" w:noHBand="0" w:noVBand="0"/>
          <w:tblPrExChange w:id="707"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08" w:author="Monica Borg" w:date="2018-01-18T14:27:00Z">
              <w:tcPr>
                <w:tcW w:w="8280" w:type="dxa"/>
              </w:tcPr>
            </w:tcPrChange>
          </w:tcPr>
          <w:p w:rsidR="00870496" w:rsidRPr="00870496" w:rsidRDefault="00870496">
            <w:pPr>
              <w:pStyle w:val="Pointed"/>
              <w:ind w:left="1238"/>
              <w:jc w:val="both"/>
              <w:pPrChange w:id="709" w:author="Monica Borg" w:date="2018-01-18T14:06:00Z">
                <w:pPr>
                  <w:pStyle w:val="Pointed"/>
                </w:pPr>
              </w:pPrChange>
            </w:pPr>
            <w:r>
              <w:t>The width of the culvert or group of culverts must span a minimum of 75% of the main channel width.</w:t>
            </w:r>
          </w:p>
        </w:tc>
        <w:tc>
          <w:tcPr>
            <w:tcW w:w="1800" w:type="dxa"/>
            <w:tcPrChange w:id="710" w:author="Monica Borg" w:date="2018-01-18T14:27:00Z">
              <w:tcPr>
                <w:tcW w:w="1800" w:type="dxa"/>
                <w:vAlign w:val="center"/>
              </w:tcPr>
            </w:tcPrChange>
          </w:tcPr>
          <w:p w:rsidR="00870496" w:rsidRDefault="00870496">
            <w:pPr>
              <w:pStyle w:val="Keywords"/>
              <w:spacing w:before="360"/>
              <w:pPrChange w:id="711" w:author="Monica Borg" w:date="2018-01-18T14:27:00Z">
                <w:pPr>
                  <w:pStyle w:val="Keywords"/>
                  <w:jc w:val="center"/>
                </w:pPr>
              </w:pPrChange>
            </w:pPr>
            <w:r>
              <w:t>Span</w:t>
            </w:r>
          </w:p>
        </w:tc>
      </w:tr>
      <w:tr w:rsidR="00870496" w:rsidTr="005B3889">
        <w:tblPrEx>
          <w:tblW w:w="10080" w:type="dxa"/>
          <w:tblLayout w:type="fixed"/>
          <w:tblCellMar>
            <w:left w:w="180" w:type="dxa"/>
            <w:right w:w="180" w:type="dxa"/>
          </w:tblCellMar>
          <w:tblLook w:val="0000" w:firstRow="0" w:lastRow="0" w:firstColumn="0" w:lastColumn="0" w:noHBand="0" w:noVBand="0"/>
          <w:tblPrExChange w:id="712"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13" w:author="Monica Borg" w:date="2018-01-18T14:27:00Z">
              <w:tcPr>
                <w:tcW w:w="8280" w:type="dxa"/>
              </w:tcPr>
            </w:tcPrChange>
          </w:tcPr>
          <w:p w:rsidR="00870496" w:rsidRDefault="00870496">
            <w:pPr>
              <w:pStyle w:val="Pointed"/>
              <w:ind w:left="1238"/>
              <w:jc w:val="both"/>
              <w:pPrChange w:id="714" w:author="Monica Borg" w:date="2018-01-18T14:06:00Z">
                <w:pPr>
                  <w:pStyle w:val="Pointed"/>
                </w:pPr>
              </w:pPrChange>
            </w:pPr>
            <w:r>
              <w:t>At least 1 culvert in the crossing is to be set at a minimum of 300mm below bed level, unless installed on bedrock where the natural bed surface is maintained, with minimum width of 1200mm and must be aligned with the low flow channel of the waterway.</w:t>
            </w:r>
          </w:p>
          <w:p w:rsidR="00870496" w:rsidRPr="00870496" w:rsidRDefault="00870496">
            <w:pPr>
              <w:pStyle w:val="Pointed"/>
              <w:numPr>
                <w:ilvl w:val="0"/>
                <w:numId w:val="0"/>
              </w:numPr>
              <w:ind w:left="1238"/>
              <w:jc w:val="both"/>
              <w:pPrChange w:id="715" w:author="Monica Borg" w:date="2018-01-18T14:06:00Z">
                <w:pPr>
                  <w:pStyle w:val="Pointed"/>
                  <w:numPr>
                    <w:ilvl w:val="0"/>
                    <w:numId w:val="0"/>
                  </w:numPr>
                  <w:ind w:left="2269" w:firstLine="0"/>
                </w:pPr>
              </w:pPrChange>
            </w:pPr>
            <w:r>
              <w:t>All other culverts in the crossing must be at (or below) bed level and roughened throughout the culvert floor to approximately simulate natural bed conditions.</w:t>
            </w:r>
          </w:p>
        </w:tc>
        <w:tc>
          <w:tcPr>
            <w:tcW w:w="1800" w:type="dxa"/>
            <w:tcPrChange w:id="716" w:author="Monica Borg" w:date="2018-01-18T14:27:00Z">
              <w:tcPr>
                <w:tcW w:w="1800" w:type="dxa"/>
                <w:vAlign w:val="center"/>
              </w:tcPr>
            </w:tcPrChange>
          </w:tcPr>
          <w:p w:rsidR="00870496" w:rsidRDefault="00870496">
            <w:pPr>
              <w:pStyle w:val="Keywords"/>
              <w:spacing w:before="360"/>
              <w:pPrChange w:id="717" w:author="Monica Borg" w:date="2018-01-18T14:27:00Z">
                <w:pPr>
                  <w:pStyle w:val="Keywords"/>
                  <w:jc w:val="center"/>
                </w:pPr>
              </w:pPrChange>
            </w:pPr>
            <w:r>
              <w:t>Setting</w:t>
            </w:r>
          </w:p>
        </w:tc>
      </w:tr>
      <w:tr w:rsidR="00870496" w:rsidTr="005B3889">
        <w:tblPrEx>
          <w:tblW w:w="10080" w:type="dxa"/>
          <w:tblLayout w:type="fixed"/>
          <w:tblCellMar>
            <w:left w:w="180" w:type="dxa"/>
            <w:right w:w="180" w:type="dxa"/>
          </w:tblCellMar>
          <w:tblLook w:val="0000" w:firstRow="0" w:lastRow="0" w:firstColumn="0" w:lastColumn="0" w:noHBand="0" w:noVBand="0"/>
          <w:tblPrExChange w:id="718"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19" w:author="Monica Borg" w:date="2018-01-18T14:27:00Z">
              <w:tcPr>
                <w:tcW w:w="8280" w:type="dxa"/>
              </w:tcPr>
            </w:tcPrChange>
          </w:tcPr>
          <w:p w:rsidR="00870496" w:rsidRPr="00870496" w:rsidRDefault="00870496">
            <w:pPr>
              <w:pStyle w:val="Pointed"/>
              <w:ind w:left="1238"/>
              <w:jc w:val="both"/>
              <w:pPrChange w:id="720" w:author="Monica Borg" w:date="2018-01-18T14:06:00Z">
                <w:pPr>
                  <w:pStyle w:val="Pointed"/>
                </w:pPr>
              </w:pPrChange>
            </w:pPr>
            <w:proofErr w:type="gramStart"/>
            <w:r>
              <w:t>The obvert</w:t>
            </w:r>
            <w:proofErr w:type="gramEnd"/>
            <w:r>
              <w:t xml:space="preserve"> of the culvert must be a minimum of 600mm above the commence to flow water level (or bed level on dry waterways). </w:t>
            </w:r>
            <w:del w:id="721" w:author="Monica Borg" w:date="2018-01-18T14:06:00Z">
              <w:r w:rsidR="00416793" w:rsidDel="00F57E55">
                <w:delText xml:space="preserve"> </w:delText>
              </w:r>
            </w:del>
            <w:proofErr w:type="gramStart"/>
            <w:r>
              <w:t>The obvert</w:t>
            </w:r>
            <w:proofErr w:type="gramEnd"/>
            <w:r>
              <w:t xml:space="preserve"> of the culvert below bed level must be no lower than the obvert of the highest culvert sell in the crossing.</w:t>
            </w:r>
          </w:p>
        </w:tc>
        <w:tc>
          <w:tcPr>
            <w:tcW w:w="1800" w:type="dxa"/>
            <w:tcPrChange w:id="722" w:author="Monica Borg" w:date="2018-01-18T14:27:00Z">
              <w:tcPr>
                <w:tcW w:w="1800" w:type="dxa"/>
                <w:vAlign w:val="center"/>
              </w:tcPr>
            </w:tcPrChange>
          </w:tcPr>
          <w:p w:rsidR="00870496" w:rsidRDefault="00870496">
            <w:pPr>
              <w:pStyle w:val="Keywords"/>
              <w:spacing w:before="360"/>
              <w:pPrChange w:id="723" w:author="Monica Borg" w:date="2018-01-18T14:27:00Z">
                <w:pPr>
                  <w:pStyle w:val="Keywords"/>
                  <w:jc w:val="center"/>
                </w:pPr>
              </w:pPrChange>
            </w:pPr>
            <w:r>
              <w:t>Obvert Level</w:t>
            </w:r>
          </w:p>
        </w:tc>
      </w:tr>
      <w:tr w:rsidR="00870496" w:rsidTr="005B3889">
        <w:tblPrEx>
          <w:tblW w:w="10080" w:type="dxa"/>
          <w:tblLayout w:type="fixed"/>
          <w:tblCellMar>
            <w:left w:w="180" w:type="dxa"/>
            <w:right w:w="180" w:type="dxa"/>
          </w:tblCellMar>
          <w:tblLook w:val="0000" w:firstRow="0" w:lastRow="0" w:firstColumn="0" w:lastColumn="0" w:noHBand="0" w:noVBand="0"/>
          <w:tblPrExChange w:id="724"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25" w:author="Monica Borg" w:date="2018-01-18T14:27:00Z">
              <w:tcPr>
                <w:tcW w:w="8280" w:type="dxa"/>
              </w:tcPr>
            </w:tcPrChange>
          </w:tcPr>
          <w:p w:rsidR="00870496" w:rsidRPr="00870496" w:rsidRDefault="00870496">
            <w:pPr>
              <w:pStyle w:val="Pointed"/>
              <w:ind w:left="1238"/>
              <w:jc w:val="both"/>
              <w:pPrChange w:id="726" w:author="Monica Borg" w:date="2018-01-18T14:06:00Z">
                <w:pPr>
                  <w:pStyle w:val="Pointed"/>
                </w:pPr>
              </w:pPrChange>
            </w:pPr>
            <w:r>
              <w:t>If the culvert is designed with a flood immunity of less than AEP 2%, the depth of cover over the culvert(s) (including the pavement) is no greater than 750mm.</w:t>
            </w:r>
          </w:p>
        </w:tc>
        <w:tc>
          <w:tcPr>
            <w:tcW w:w="1800" w:type="dxa"/>
            <w:tcPrChange w:id="727" w:author="Monica Borg" w:date="2018-01-18T14:27:00Z">
              <w:tcPr>
                <w:tcW w:w="1800" w:type="dxa"/>
                <w:vAlign w:val="center"/>
              </w:tcPr>
            </w:tcPrChange>
          </w:tcPr>
          <w:p w:rsidR="00870496" w:rsidRDefault="00870496">
            <w:pPr>
              <w:pStyle w:val="Keywords"/>
              <w:spacing w:before="360"/>
              <w:pPrChange w:id="728" w:author="Monica Borg" w:date="2018-01-18T14:27:00Z">
                <w:pPr>
                  <w:pStyle w:val="Keywords"/>
                  <w:jc w:val="center"/>
                </w:pPr>
              </w:pPrChange>
            </w:pPr>
            <w:r>
              <w:t>Culvert Cover</w:t>
            </w:r>
          </w:p>
        </w:tc>
      </w:tr>
      <w:tr w:rsidR="00870496" w:rsidTr="005B3889">
        <w:tblPrEx>
          <w:tblW w:w="10080" w:type="dxa"/>
          <w:tblLayout w:type="fixed"/>
          <w:tblCellMar>
            <w:left w:w="180" w:type="dxa"/>
            <w:right w:w="180" w:type="dxa"/>
          </w:tblCellMar>
          <w:tblLook w:val="0000" w:firstRow="0" w:lastRow="0" w:firstColumn="0" w:lastColumn="0" w:noHBand="0" w:noVBand="0"/>
          <w:tblPrExChange w:id="729"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30" w:author="Monica Borg" w:date="2018-01-18T14:27:00Z">
              <w:tcPr>
                <w:tcW w:w="8280" w:type="dxa"/>
              </w:tcPr>
            </w:tcPrChange>
          </w:tcPr>
          <w:p w:rsidR="00853113" w:rsidRDefault="00853113">
            <w:pPr>
              <w:pStyle w:val="Pointed"/>
              <w:numPr>
                <w:ilvl w:val="0"/>
                <w:numId w:val="0"/>
              </w:numPr>
              <w:spacing w:before="0"/>
              <w:ind w:left="1238"/>
              <w:jc w:val="center"/>
              <w:rPr>
                <w:ins w:id="731" w:author="Monica Borg" w:date="2018-01-18T14:35:00Z"/>
                <w:b/>
              </w:rPr>
              <w:pPrChange w:id="732" w:author="Monica Borg" w:date="2018-01-18T14:35:00Z">
                <w:pPr>
                  <w:pStyle w:val="Pointed"/>
                  <w:numPr>
                    <w:ilvl w:val="0"/>
                    <w:numId w:val="0"/>
                  </w:numPr>
                  <w:ind w:left="-38" w:firstLine="0"/>
                </w:pPr>
              </w:pPrChange>
            </w:pPr>
          </w:p>
          <w:p w:rsidR="00870496" w:rsidRPr="00870496" w:rsidRDefault="00870496">
            <w:pPr>
              <w:pStyle w:val="Pointed"/>
              <w:numPr>
                <w:ilvl w:val="0"/>
                <w:numId w:val="0"/>
              </w:numPr>
              <w:ind w:left="1238"/>
              <w:jc w:val="center"/>
              <w:rPr>
                <w:b/>
              </w:rPr>
              <w:pPrChange w:id="733" w:author="Monica Borg" w:date="2018-01-18T14:08:00Z">
                <w:pPr>
                  <w:pStyle w:val="Pointed"/>
                  <w:numPr>
                    <w:ilvl w:val="0"/>
                    <w:numId w:val="0"/>
                  </w:numPr>
                  <w:ind w:left="-38" w:firstLine="0"/>
                </w:pPr>
              </w:pPrChange>
            </w:pPr>
            <w:r w:rsidRPr="00870496">
              <w:rPr>
                <w:b/>
              </w:rPr>
              <w:t>Configuration Option 3</w:t>
            </w:r>
            <w:r w:rsidR="00706941">
              <w:rPr>
                <w:b/>
              </w:rPr>
              <w:t xml:space="preserve"> (Purple and Red Zones)</w:t>
            </w:r>
          </w:p>
        </w:tc>
        <w:tc>
          <w:tcPr>
            <w:tcW w:w="1800" w:type="dxa"/>
            <w:tcPrChange w:id="734" w:author="Monica Borg" w:date="2018-01-18T14:27:00Z">
              <w:tcPr>
                <w:tcW w:w="1800" w:type="dxa"/>
                <w:vAlign w:val="center"/>
              </w:tcPr>
            </w:tcPrChange>
          </w:tcPr>
          <w:p w:rsidR="00870496" w:rsidRDefault="00870496">
            <w:pPr>
              <w:pStyle w:val="Keywords"/>
              <w:spacing w:before="360"/>
              <w:pPrChange w:id="735" w:author="Monica Borg" w:date="2018-01-18T14:27:00Z">
                <w:pPr>
                  <w:pStyle w:val="Keywords"/>
                  <w:jc w:val="center"/>
                </w:pPr>
              </w:pPrChange>
            </w:pPr>
          </w:p>
        </w:tc>
      </w:tr>
      <w:tr w:rsidR="00870496" w:rsidTr="005B3889">
        <w:tblPrEx>
          <w:tblW w:w="10080" w:type="dxa"/>
          <w:tblLayout w:type="fixed"/>
          <w:tblCellMar>
            <w:left w:w="180" w:type="dxa"/>
            <w:right w:w="180" w:type="dxa"/>
          </w:tblCellMar>
          <w:tblLook w:val="0000" w:firstRow="0" w:lastRow="0" w:firstColumn="0" w:lastColumn="0" w:noHBand="0" w:noVBand="0"/>
          <w:tblPrExChange w:id="73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37" w:author="Monica Borg" w:date="2018-01-18T14:27:00Z">
              <w:tcPr>
                <w:tcW w:w="8280" w:type="dxa"/>
              </w:tcPr>
            </w:tcPrChange>
          </w:tcPr>
          <w:p w:rsidR="00870496" w:rsidRPr="00870496" w:rsidRDefault="00870496">
            <w:pPr>
              <w:pStyle w:val="Pointed"/>
              <w:ind w:left="1238"/>
              <w:jc w:val="both"/>
              <w:pPrChange w:id="738" w:author="Monica Borg" w:date="2018-01-18T14:07:00Z">
                <w:pPr>
                  <w:pStyle w:val="Pointed"/>
                </w:pPr>
              </w:pPrChange>
            </w:pPr>
            <w:r>
              <w:t>The width of the culvert or group of culverts must span a minimum of 3.6m or 100% of the main channel width, whichever is greater</w:t>
            </w:r>
            <w:r w:rsidR="00706941">
              <w:t xml:space="preserve">. </w:t>
            </w:r>
            <w:r w:rsidR="00416793">
              <w:t xml:space="preserve"> </w:t>
            </w:r>
            <w:r w:rsidR="00706941">
              <w:t>The crossing must incorporate at least one culvert with a minimum width of 1200mm</w:t>
            </w:r>
          </w:p>
        </w:tc>
        <w:tc>
          <w:tcPr>
            <w:tcW w:w="1800" w:type="dxa"/>
            <w:tcPrChange w:id="739" w:author="Monica Borg" w:date="2018-01-18T14:27:00Z">
              <w:tcPr>
                <w:tcW w:w="1800" w:type="dxa"/>
                <w:vAlign w:val="center"/>
              </w:tcPr>
            </w:tcPrChange>
          </w:tcPr>
          <w:p w:rsidR="00870496" w:rsidRDefault="00870496">
            <w:pPr>
              <w:pStyle w:val="Keywords"/>
              <w:spacing w:before="360"/>
              <w:pPrChange w:id="740" w:author="Monica Borg" w:date="2018-01-18T14:27:00Z">
                <w:pPr>
                  <w:pStyle w:val="Keywords"/>
                  <w:jc w:val="center"/>
                </w:pPr>
              </w:pPrChange>
            </w:pPr>
            <w:r>
              <w:t>Span</w:t>
            </w:r>
          </w:p>
        </w:tc>
      </w:tr>
      <w:tr w:rsidR="00870496" w:rsidTr="005B3889">
        <w:tblPrEx>
          <w:tblW w:w="10080" w:type="dxa"/>
          <w:tblLayout w:type="fixed"/>
          <w:tblCellMar>
            <w:left w:w="180" w:type="dxa"/>
            <w:right w:w="180" w:type="dxa"/>
          </w:tblCellMar>
          <w:tblLook w:val="0000" w:firstRow="0" w:lastRow="0" w:firstColumn="0" w:lastColumn="0" w:noHBand="0" w:noVBand="0"/>
          <w:tblPrExChange w:id="74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42" w:author="Monica Borg" w:date="2018-01-18T14:27:00Z">
              <w:tcPr>
                <w:tcW w:w="8280" w:type="dxa"/>
              </w:tcPr>
            </w:tcPrChange>
          </w:tcPr>
          <w:p w:rsidR="00870496" w:rsidRPr="00870496" w:rsidRDefault="00870496">
            <w:pPr>
              <w:pStyle w:val="Pointed"/>
              <w:ind w:left="1238"/>
              <w:jc w:val="both"/>
              <w:pPrChange w:id="743" w:author="Monica Borg" w:date="2018-01-18T14:07:00Z">
                <w:pPr>
                  <w:pStyle w:val="Pointed"/>
                </w:pPr>
              </w:pPrChange>
            </w:pPr>
            <w:r>
              <w:t>All culverts must be set at a minimum of 300mm below the bed level unless installed on bedrock where the natural bed surface is maintained through the culvert.</w:t>
            </w:r>
          </w:p>
        </w:tc>
        <w:tc>
          <w:tcPr>
            <w:tcW w:w="1800" w:type="dxa"/>
            <w:tcPrChange w:id="744" w:author="Monica Borg" w:date="2018-01-18T14:27:00Z">
              <w:tcPr>
                <w:tcW w:w="1800" w:type="dxa"/>
                <w:vAlign w:val="center"/>
              </w:tcPr>
            </w:tcPrChange>
          </w:tcPr>
          <w:p w:rsidR="00870496" w:rsidRDefault="00870496">
            <w:pPr>
              <w:pStyle w:val="Keywords"/>
              <w:spacing w:before="360"/>
              <w:pPrChange w:id="745" w:author="Monica Borg" w:date="2018-01-18T14:27:00Z">
                <w:pPr>
                  <w:pStyle w:val="Keywords"/>
                  <w:jc w:val="center"/>
                </w:pPr>
              </w:pPrChange>
            </w:pPr>
            <w:r>
              <w:t>Setting</w:t>
            </w:r>
          </w:p>
        </w:tc>
      </w:tr>
      <w:tr w:rsidR="00870496" w:rsidTr="005B3889">
        <w:tblPrEx>
          <w:tblW w:w="10080" w:type="dxa"/>
          <w:tblLayout w:type="fixed"/>
          <w:tblCellMar>
            <w:left w:w="180" w:type="dxa"/>
            <w:right w:w="180" w:type="dxa"/>
          </w:tblCellMar>
          <w:tblLook w:val="0000" w:firstRow="0" w:lastRow="0" w:firstColumn="0" w:lastColumn="0" w:noHBand="0" w:noVBand="0"/>
          <w:tblPrExChange w:id="74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47" w:author="Monica Borg" w:date="2018-01-18T14:27:00Z">
              <w:tcPr>
                <w:tcW w:w="8280" w:type="dxa"/>
              </w:tcPr>
            </w:tcPrChange>
          </w:tcPr>
          <w:p w:rsidR="00870496" w:rsidRDefault="00706941">
            <w:pPr>
              <w:pStyle w:val="Pointed"/>
              <w:numPr>
                <w:ilvl w:val="1"/>
                <w:numId w:val="15"/>
              </w:numPr>
              <w:ind w:left="1238"/>
              <w:jc w:val="both"/>
              <w:pPrChange w:id="748" w:author="Monica Borg" w:date="2018-01-18T14:07:00Z">
                <w:pPr>
                  <w:pStyle w:val="Pointed"/>
                  <w:numPr>
                    <w:numId w:val="15"/>
                  </w:numPr>
                  <w:ind w:left="2269"/>
                </w:pPr>
              </w:pPrChange>
            </w:pPr>
            <w:r>
              <w:t>The obvert of the culverts must be a minimum of 300mm above the commence of flow water level (or bed level on dry waterways)</w:t>
            </w:r>
          </w:p>
        </w:tc>
        <w:tc>
          <w:tcPr>
            <w:tcW w:w="1800" w:type="dxa"/>
            <w:tcPrChange w:id="749" w:author="Monica Borg" w:date="2018-01-18T14:27:00Z">
              <w:tcPr>
                <w:tcW w:w="1800" w:type="dxa"/>
                <w:vAlign w:val="center"/>
              </w:tcPr>
            </w:tcPrChange>
          </w:tcPr>
          <w:p w:rsidR="00870496" w:rsidRDefault="00870496">
            <w:pPr>
              <w:pStyle w:val="Keywords"/>
              <w:spacing w:before="360"/>
              <w:pPrChange w:id="750" w:author="Monica Borg" w:date="2018-01-18T14:27:00Z">
                <w:pPr>
                  <w:pStyle w:val="Keywords"/>
                  <w:jc w:val="center"/>
                </w:pPr>
              </w:pPrChange>
            </w:pPr>
            <w:r>
              <w:t>Obvert Level</w:t>
            </w:r>
          </w:p>
        </w:tc>
      </w:tr>
      <w:tr w:rsidR="00870496" w:rsidTr="005B3889">
        <w:tblPrEx>
          <w:tblW w:w="10080" w:type="dxa"/>
          <w:tblLayout w:type="fixed"/>
          <w:tblCellMar>
            <w:left w:w="180" w:type="dxa"/>
            <w:right w:w="180" w:type="dxa"/>
          </w:tblCellMar>
          <w:tblLook w:val="0000" w:firstRow="0" w:lastRow="0" w:firstColumn="0" w:lastColumn="0" w:noHBand="0" w:noVBand="0"/>
          <w:tblPrExChange w:id="75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52" w:author="Monica Borg" w:date="2018-01-18T14:27:00Z">
              <w:tcPr>
                <w:tcW w:w="8280" w:type="dxa"/>
              </w:tcPr>
            </w:tcPrChange>
          </w:tcPr>
          <w:p w:rsidR="00870496" w:rsidRDefault="00706941">
            <w:pPr>
              <w:pStyle w:val="Pointed"/>
              <w:ind w:left="1238"/>
              <w:jc w:val="both"/>
              <w:pPrChange w:id="753" w:author="Monica Borg" w:date="2018-01-18T14:07:00Z">
                <w:pPr>
                  <w:pStyle w:val="Pointed"/>
                </w:pPr>
              </w:pPrChange>
            </w:pPr>
            <w:r>
              <w:t>The depth of cover over the culvert(s) (including pavement) is no greater than 300mm</w:t>
            </w:r>
          </w:p>
        </w:tc>
        <w:tc>
          <w:tcPr>
            <w:tcW w:w="1800" w:type="dxa"/>
            <w:tcPrChange w:id="754" w:author="Monica Borg" w:date="2018-01-18T14:27:00Z">
              <w:tcPr>
                <w:tcW w:w="1800" w:type="dxa"/>
                <w:vAlign w:val="center"/>
              </w:tcPr>
            </w:tcPrChange>
          </w:tcPr>
          <w:p w:rsidR="00870496" w:rsidRDefault="00870496">
            <w:pPr>
              <w:pStyle w:val="Keywords"/>
              <w:spacing w:before="360"/>
              <w:pPrChange w:id="755" w:author="Monica Borg" w:date="2018-01-18T14:27:00Z">
                <w:pPr>
                  <w:pStyle w:val="Keywords"/>
                  <w:jc w:val="center"/>
                </w:pPr>
              </w:pPrChange>
            </w:pPr>
            <w:r>
              <w:t>Culvert Cover</w:t>
            </w:r>
          </w:p>
        </w:tc>
      </w:tr>
      <w:tr w:rsidR="00870496" w:rsidTr="005B3889">
        <w:tblPrEx>
          <w:tblW w:w="10080" w:type="dxa"/>
          <w:tblLayout w:type="fixed"/>
          <w:tblCellMar>
            <w:left w:w="180" w:type="dxa"/>
            <w:right w:w="180" w:type="dxa"/>
          </w:tblCellMar>
          <w:tblLook w:val="0000" w:firstRow="0" w:lastRow="0" w:firstColumn="0" w:lastColumn="0" w:noHBand="0" w:noVBand="0"/>
          <w:tblPrExChange w:id="75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57" w:author="Monica Borg" w:date="2018-01-18T14:27:00Z">
              <w:tcPr>
                <w:tcW w:w="8280" w:type="dxa"/>
              </w:tcPr>
            </w:tcPrChange>
          </w:tcPr>
          <w:p w:rsidR="00870496" w:rsidRPr="00870496" w:rsidRDefault="00870496">
            <w:pPr>
              <w:pStyle w:val="Pointed"/>
              <w:ind w:left="1238"/>
              <w:jc w:val="both"/>
              <w:pPrChange w:id="758" w:author="Monica Borg" w:date="2018-01-18T14:07:00Z">
                <w:pPr>
                  <w:pStyle w:val="Pointed"/>
                </w:pPr>
              </w:pPrChange>
            </w:pPr>
            <w:r>
              <w:t>The maximum deck height of the crossing is 1.2m at the lowest point of the natural stream bed</w:t>
            </w:r>
          </w:p>
        </w:tc>
        <w:tc>
          <w:tcPr>
            <w:tcW w:w="1800" w:type="dxa"/>
            <w:tcPrChange w:id="759" w:author="Monica Borg" w:date="2018-01-18T14:27:00Z">
              <w:tcPr>
                <w:tcW w:w="1800" w:type="dxa"/>
                <w:vAlign w:val="center"/>
              </w:tcPr>
            </w:tcPrChange>
          </w:tcPr>
          <w:p w:rsidR="00870496" w:rsidRDefault="00706941">
            <w:pPr>
              <w:pStyle w:val="Keywords"/>
              <w:spacing w:before="360"/>
              <w:pPrChange w:id="760" w:author="Monica Borg" w:date="2018-01-18T14:27:00Z">
                <w:pPr>
                  <w:pStyle w:val="Keywords"/>
                  <w:jc w:val="center"/>
                </w:pPr>
              </w:pPrChange>
            </w:pPr>
            <w:r>
              <w:t>Deck Height</w:t>
            </w:r>
          </w:p>
        </w:tc>
      </w:tr>
      <w:tr w:rsidR="00706941" w:rsidTr="005B3889">
        <w:tblPrEx>
          <w:tblW w:w="10080" w:type="dxa"/>
          <w:tblLayout w:type="fixed"/>
          <w:tblCellMar>
            <w:left w:w="180" w:type="dxa"/>
            <w:right w:w="180" w:type="dxa"/>
          </w:tblCellMar>
          <w:tblLook w:val="0000" w:firstRow="0" w:lastRow="0" w:firstColumn="0" w:lastColumn="0" w:noHBand="0" w:noVBand="0"/>
          <w:tblPrExChange w:id="76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62" w:author="Monica Borg" w:date="2018-01-18T14:27:00Z">
              <w:tcPr>
                <w:tcW w:w="8280" w:type="dxa"/>
              </w:tcPr>
            </w:tcPrChange>
          </w:tcPr>
          <w:p w:rsidR="00706941" w:rsidRDefault="00706941">
            <w:pPr>
              <w:pStyle w:val="Pointed"/>
              <w:spacing w:before="0"/>
              <w:ind w:left="1238"/>
              <w:jc w:val="both"/>
              <w:pPrChange w:id="763" w:author="Monica Borg" w:date="2018-01-18T14:35:00Z">
                <w:pPr>
                  <w:pStyle w:val="Pointed"/>
                </w:pPr>
              </w:pPrChange>
            </w:pPr>
            <w:r>
              <w:lastRenderedPageBreak/>
              <w:t xml:space="preserve">Adjacent to each bank a rock chute with slope no greater than 1 in 20 (5%) must </w:t>
            </w:r>
            <w:r w:rsidR="00416793">
              <w:t>be incorporated into the design.</w:t>
            </w:r>
          </w:p>
          <w:p w:rsidR="00706941" w:rsidRDefault="00706941" w:rsidP="00F57E55">
            <w:pPr>
              <w:pStyle w:val="Pointed"/>
              <w:numPr>
                <w:ilvl w:val="0"/>
                <w:numId w:val="0"/>
              </w:numPr>
              <w:ind w:left="1238"/>
            </w:pPr>
            <w:r>
              <w:t>The width of each rock chute is 3m of the combined cell width and</w:t>
            </w:r>
          </w:p>
          <w:p w:rsidR="004A1074" w:rsidRDefault="004A1074" w:rsidP="00F57E55">
            <w:pPr>
              <w:pStyle w:val="Pointed"/>
              <w:numPr>
                <w:ilvl w:val="0"/>
                <w:numId w:val="0"/>
              </w:numPr>
              <w:ind w:left="1238"/>
            </w:pPr>
            <w:r>
              <w:t xml:space="preserve">Thickness of rock chutes are to be as defined in </w:t>
            </w:r>
            <w:r w:rsidR="00782BAC">
              <w:t>T</w:t>
            </w:r>
            <w:r>
              <w:t>able D</w:t>
            </w:r>
            <w:del w:id="764" w:author="Monica Borg" w:date="2018-01-11T15:16:00Z">
              <w:r w:rsidR="00782BAC" w:rsidRPr="00F57E55" w:rsidDel="00782C6A">
                <w:rPr>
                  <w:rPrChange w:id="765" w:author="Monica Borg" w:date="2018-01-18T14:08:00Z">
                    <w:rPr>
                      <w:highlight w:val="yellow"/>
                    </w:rPr>
                  </w:rPrChange>
                </w:rPr>
                <w:delText>(NEW)</w:delText>
              </w:r>
            </w:del>
            <w:ins w:id="766" w:author="Monica Borg" w:date="2018-01-11T15:16:00Z">
              <w:r w:rsidR="00782C6A" w:rsidRPr="00F57E55">
                <w:rPr>
                  <w:rPrChange w:id="767" w:author="Monica Borg" w:date="2018-01-18T14:08:00Z">
                    <w:rPr>
                      <w:highlight w:val="yellow"/>
                    </w:rPr>
                  </w:rPrChange>
                </w:rPr>
                <w:t>14</w:t>
              </w:r>
            </w:ins>
            <w:r w:rsidRPr="00F57E55">
              <w:rPr>
                <w:rPrChange w:id="768" w:author="Monica Borg" w:date="2018-01-18T14:08:00Z">
                  <w:rPr>
                    <w:highlight w:val="yellow"/>
                  </w:rPr>
                </w:rPrChange>
              </w:rPr>
              <w:t>.</w:t>
            </w:r>
            <w:r w:rsidR="00782BAC">
              <w:t>09</w:t>
            </w:r>
            <w:r>
              <w:t>.02.</w:t>
            </w:r>
          </w:p>
          <w:p w:rsidR="00706941" w:rsidRDefault="00706941" w:rsidP="00F57E55">
            <w:pPr>
              <w:pStyle w:val="Pointed"/>
              <w:numPr>
                <w:ilvl w:val="0"/>
                <w:numId w:val="0"/>
              </w:numPr>
              <w:ind w:left="1238"/>
            </w:pPr>
            <w:r>
              <w:t>As a minimum the toe of the rock chute is to extend to the level of the obvert of the culverts</w:t>
            </w:r>
          </w:p>
        </w:tc>
        <w:tc>
          <w:tcPr>
            <w:tcW w:w="1800" w:type="dxa"/>
            <w:tcPrChange w:id="769" w:author="Monica Borg" w:date="2018-01-18T14:27:00Z">
              <w:tcPr>
                <w:tcW w:w="1800" w:type="dxa"/>
                <w:vAlign w:val="center"/>
              </w:tcPr>
            </w:tcPrChange>
          </w:tcPr>
          <w:p w:rsidR="00706941" w:rsidRDefault="00706941">
            <w:pPr>
              <w:pStyle w:val="Keywords"/>
              <w:spacing w:before="0"/>
              <w:pPrChange w:id="770" w:author="Monica Borg" w:date="2018-01-18T14:35:00Z">
                <w:pPr>
                  <w:pStyle w:val="Keywords"/>
                  <w:jc w:val="center"/>
                </w:pPr>
              </w:pPrChange>
            </w:pPr>
            <w:r>
              <w:t>Rock Chutes</w:t>
            </w:r>
          </w:p>
        </w:tc>
      </w:tr>
      <w:tr w:rsidR="00706941" w:rsidTr="005B3889">
        <w:tblPrEx>
          <w:tblW w:w="10080" w:type="dxa"/>
          <w:tblLayout w:type="fixed"/>
          <w:tblCellMar>
            <w:left w:w="180" w:type="dxa"/>
            <w:right w:w="180" w:type="dxa"/>
          </w:tblCellMar>
          <w:tblLook w:val="0000" w:firstRow="0" w:lastRow="0" w:firstColumn="0" w:lastColumn="0" w:noHBand="0" w:noVBand="0"/>
          <w:tblPrExChange w:id="77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72" w:author="Monica Borg" w:date="2018-01-18T14:27:00Z">
              <w:tcPr>
                <w:tcW w:w="8280" w:type="dxa"/>
              </w:tcPr>
            </w:tcPrChange>
          </w:tcPr>
          <w:p w:rsidR="00706941" w:rsidRPr="00706941" w:rsidRDefault="00706941">
            <w:pPr>
              <w:pStyle w:val="Pointed"/>
              <w:numPr>
                <w:ilvl w:val="0"/>
                <w:numId w:val="0"/>
              </w:numPr>
              <w:spacing w:before="240"/>
              <w:ind w:left="1238"/>
              <w:jc w:val="center"/>
              <w:rPr>
                <w:b/>
              </w:rPr>
              <w:pPrChange w:id="773" w:author="Monica Borg" w:date="2018-01-18T14:36:00Z">
                <w:pPr>
                  <w:pStyle w:val="Pointed"/>
                  <w:numPr>
                    <w:ilvl w:val="0"/>
                    <w:numId w:val="0"/>
                  </w:numPr>
                  <w:ind w:left="-38" w:firstLine="0"/>
                </w:pPr>
              </w:pPrChange>
            </w:pPr>
            <w:r w:rsidRPr="00706941">
              <w:rPr>
                <w:b/>
              </w:rPr>
              <w:t>Amber Zones</w:t>
            </w:r>
          </w:p>
        </w:tc>
        <w:tc>
          <w:tcPr>
            <w:tcW w:w="1800" w:type="dxa"/>
            <w:tcPrChange w:id="774" w:author="Monica Borg" w:date="2018-01-18T14:27:00Z">
              <w:tcPr>
                <w:tcW w:w="1800" w:type="dxa"/>
                <w:vAlign w:val="center"/>
              </w:tcPr>
            </w:tcPrChange>
          </w:tcPr>
          <w:p w:rsidR="00706941" w:rsidRDefault="00706941">
            <w:pPr>
              <w:pStyle w:val="Keywords"/>
              <w:pPrChange w:id="775" w:author="Monica Borg" w:date="2018-01-18T14:36:00Z">
                <w:pPr>
                  <w:pStyle w:val="Keywords"/>
                  <w:jc w:val="center"/>
                </w:pPr>
              </w:pPrChange>
            </w:pPr>
          </w:p>
        </w:tc>
      </w:tr>
      <w:tr w:rsidR="00706941" w:rsidTr="005B3889">
        <w:tblPrEx>
          <w:tblW w:w="10080" w:type="dxa"/>
          <w:tblLayout w:type="fixed"/>
          <w:tblCellMar>
            <w:left w:w="180" w:type="dxa"/>
            <w:right w:w="180" w:type="dxa"/>
          </w:tblCellMar>
          <w:tblLook w:val="0000" w:firstRow="0" w:lastRow="0" w:firstColumn="0" w:lastColumn="0" w:noHBand="0" w:noVBand="0"/>
          <w:tblPrExChange w:id="77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77" w:author="Monica Borg" w:date="2018-01-18T14:27:00Z">
              <w:tcPr>
                <w:tcW w:w="8280" w:type="dxa"/>
              </w:tcPr>
            </w:tcPrChange>
          </w:tcPr>
          <w:p w:rsidR="00706941" w:rsidRDefault="00706941">
            <w:pPr>
              <w:pStyle w:val="Pointed"/>
              <w:numPr>
                <w:ilvl w:val="1"/>
                <w:numId w:val="16"/>
              </w:numPr>
              <w:spacing w:before="240"/>
              <w:ind w:left="1238"/>
              <w:jc w:val="both"/>
              <w:pPrChange w:id="778" w:author="Monica Borg" w:date="2018-01-18T14:36:00Z">
                <w:pPr>
                  <w:pStyle w:val="Pointed"/>
                  <w:numPr>
                    <w:numId w:val="16"/>
                  </w:numPr>
                  <w:ind w:left="2269"/>
                </w:pPr>
              </w:pPrChange>
            </w:pPr>
            <w:r>
              <w:t xml:space="preserve">Culverts must </w:t>
            </w:r>
            <w:r w:rsidR="00771B69">
              <w:t xml:space="preserve">span </w:t>
            </w:r>
            <w:r>
              <w:t>a minimum width of 2.4m or 100% of the main channel width</w:t>
            </w:r>
            <w:r w:rsidR="00771B69">
              <w:t xml:space="preserve"> which is greater</w:t>
            </w:r>
            <w:r>
              <w:t>.</w:t>
            </w:r>
          </w:p>
        </w:tc>
        <w:tc>
          <w:tcPr>
            <w:tcW w:w="1800" w:type="dxa"/>
            <w:tcPrChange w:id="779" w:author="Monica Borg" w:date="2018-01-18T14:27:00Z">
              <w:tcPr>
                <w:tcW w:w="1800" w:type="dxa"/>
                <w:vAlign w:val="center"/>
              </w:tcPr>
            </w:tcPrChange>
          </w:tcPr>
          <w:p w:rsidR="00706941" w:rsidRDefault="00706941">
            <w:pPr>
              <w:pStyle w:val="Keywords"/>
              <w:pPrChange w:id="780" w:author="Monica Borg" w:date="2018-01-18T14:36:00Z">
                <w:pPr>
                  <w:pStyle w:val="Keywords"/>
                  <w:jc w:val="center"/>
                </w:pPr>
              </w:pPrChange>
            </w:pPr>
            <w:r>
              <w:t>Span</w:t>
            </w:r>
          </w:p>
        </w:tc>
      </w:tr>
      <w:tr w:rsidR="00870496" w:rsidTr="005B3889">
        <w:tblPrEx>
          <w:tblW w:w="10080" w:type="dxa"/>
          <w:tblLayout w:type="fixed"/>
          <w:tblCellMar>
            <w:left w:w="180" w:type="dxa"/>
            <w:right w:w="180" w:type="dxa"/>
          </w:tblCellMar>
          <w:tblLook w:val="0000" w:firstRow="0" w:lastRow="0" w:firstColumn="0" w:lastColumn="0" w:noHBand="0" w:noVBand="0"/>
          <w:tblPrExChange w:id="78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82" w:author="Monica Borg" w:date="2018-01-18T14:27:00Z">
              <w:tcPr>
                <w:tcW w:w="8280" w:type="dxa"/>
              </w:tcPr>
            </w:tcPrChange>
          </w:tcPr>
          <w:p w:rsidR="00870496" w:rsidRPr="00870496" w:rsidRDefault="00706941">
            <w:pPr>
              <w:pStyle w:val="Pointed"/>
              <w:spacing w:before="240"/>
              <w:ind w:left="1238"/>
              <w:jc w:val="both"/>
              <w:pPrChange w:id="783" w:author="Monica Borg" w:date="2018-01-18T14:36:00Z">
                <w:pPr>
                  <w:pStyle w:val="Pointed"/>
                </w:pPr>
              </w:pPrChange>
            </w:pPr>
            <w:r>
              <w:t>All culverts must be installed at or below bed level. Where the culvert is installed less than 300mm below bed level, the culvert floor must be roughened throughout to approximately simulate natural bed conditions.</w:t>
            </w:r>
          </w:p>
        </w:tc>
        <w:tc>
          <w:tcPr>
            <w:tcW w:w="1800" w:type="dxa"/>
            <w:tcPrChange w:id="784" w:author="Monica Borg" w:date="2018-01-18T14:27:00Z">
              <w:tcPr>
                <w:tcW w:w="1800" w:type="dxa"/>
                <w:vAlign w:val="center"/>
              </w:tcPr>
            </w:tcPrChange>
          </w:tcPr>
          <w:p w:rsidR="00870496" w:rsidRDefault="00706941">
            <w:pPr>
              <w:pStyle w:val="Keywords"/>
              <w:pPrChange w:id="785" w:author="Monica Borg" w:date="2018-01-18T14:36:00Z">
                <w:pPr>
                  <w:pStyle w:val="Keywords"/>
                  <w:jc w:val="center"/>
                </w:pPr>
              </w:pPrChange>
            </w:pPr>
            <w:r>
              <w:t>Setting</w:t>
            </w:r>
          </w:p>
        </w:tc>
      </w:tr>
      <w:tr w:rsidR="00706941" w:rsidTr="005B3889">
        <w:tblPrEx>
          <w:tblW w:w="10080" w:type="dxa"/>
          <w:tblLayout w:type="fixed"/>
          <w:tblCellMar>
            <w:left w:w="180" w:type="dxa"/>
            <w:right w:w="180" w:type="dxa"/>
          </w:tblCellMar>
          <w:tblLook w:val="0000" w:firstRow="0" w:lastRow="0" w:firstColumn="0" w:lastColumn="0" w:noHBand="0" w:noVBand="0"/>
          <w:tblPrExChange w:id="78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87" w:author="Monica Borg" w:date="2018-01-18T14:27:00Z">
              <w:tcPr>
                <w:tcW w:w="8280" w:type="dxa"/>
              </w:tcPr>
            </w:tcPrChange>
          </w:tcPr>
          <w:p w:rsidR="00706941" w:rsidRPr="00706941" w:rsidRDefault="00706941">
            <w:pPr>
              <w:pStyle w:val="Pointed"/>
              <w:numPr>
                <w:ilvl w:val="0"/>
                <w:numId w:val="0"/>
              </w:numPr>
              <w:spacing w:before="240"/>
              <w:ind w:left="1238"/>
              <w:jc w:val="center"/>
              <w:rPr>
                <w:b/>
              </w:rPr>
              <w:pPrChange w:id="788" w:author="Monica Borg" w:date="2018-01-18T14:36:00Z">
                <w:pPr>
                  <w:pStyle w:val="Pointed"/>
                  <w:numPr>
                    <w:ilvl w:val="0"/>
                    <w:numId w:val="0"/>
                  </w:numPr>
                  <w:ind w:left="0" w:firstLine="0"/>
                </w:pPr>
              </w:pPrChange>
            </w:pPr>
            <w:r w:rsidRPr="00706941">
              <w:rPr>
                <w:b/>
              </w:rPr>
              <w:t>Green Zones</w:t>
            </w:r>
          </w:p>
        </w:tc>
        <w:tc>
          <w:tcPr>
            <w:tcW w:w="1800" w:type="dxa"/>
            <w:tcPrChange w:id="789" w:author="Monica Borg" w:date="2018-01-18T14:27:00Z">
              <w:tcPr>
                <w:tcW w:w="1800" w:type="dxa"/>
                <w:vAlign w:val="center"/>
              </w:tcPr>
            </w:tcPrChange>
          </w:tcPr>
          <w:p w:rsidR="00706941" w:rsidRDefault="00706941">
            <w:pPr>
              <w:pStyle w:val="Keywords"/>
              <w:pPrChange w:id="790" w:author="Monica Borg" w:date="2018-01-18T14:36:00Z">
                <w:pPr>
                  <w:pStyle w:val="Keywords"/>
                  <w:jc w:val="center"/>
                </w:pPr>
              </w:pPrChange>
            </w:pPr>
          </w:p>
        </w:tc>
      </w:tr>
      <w:tr w:rsidR="00706941" w:rsidTr="005B3889">
        <w:tblPrEx>
          <w:tblW w:w="10080" w:type="dxa"/>
          <w:tblLayout w:type="fixed"/>
          <w:tblCellMar>
            <w:left w:w="180" w:type="dxa"/>
            <w:right w:w="180" w:type="dxa"/>
          </w:tblCellMar>
          <w:tblLook w:val="0000" w:firstRow="0" w:lastRow="0" w:firstColumn="0" w:lastColumn="0" w:noHBand="0" w:noVBand="0"/>
          <w:tblPrExChange w:id="79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92" w:author="Monica Borg" w:date="2018-01-18T14:27:00Z">
              <w:tcPr>
                <w:tcW w:w="8280" w:type="dxa"/>
              </w:tcPr>
            </w:tcPrChange>
          </w:tcPr>
          <w:p w:rsidR="00706941" w:rsidRDefault="00706941">
            <w:pPr>
              <w:pStyle w:val="Pointed"/>
              <w:spacing w:before="240"/>
              <w:ind w:left="1238"/>
              <w:pPrChange w:id="793" w:author="Monica Borg" w:date="2018-01-18T14:36:00Z">
                <w:pPr>
                  <w:pStyle w:val="Pointed"/>
                </w:pPr>
              </w:pPrChange>
            </w:pPr>
            <w:r w:rsidRPr="00706941">
              <w:t xml:space="preserve">Culverts must </w:t>
            </w:r>
            <w:r w:rsidR="00771B69">
              <w:t>span</w:t>
            </w:r>
            <w:r w:rsidR="00771B69" w:rsidRPr="00706941">
              <w:t xml:space="preserve"> </w:t>
            </w:r>
            <w:r w:rsidRPr="00706941">
              <w:t>a minimum width of 1.2m or 100% of the main channel width</w:t>
            </w:r>
            <w:r w:rsidR="00771B69">
              <w:t xml:space="preserve"> whichever is greater</w:t>
            </w:r>
            <w:r w:rsidRPr="00706941">
              <w:t>.</w:t>
            </w:r>
          </w:p>
        </w:tc>
        <w:tc>
          <w:tcPr>
            <w:tcW w:w="1800" w:type="dxa"/>
            <w:tcPrChange w:id="794" w:author="Monica Borg" w:date="2018-01-18T14:27:00Z">
              <w:tcPr>
                <w:tcW w:w="1800" w:type="dxa"/>
                <w:vAlign w:val="center"/>
              </w:tcPr>
            </w:tcPrChange>
          </w:tcPr>
          <w:p w:rsidR="00706941" w:rsidRDefault="00706941">
            <w:pPr>
              <w:pStyle w:val="Keywords"/>
              <w:pPrChange w:id="795" w:author="Monica Borg" w:date="2018-01-18T14:36:00Z">
                <w:pPr>
                  <w:pStyle w:val="Keywords"/>
                  <w:jc w:val="center"/>
                </w:pPr>
              </w:pPrChange>
            </w:pPr>
            <w:r>
              <w:t>Span</w:t>
            </w:r>
          </w:p>
        </w:tc>
      </w:tr>
      <w:tr w:rsidR="00706941" w:rsidTr="005B3889">
        <w:tblPrEx>
          <w:tblW w:w="10080" w:type="dxa"/>
          <w:tblLayout w:type="fixed"/>
          <w:tblCellMar>
            <w:left w:w="180" w:type="dxa"/>
            <w:right w:w="180" w:type="dxa"/>
          </w:tblCellMar>
          <w:tblLook w:val="0000" w:firstRow="0" w:lastRow="0" w:firstColumn="0" w:lastColumn="0" w:noHBand="0" w:noVBand="0"/>
          <w:tblPrExChange w:id="79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797" w:author="Monica Borg" w:date="2018-01-18T14:27:00Z">
              <w:tcPr>
                <w:tcW w:w="8280" w:type="dxa"/>
              </w:tcPr>
            </w:tcPrChange>
          </w:tcPr>
          <w:p w:rsidR="00706941" w:rsidRDefault="00706941">
            <w:pPr>
              <w:pStyle w:val="Pointed"/>
              <w:spacing w:before="240"/>
              <w:ind w:left="1238"/>
              <w:pPrChange w:id="798" w:author="Monica Borg" w:date="2018-01-18T14:36:00Z">
                <w:pPr>
                  <w:pStyle w:val="Pointed"/>
                </w:pPr>
              </w:pPrChange>
            </w:pPr>
            <w:r w:rsidRPr="00706941">
              <w:t>All culverts must be installed at or below bed level.</w:t>
            </w:r>
          </w:p>
        </w:tc>
        <w:tc>
          <w:tcPr>
            <w:tcW w:w="1800" w:type="dxa"/>
            <w:tcPrChange w:id="799" w:author="Monica Borg" w:date="2018-01-18T14:27:00Z">
              <w:tcPr>
                <w:tcW w:w="1800" w:type="dxa"/>
                <w:vAlign w:val="center"/>
              </w:tcPr>
            </w:tcPrChange>
          </w:tcPr>
          <w:p w:rsidR="00706941" w:rsidRDefault="00706941">
            <w:pPr>
              <w:pStyle w:val="Keywords"/>
              <w:pPrChange w:id="800" w:author="Monica Borg" w:date="2018-01-18T14:36:00Z">
                <w:pPr>
                  <w:pStyle w:val="Keywords"/>
                  <w:jc w:val="center"/>
                </w:pPr>
              </w:pPrChange>
            </w:pPr>
            <w:r>
              <w:t>Setting</w:t>
            </w:r>
          </w:p>
        </w:tc>
      </w:tr>
      <w:tr w:rsidR="00706941" w:rsidTr="005B3889">
        <w:tblPrEx>
          <w:tblW w:w="10080" w:type="dxa"/>
          <w:tblLayout w:type="fixed"/>
          <w:tblCellMar>
            <w:left w:w="180" w:type="dxa"/>
            <w:right w:w="180" w:type="dxa"/>
          </w:tblCellMar>
          <w:tblLook w:val="0000" w:firstRow="0" w:lastRow="0" w:firstColumn="0" w:lastColumn="0" w:noHBand="0" w:noVBand="0"/>
          <w:tblPrExChange w:id="801"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02" w:author="Monica Borg" w:date="2018-01-18T14:27:00Z">
              <w:tcPr>
                <w:tcW w:w="8280" w:type="dxa"/>
              </w:tcPr>
            </w:tcPrChange>
          </w:tcPr>
          <w:p w:rsidR="00706941" w:rsidRDefault="00706941">
            <w:pPr>
              <w:pStyle w:val="Heading2"/>
              <w:tabs>
                <w:tab w:val="clear" w:pos="1080"/>
                <w:tab w:val="left" w:pos="1238"/>
              </w:tabs>
              <w:spacing w:before="480"/>
              <w:ind w:hanging="397"/>
              <w:pPrChange w:id="803" w:author="Monica Borg" w:date="2018-01-18T14:36:00Z">
                <w:pPr>
                  <w:pStyle w:val="Heading2"/>
                  <w:tabs>
                    <w:tab w:val="clear" w:pos="1080"/>
                    <w:tab w:val="left" w:pos="1238"/>
                  </w:tabs>
                  <w:ind w:hanging="395"/>
                </w:pPr>
              </w:pPrChange>
            </w:pPr>
            <w:bookmarkStart w:id="804" w:name="_Toc489951158"/>
            <w:r>
              <w:t>PIPE CULVERTS</w:t>
            </w:r>
            <w:bookmarkEnd w:id="804"/>
          </w:p>
        </w:tc>
        <w:tc>
          <w:tcPr>
            <w:tcW w:w="1800" w:type="dxa"/>
            <w:tcPrChange w:id="805" w:author="Monica Borg" w:date="2018-01-18T14:27:00Z">
              <w:tcPr>
                <w:tcW w:w="1800" w:type="dxa"/>
                <w:vAlign w:val="center"/>
              </w:tcPr>
            </w:tcPrChange>
          </w:tcPr>
          <w:p w:rsidR="00706941" w:rsidRDefault="00706941">
            <w:pPr>
              <w:pStyle w:val="Keywords"/>
              <w:pPrChange w:id="806" w:author="Monica Borg" w:date="2018-01-18T14:36:00Z">
                <w:pPr>
                  <w:pStyle w:val="Keywords"/>
                  <w:jc w:val="center"/>
                </w:pPr>
              </w:pPrChange>
            </w:pPr>
          </w:p>
        </w:tc>
      </w:tr>
      <w:tr w:rsidR="00706941" w:rsidTr="005B3889">
        <w:tblPrEx>
          <w:tblW w:w="10080" w:type="dxa"/>
          <w:tblLayout w:type="fixed"/>
          <w:tblCellMar>
            <w:left w:w="180" w:type="dxa"/>
            <w:right w:w="180" w:type="dxa"/>
          </w:tblCellMar>
          <w:tblLook w:val="0000" w:firstRow="0" w:lastRow="0" w:firstColumn="0" w:lastColumn="0" w:noHBand="0" w:noVBand="0"/>
          <w:tblPrExChange w:id="807"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08" w:author="Monica Borg" w:date="2018-01-18T14:27:00Z">
              <w:tcPr>
                <w:tcW w:w="8280" w:type="dxa"/>
              </w:tcPr>
            </w:tcPrChange>
          </w:tcPr>
          <w:p w:rsidR="00706941" w:rsidRDefault="00706941">
            <w:pPr>
              <w:pStyle w:val="Pointed"/>
              <w:spacing w:before="240"/>
              <w:ind w:left="1238"/>
              <w:pPrChange w:id="809" w:author="Monica Borg" w:date="2018-01-18T14:36:00Z">
                <w:pPr>
                  <w:pStyle w:val="Pointed"/>
                </w:pPr>
              </w:pPrChange>
            </w:pPr>
            <w:r w:rsidRPr="00706941">
              <w:t>Pipe culverts are to only be used on Green or Amber classified waterways and to be instal</w:t>
            </w:r>
            <w:r w:rsidR="00782BAC">
              <w:t>led as be CMDG standard drawings</w:t>
            </w:r>
            <w:r w:rsidRPr="00706941">
              <w:t>.</w:t>
            </w:r>
          </w:p>
        </w:tc>
        <w:tc>
          <w:tcPr>
            <w:tcW w:w="1800" w:type="dxa"/>
            <w:tcPrChange w:id="810" w:author="Monica Borg" w:date="2018-01-18T14:27:00Z">
              <w:tcPr>
                <w:tcW w:w="1800" w:type="dxa"/>
                <w:vAlign w:val="center"/>
              </w:tcPr>
            </w:tcPrChange>
          </w:tcPr>
          <w:p w:rsidR="00706941" w:rsidRDefault="00706941">
            <w:pPr>
              <w:pStyle w:val="Keywords"/>
              <w:pPrChange w:id="811" w:author="Monica Borg" w:date="2018-01-18T14:36:00Z">
                <w:pPr>
                  <w:pStyle w:val="Keywords"/>
                  <w:jc w:val="center"/>
                </w:pPr>
              </w:pPrChange>
            </w:pPr>
            <w:r>
              <w:t>General</w:t>
            </w:r>
          </w:p>
        </w:tc>
      </w:tr>
      <w:tr w:rsidR="008A28B4" w:rsidTr="005B3889">
        <w:tblPrEx>
          <w:tblW w:w="10080" w:type="dxa"/>
          <w:tblLayout w:type="fixed"/>
          <w:tblCellMar>
            <w:left w:w="180" w:type="dxa"/>
            <w:right w:w="180" w:type="dxa"/>
          </w:tblCellMar>
          <w:tblLook w:val="0000" w:firstRow="0" w:lastRow="0" w:firstColumn="0" w:lastColumn="0" w:noHBand="0" w:noVBand="0"/>
          <w:tblPrExChange w:id="812"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13" w:author="Monica Borg" w:date="2018-01-18T14:27:00Z">
              <w:tcPr>
                <w:tcW w:w="8280" w:type="dxa"/>
              </w:tcPr>
            </w:tcPrChange>
          </w:tcPr>
          <w:p w:rsidR="008A28B4" w:rsidRPr="00706941" w:rsidRDefault="00722E60">
            <w:pPr>
              <w:pStyle w:val="Pointed"/>
              <w:spacing w:before="240"/>
              <w:ind w:left="1238"/>
              <w:pPrChange w:id="814" w:author="Monica Borg" w:date="2018-01-18T14:36:00Z">
                <w:pPr>
                  <w:pStyle w:val="Pointed"/>
                </w:pPr>
              </w:pPrChange>
            </w:pPr>
            <w:r>
              <w:t xml:space="preserve">Cast </w:t>
            </w:r>
            <w:proofErr w:type="spellStart"/>
            <w:r>
              <w:t>insitu</w:t>
            </w:r>
            <w:proofErr w:type="spellEnd"/>
            <w:r>
              <w:t xml:space="preserve"> </w:t>
            </w:r>
            <w:proofErr w:type="spellStart"/>
            <w:r>
              <w:t>w</w:t>
            </w:r>
            <w:r w:rsidR="008A28B4">
              <w:t>ingwalls</w:t>
            </w:r>
            <w:proofErr w:type="spellEnd"/>
            <w:r w:rsidR="008A28B4">
              <w:t xml:space="preserve">, headwalls and aprons </w:t>
            </w:r>
            <w:r w:rsidR="00C90126">
              <w:t xml:space="preserve">for pipe diameter 750-2400mm </w:t>
            </w:r>
            <w:r w:rsidR="008A28B4">
              <w:t xml:space="preserve">to be in accordance with DTMR </w:t>
            </w:r>
            <w:r>
              <w:t>SD</w:t>
            </w:r>
            <w:r w:rsidR="00C90126">
              <w:t xml:space="preserve"> 1304. Precast </w:t>
            </w:r>
            <w:proofErr w:type="spellStart"/>
            <w:r w:rsidR="00C90126">
              <w:t>wingwalls</w:t>
            </w:r>
            <w:proofErr w:type="spellEnd"/>
            <w:r w:rsidR="00C90126">
              <w:t xml:space="preserve">, headwalls and aprons </w:t>
            </w:r>
            <w:r>
              <w:t xml:space="preserve">can be used in lieu of cast </w:t>
            </w:r>
            <w:proofErr w:type="spellStart"/>
            <w:r>
              <w:t>insitu</w:t>
            </w:r>
            <w:proofErr w:type="spellEnd"/>
            <w:r>
              <w:t xml:space="preserve"> concrete</w:t>
            </w:r>
            <w:r w:rsidR="00C90126">
              <w:t>.</w:t>
            </w:r>
          </w:p>
        </w:tc>
        <w:tc>
          <w:tcPr>
            <w:tcW w:w="1800" w:type="dxa"/>
            <w:tcPrChange w:id="815" w:author="Monica Borg" w:date="2018-01-18T14:27:00Z">
              <w:tcPr>
                <w:tcW w:w="1800" w:type="dxa"/>
                <w:vAlign w:val="center"/>
              </w:tcPr>
            </w:tcPrChange>
          </w:tcPr>
          <w:p w:rsidR="008A28B4" w:rsidRDefault="008A28B4">
            <w:pPr>
              <w:pStyle w:val="Keywords"/>
              <w:pPrChange w:id="816" w:author="Monica Borg" w:date="2018-01-18T14:36:00Z">
                <w:pPr>
                  <w:pStyle w:val="Keywords"/>
                  <w:jc w:val="center"/>
                </w:pPr>
              </w:pPrChange>
            </w:pPr>
            <w:proofErr w:type="spellStart"/>
            <w:r>
              <w:t>Wingwalls</w:t>
            </w:r>
            <w:proofErr w:type="spellEnd"/>
            <w:r>
              <w:t>, Headwalls &amp; Aprons</w:t>
            </w:r>
          </w:p>
        </w:tc>
      </w:tr>
      <w:tr w:rsidR="00706941" w:rsidTr="005B3889">
        <w:tblPrEx>
          <w:tblW w:w="10080" w:type="dxa"/>
          <w:tblLayout w:type="fixed"/>
          <w:tblCellMar>
            <w:left w:w="180" w:type="dxa"/>
            <w:right w:w="180" w:type="dxa"/>
          </w:tblCellMar>
          <w:tblLook w:val="0000" w:firstRow="0" w:lastRow="0" w:firstColumn="0" w:lastColumn="0" w:noHBand="0" w:noVBand="0"/>
          <w:tblPrExChange w:id="817"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18" w:author="Monica Borg" w:date="2018-01-18T14:27:00Z">
              <w:tcPr>
                <w:tcW w:w="8280" w:type="dxa"/>
              </w:tcPr>
            </w:tcPrChange>
          </w:tcPr>
          <w:p w:rsidR="00706941" w:rsidRPr="0026031B" w:rsidRDefault="0026031B">
            <w:pPr>
              <w:pStyle w:val="Pointed"/>
              <w:numPr>
                <w:ilvl w:val="0"/>
                <w:numId w:val="0"/>
              </w:numPr>
              <w:spacing w:before="240"/>
              <w:ind w:left="1380"/>
              <w:jc w:val="center"/>
              <w:rPr>
                <w:b/>
              </w:rPr>
              <w:pPrChange w:id="819" w:author="Monica Borg" w:date="2018-01-18T14:36:00Z">
                <w:pPr>
                  <w:pStyle w:val="Pointed"/>
                  <w:numPr>
                    <w:ilvl w:val="0"/>
                    <w:numId w:val="0"/>
                  </w:numPr>
                  <w:ind w:left="-38" w:firstLine="0"/>
                </w:pPr>
              </w:pPrChange>
            </w:pPr>
            <w:r w:rsidRPr="0026031B">
              <w:rPr>
                <w:b/>
              </w:rPr>
              <w:t>Amber Zones</w:t>
            </w:r>
          </w:p>
        </w:tc>
        <w:tc>
          <w:tcPr>
            <w:tcW w:w="1800" w:type="dxa"/>
            <w:tcPrChange w:id="820" w:author="Monica Borg" w:date="2018-01-18T14:27:00Z">
              <w:tcPr>
                <w:tcW w:w="1800" w:type="dxa"/>
                <w:vAlign w:val="center"/>
              </w:tcPr>
            </w:tcPrChange>
          </w:tcPr>
          <w:p w:rsidR="00706941" w:rsidRDefault="00706941">
            <w:pPr>
              <w:pStyle w:val="Keywords"/>
              <w:pPrChange w:id="821" w:author="Monica Borg" w:date="2018-01-18T14:36:00Z">
                <w:pPr>
                  <w:pStyle w:val="Keywords"/>
                  <w:jc w:val="center"/>
                </w:pPr>
              </w:pPrChange>
            </w:pPr>
          </w:p>
        </w:tc>
      </w:tr>
      <w:tr w:rsidR="0026031B" w:rsidTr="005B3889">
        <w:tblPrEx>
          <w:tblW w:w="10080" w:type="dxa"/>
          <w:tblLayout w:type="fixed"/>
          <w:tblCellMar>
            <w:left w:w="180" w:type="dxa"/>
            <w:right w:w="180" w:type="dxa"/>
          </w:tblCellMar>
          <w:tblLook w:val="0000" w:firstRow="0" w:lastRow="0" w:firstColumn="0" w:lastColumn="0" w:noHBand="0" w:noVBand="0"/>
          <w:tblPrExChange w:id="822"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23" w:author="Monica Borg" w:date="2018-01-18T14:27:00Z">
              <w:tcPr>
                <w:tcW w:w="8280" w:type="dxa"/>
              </w:tcPr>
            </w:tcPrChange>
          </w:tcPr>
          <w:p w:rsidR="0026031B" w:rsidRPr="00706941" w:rsidRDefault="0026031B">
            <w:pPr>
              <w:pStyle w:val="Pointed"/>
              <w:spacing w:before="240"/>
              <w:ind w:left="1238"/>
              <w:jc w:val="both"/>
              <w:pPrChange w:id="824" w:author="Monica Borg" w:date="2018-01-18T14:36:00Z">
                <w:pPr>
                  <w:pStyle w:val="Pointed"/>
                </w:pPr>
              </w:pPrChange>
            </w:pPr>
            <w:r w:rsidRPr="0026031B">
              <w:t xml:space="preserve">Pipes must </w:t>
            </w:r>
            <w:r w:rsidR="00771B69">
              <w:t xml:space="preserve">span a </w:t>
            </w:r>
            <w:r w:rsidRPr="0026031B">
              <w:t xml:space="preserve">minimum of 2.4m </w:t>
            </w:r>
            <w:r w:rsidR="00771B69">
              <w:t>or</w:t>
            </w:r>
            <w:r w:rsidR="00771B69" w:rsidRPr="0026031B">
              <w:t xml:space="preserve"> </w:t>
            </w:r>
            <w:r w:rsidRPr="0026031B">
              <w:t>100% of the main channel width</w:t>
            </w:r>
            <w:r w:rsidR="00771B69">
              <w:t xml:space="preserve"> whichever is greater</w:t>
            </w:r>
            <w:r w:rsidRPr="0026031B">
              <w:t>.</w:t>
            </w:r>
          </w:p>
        </w:tc>
        <w:tc>
          <w:tcPr>
            <w:tcW w:w="1800" w:type="dxa"/>
            <w:tcPrChange w:id="825" w:author="Monica Borg" w:date="2018-01-18T14:27:00Z">
              <w:tcPr>
                <w:tcW w:w="1800" w:type="dxa"/>
                <w:vAlign w:val="center"/>
              </w:tcPr>
            </w:tcPrChange>
          </w:tcPr>
          <w:p w:rsidR="0026031B" w:rsidRDefault="0026031B">
            <w:pPr>
              <w:pStyle w:val="Keywords"/>
              <w:pPrChange w:id="826" w:author="Monica Borg" w:date="2018-01-18T14:36:00Z">
                <w:pPr>
                  <w:pStyle w:val="Keywords"/>
                  <w:jc w:val="center"/>
                </w:pPr>
              </w:pPrChange>
            </w:pPr>
            <w:r>
              <w:t>Span</w:t>
            </w:r>
          </w:p>
        </w:tc>
      </w:tr>
      <w:tr w:rsidR="0026031B" w:rsidTr="005B3889">
        <w:tblPrEx>
          <w:tblW w:w="10080" w:type="dxa"/>
          <w:tblLayout w:type="fixed"/>
          <w:tblCellMar>
            <w:left w:w="180" w:type="dxa"/>
            <w:right w:w="180" w:type="dxa"/>
          </w:tblCellMar>
          <w:tblLook w:val="0000" w:firstRow="0" w:lastRow="0" w:firstColumn="0" w:lastColumn="0" w:noHBand="0" w:noVBand="0"/>
          <w:tblPrExChange w:id="827"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28" w:author="Monica Borg" w:date="2018-01-18T14:27:00Z">
              <w:tcPr>
                <w:tcW w:w="8280" w:type="dxa"/>
              </w:tcPr>
            </w:tcPrChange>
          </w:tcPr>
          <w:p w:rsidR="0026031B" w:rsidRPr="00706941" w:rsidRDefault="0026031B">
            <w:pPr>
              <w:pStyle w:val="Pointed"/>
              <w:spacing w:before="240"/>
              <w:ind w:left="1238"/>
              <w:jc w:val="both"/>
              <w:pPrChange w:id="829" w:author="Monica Borg" w:date="2018-01-18T14:36:00Z">
                <w:pPr>
                  <w:pStyle w:val="Pointed"/>
                </w:pPr>
              </w:pPrChange>
            </w:pPr>
            <w:r w:rsidRPr="0026031B">
              <w:t>All pipes must be roughened through the bottom of the culvert and must be installed no higher than bed level.</w:t>
            </w:r>
          </w:p>
        </w:tc>
        <w:tc>
          <w:tcPr>
            <w:tcW w:w="1800" w:type="dxa"/>
            <w:tcPrChange w:id="830" w:author="Monica Borg" w:date="2018-01-18T14:27:00Z">
              <w:tcPr>
                <w:tcW w:w="1800" w:type="dxa"/>
                <w:vAlign w:val="center"/>
              </w:tcPr>
            </w:tcPrChange>
          </w:tcPr>
          <w:p w:rsidR="0026031B" w:rsidRDefault="0026031B">
            <w:pPr>
              <w:pStyle w:val="Keywords"/>
              <w:pPrChange w:id="831" w:author="Monica Borg" w:date="2018-01-18T14:36:00Z">
                <w:pPr>
                  <w:pStyle w:val="Keywords"/>
                  <w:jc w:val="center"/>
                </w:pPr>
              </w:pPrChange>
            </w:pPr>
            <w:r>
              <w:t>Setting</w:t>
            </w:r>
          </w:p>
        </w:tc>
      </w:tr>
      <w:tr w:rsidR="0026031B" w:rsidTr="005B3889">
        <w:tblPrEx>
          <w:tblW w:w="10080" w:type="dxa"/>
          <w:tblLayout w:type="fixed"/>
          <w:tblCellMar>
            <w:left w:w="180" w:type="dxa"/>
            <w:right w:w="180" w:type="dxa"/>
          </w:tblCellMar>
          <w:tblLook w:val="0000" w:firstRow="0" w:lastRow="0" w:firstColumn="0" w:lastColumn="0" w:noHBand="0" w:noVBand="0"/>
          <w:tblPrExChange w:id="832"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33" w:author="Monica Borg" w:date="2018-01-18T14:27:00Z">
              <w:tcPr>
                <w:tcW w:w="8280" w:type="dxa"/>
              </w:tcPr>
            </w:tcPrChange>
          </w:tcPr>
          <w:p w:rsidR="0026031B" w:rsidRPr="0026031B" w:rsidRDefault="0026031B">
            <w:pPr>
              <w:pStyle w:val="Pointed"/>
              <w:numPr>
                <w:ilvl w:val="0"/>
                <w:numId w:val="0"/>
              </w:numPr>
              <w:spacing w:before="240"/>
              <w:ind w:left="1380"/>
              <w:jc w:val="center"/>
              <w:rPr>
                <w:b/>
              </w:rPr>
              <w:pPrChange w:id="834" w:author="Monica Borg" w:date="2018-01-18T14:36:00Z">
                <w:pPr>
                  <w:pStyle w:val="Pointed"/>
                  <w:numPr>
                    <w:ilvl w:val="0"/>
                    <w:numId w:val="0"/>
                  </w:numPr>
                  <w:ind w:left="-38" w:firstLine="0"/>
                </w:pPr>
              </w:pPrChange>
            </w:pPr>
            <w:r w:rsidRPr="0026031B">
              <w:rPr>
                <w:b/>
              </w:rPr>
              <w:t>Green Zones</w:t>
            </w:r>
          </w:p>
        </w:tc>
        <w:tc>
          <w:tcPr>
            <w:tcW w:w="1800" w:type="dxa"/>
            <w:tcPrChange w:id="835" w:author="Monica Borg" w:date="2018-01-18T14:27:00Z">
              <w:tcPr>
                <w:tcW w:w="1800" w:type="dxa"/>
                <w:vAlign w:val="center"/>
              </w:tcPr>
            </w:tcPrChange>
          </w:tcPr>
          <w:p w:rsidR="0026031B" w:rsidRDefault="0026031B">
            <w:pPr>
              <w:pStyle w:val="Keywords"/>
              <w:pPrChange w:id="836" w:author="Monica Borg" w:date="2018-01-18T14:36:00Z">
                <w:pPr>
                  <w:pStyle w:val="Keywords"/>
                  <w:jc w:val="center"/>
                </w:pPr>
              </w:pPrChange>
            </w:pPr>
          </w:p>
        </w:tc>
      </w:tr>
      <w:tr w:rsidR="0026031B" w:rsidTr="005B3889">
        <w:tblPrEx>
          <w:tblW w:w="10080" w:type="dxa"/>
          <w:tblLayout w:type="fixed"/>
          <w:tblCellMar>
            <w:left w:w="180" w:type="dxa"/>
            <w:right w:w="180" w:type="dxa"/>
          </w:tblCellMar>
          <w:tblLook w:val="0000" w:firstRow="0" w:lastRow="0" w:firstColumn="0" w:lastColumn="0" w:noHBand="0" w:noVBand="0"/>
          <w:tblPrExChange w:id="837"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38" w:author="Monica Borg" w:date="2018-01-18T14:27:00Z">
              <w:tcPr>
                <w:tcW w:w="8280" w:type="dxa"/>
              </w:tcPr>
            </w:tcPrChange>
          </w:tcPr>
          <w:p w:rsidR="0026031B" w:rsidRPr="00706941" w:rsidRDefault="0026031B">
            <w:pPr>
              <w:pStyle w:val="Pointed"/>
              <w:spacing w:before="240"/>
              <w:ind w:left="1238"/>
              <w:jc w:val="both"/>
              <w:pPrChange w:id="839" w:author="Monica Borg" w:date="2018-01-18T14:36:00Z">
                <w:pPr>
                  <w:pStyle w:val="Pointed"/>
                </w:pPr>
              </w:pPrChange>
            </w:pPr>
            <w:r w:rsidRPr="0026031B">
              <w:t xml:space="preserve">Culverts must </w:t>
            </w:r>
            <w:r w:rsidR="00771B69">
              <w:t>span</w:t>
            </w:r>
            <w:r w:rsidR="00771B69" w:rsidRPr="0026031B">
              <w:t xml:space="preserve"> </w:t>
            </w:r>
            <w:r w:rsidRPr="0026031B">
              <w:t xml:space="preserve">a minimum </w:t>
            </w:r>
            <w:r w:rsidR="00771B69">
              <w:t>width</w:t>
            </w:r>
            <w:r w:rsidR="00771B69" w:rsidRPr="0026031B">
              <w:t xml:space="preserve"> </w:t>
            </w:r>
            <w:r w:rsidRPr="0026031B">
              <w:t xml:space="preserve">of 1.2m </w:t>
            </w:r>
            <w:r w:rsidR="00771B69">
              <w:t>or</w:t>
            </w:r>
            <w:r w:rsidR="00771B69" w:rsidRPr="0026031B">
              <w:t xml:space="preserve"> </w:t>
            </w:r>
            <w:r w:rsidRPr="0026031B">
              <w:t>100% of the main channel width</w:t>
            </w:r>
            <w:r w:rsidR="00771B69">
              <w:t xml:space="preserve"> whichever is greater</w:t>
            </w:r>
            <w:r w:rsidRPr="0026031B">
              <w:t>.</w:t>
            </w:r>
          </w:p>
        </w:tc>
        <w:tc>
          <w:tcPr>
            <w:tcW w:w="1800" w:type="dxa"/>
            <w:tcPrChange w:id="840" w:author="Monica Borg" w:date="2018-01-18T14:27:00Z">
              <w:tcPr>
                <w:tcW w:w="1800" w:type="dxa"/>
                <w:vAlign w:val="center"/>
              </w:tcPr>
            </w:tcPrChange>
          </w:tcPr>
          <w:p w:rsidR="0026031B" w:rsidRDefault="0026031B">
            <w:pPr>
              <w:pStyle w:val="Keywords"/>
              <w:pPrChange w:id="841" w:author="Monica Borg" w:date="2018-01-18T14:36:00Z">
                <w:pPr>
                  <w:pStyle w:val="Keywords"/>
                  <w:jc w:val="center"/>
                </w:pPr>
              </w:pPrChange>
            </w:pPr>
            <w:r>
              <w:t>Span</w:t>
            </w:r>
          </w:p>
        </w:tc>
      </w:tr>
      <w:tr w:rsidR="0026031B" w:rsidTr="005B3889">
        <w:tblPrEx>
          <w:tblW w:w="10080" w:type="dxa"/>
          <w:tblLayout w:type="fixed"/>
          <w:tblCellMar>
            <w:left w:w="180" w:type="dxa"/>
            <w:right w:w="180" w:type="dxa"/>
          </w:tblCellMar>
          <w:tblLook w:val="0000" w:firstRow="0" w:lastRow="0" w:firstColumn="0" w:lastColumn="0" w:noHBand="0" w:noVBand="0"/>
          <w:tblPrExChange w:id="842"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43" w:author="Monica Borg" w:date="2018-01-18T14:27:00Z">
              <w:tcPr>
                <w:tcW w:w="8280" w:type="dxa"/>
              </w:tcPr>
            </w:tcPrChange>
          </w:tcPr>
          <w:p w:rsidR="0026031B" w:rsidRPr="00706941" w:rsidRDefault="0026031B">
            <w:pPr>
              <w:pStyle w:val="Pointed"/>
              <w:spacing w:before="240"/>
              <w:ind w:left="1238"/>
              <w:pPrChange w:id="844" w:author="Monica Borg" w:date="2018-01-18T14:36:00Z">
                <w:pPr>
                  <w:pStyle w:val="Pointed"/>
                </w:pPr>
              </w:pPrChange>
            </w:pPr>
            <w:r w:rsidRPr="0026031B">
              <w:t>All culverts must be installed no higher than bed level.</w:t>
            </w:r>
          </w:p>
        </w:tc>
        <w:tc>
          <w:tcPr>
            <w:tcW w:w="1800" w:type="dxa"/>
            <w:tcPrChange w:id="845" w:author="Monica Borg" w:date="2018-01-18T14:27:00Z">
              <w:tcPr>
                <w:tcW w:w="1800" w:type="dxa"/>
                <w:vAlign w:val="center"/>
              </w:tcPr>
            </w:tcPrChange>
          </w:tcPr>
          <w:p w:rsidR="0026031B" w:rsidRDefault="0026031B">
            <w:pPr>
              <w:pStyle w:val="Keywords"/>
              <w:pPrChange w:id="846" w:author="Monica Borg" w:date="2018-01-18T14:36:00Z">
                <w:pPr>
                  <w:pStyle w:val="Keywords"/>
                  <w:jc w:val="center"/>
                </w:pPr>
              </w:pPrChange>
            </w:pPr>
            <w:r>
              <w:t>Setting</w:t>
            </w:r>
          </w:p>
        </w:tc>
      </w:tr>
      <w:tr w:rsidR="00117730" w:rsidTr="005B3889">
        <w:tblPrEx>
          <w:tblW w:w="10080" w:type="dxa"/>
          <w:tblLayout w:type="fixed"/>
          <w:tblCellMar>
            <w:left w:w="180" w:type="dxa"/>
            <w:right w:w="180" w:type="dxa"/>
          </w:tblCellMar>
          <w:tblLook w:val="0000" w:firstRow="0" w:lastRow="0" w:firstColumn="0" w:lastColumn="0" w:noHBand="0" w:noVBand="0"/>
          <w:tblPrExChange w:id="847"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48" w:author="Monica Borg" w:date="2018-01-18T14:27:00Z">
              <w:tcPr>
                <w:tcW w:w="8280" w:type="dxa"/>
              </w:tcPr>
            </w:tcPrChange>
          </w:tcPr>
          <w:p w:rsidR="00117730" w:rsidRDefault="00117730">
            <w:pPr>
              <w:pStyle w:val="Heading2"/>
              <w:tabs>
                <w:tab w:val="clear" w:pos="1080"/>
                <w:tab w:val="left" w:pos="1238"/>
              </w:tabs>
              <w:spacing w:before="480"/>
              <w:ind w:hanging="397"/>
              <w:pPrChange w:id="849" w:author="Monica Borg" w:date="2018-01-18T14:37:00Z">
                <w:pPr>
                  <w:pStyle w:val="Heading2"/>
                  <w:tabs>
                    <w:tab w:val="clear" w:pos="1080"/>
                    <w:tab w:val="left" w:pos="1238"/>
                  </w:tabs>
                  <w:ind w:hanging="395"/>
                </w:pPr>
              </w:pPrChange>
            </w:pPr>
            <w:bookmarkStart w:id="850" w:name="_Toc319312827"/>
            <w:bookmarkStart w:id="851" w:name="_Toc319313465"/>
            <w:bookmarkStart w:id="852" w:name="_Toc483880292"/>
            <w:bookmarkStart w:id="853" w:name="_Toc489951159"/>
            <w:r>
              <w:t>BACKFILLING</w:t>
            </w:r>
            <w:bookmarkEnd w:id="850"/>
            <w:bookmarkEnd w:id="851"/>
            <w:bookmarkEnd w:id="852"/>
            <w:bookmarkEnd w:id="853"/>
          </w:p>
        </w:tc>
        <w:tc>
          <w:tcPr>
            <w:tcW w:w="1800" w:type="dxa"/>
            <w:tcPrChange w:id="854" w:author="Monica Borg" w:date="2018-01-18T14:27:00Z">
              <w:tcPr>
                <w:tcW w:w="1800" w:type="dxa"/>
                <w:vAlign w:val="center"/>
              </w:tcPr>
            </w:tcPrChange>
          </w:tcPr>
          <w:p w:rsidR="00117730" w:rsidRDefault="00117730">
            <w:pPr>
              <w:spacing w:before="240"/>
              <w:jc w:val="left"/>
              <w:pPrChange w:id="855" w:author="Monica Borg" w:date="2018-01-18T14:36:00Z">
                <w:pPr>
                  <w:jc w:val="center"/>
                </w:pPr>
              </w:pPrChange>
            </w:pPr>
          </w:p>
        </w:tc>
      </w:tr>
      <w:tr w:rsidR="00117730" w:rsidTr="005B3889">
        <w:tblPrEx>
          <w:tblW w:w="10080" w:type="dxa"/>
          <w:tblLayout w:type="fixed"/>
          <w:tblCellMar>
            <w:left w:w="180" w:type="dxa"/>
            <w:right w:w="180" w:type="dxa"/>
          </w:tblCellMar>
          <w:tblLook w:val="0000" w:firstRow="0" w:lastRow="0" w:firstColumn="0" w:lastColumn="0" w:noHBand="0" w:noVBand="0"/>
          <w:tblPrExChange w:id="856" w:author="Monica Borg" w:date="2018-01-18T14:27: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57" w:author="Monica Borg" w:date="2018-01-18T14:27:00Z">
              <w:tcPr>
                <w:tcW w:w="8280" w:type="dxa"/>
              </w:tcPr>
            </w:tcPrChange>
          </w:tcPr>
          <w:p w:rsidR="00F13C69" w:rsidRDefault="00117730">
            <w:pPr>
              <w:pStyle w:val="Pointed"/>
              <w:spacing w:before="240"/>
              <w:ind w:left="1238"/>
              <w:jc w:val="both"/>
              <w:pPrChange w:id="858" w:author="Monica Borg" w:date="2018-01-18T14:36:00Z">
                <w:pPr>
                  <w:pStyle w:val="Pointed"/>
                  <w:ind w:left="1238"/>
                </w:pPr>
              </w:pPrChange>
            </w:pPr>
            <w:r>
              <w:t xml:space="preserve">Backfilling shall be carried out in accordance with the requirements of the relevant </w:t>
            </w:r>
            <w:r w:rsidR="006B455E">
              <w:t>culvert</w:t>
            </w:r>
            <w:r>
              <w:t xml:space="preserve"> structure</w:t>
            </w:r>
            <w:r w:rsidR="00CE3850">
              <w:t>'</w:t>
            </w:r>
            <w:r>
              <w:t>s Specifications.</w:t>
            </w:r>
          </w:p>
        </w:tc>
        <w:tc>
          <w:tcPr>
            <w:tcW w:w="1800" w:type="dxa"/>
            <w:tcPrChange w:id="859" w:author="Monica Borg" w:date="2018-01-18T14:27:00Z">
              <w:tcPr>
                <w:tcW w:w="1800" w:type="dxa"/>
                <w:vAlign w:val="center"/>
              </w:tcPr>
            </w:tcPrChange>
          </w:tcPr>
          <w:p w:rsidR="00F13C69" w:rsidRDefault="00117730">
            <w:pPr>
              <w:pStyle w:val="Keywords"/>
              <w:pPrChange w:id="860" w:author="Monica Borg" w:date="2018-01-18T14:36:00Z">
                <w:pPr>
                  <w:pStyle w:val="Keywords"/>
                  <w:jc w:val="center"/>
                </w:pPr>
              </w:pPrChange>
            </w:pPr>
            <w:r>
              <w:t>Detail</w:t>
            </w:r>
          </w:p>
        </w:tc>
      </w:tr>
    </w:tbl>
    <w:p w:rsidR="00A016B7" w:rsidRDefault="00A016B7">
      <w:pPr>
        <w:spacing w:before="240"/>
        <w:pPrChange w:id="861" w:author="Monica Borg" w:date="2018-01-18T14:36:00Z">
          <w:pPr/>
        </w:pPrChange>
      </w:pPr>
      <w:r>
        <w:rPr>
          <w:b/>
        </w:rPr>
        <w:br w:type="page"/>
      </w:r>
    </w:p>
    <w:tbl>
      <w:tblPr>
        <w:tblW w:w="10080" w:type="dxa"/>
        <w:tblLayout w:type="fixed"/>
        <w:tblCellMar>
          <w:left w:w="180" w:type="dxa"/>
          <w:right w:w="180" w:type="dxa"/>
        </w:tblCellMar>
        <w:tblLook w:val="0000" w:firstRow="0" w:lastRow="0" w:firstColumn="0" w:lastColumn="0" w:noHBand="0" w:noVBand="0"/>
      </w:tblPr>
      <w:tblGrid>
        <w:gridCol w:w="8280"/>
        <w:gridCol w:w="1800"/>
        <w:tblGridChange w:id="862">
          <w:tblGrid>
            <w:gridCol w:w="8280"/>
            <w:gridCol w:w="1800"/>
          </w:tblGrid>
        </w:tblGridChange>
      </w:tblGrid>
      <w:tr w:rsidR="006B455E" w:rsidTr="007048F9">
        <w:tc>
          <w:tcPr>
            <w:tcW w:w="8280" w:type="dxa"/>
          </w:tcPr>
          <w:p w:rsidR="006B455E" w:rsidRPr="006B455E" w:rsidRDefault="006B455E" w:rsidP="00853113">
            <w:pPr>
              <w:pStyle w:val="Heading1"/>
              <w:ind w:left="1238"/>
            </w:pPr>
            <w:bookmarkStart w:id="863" w:name="_Toc489951160"/>
            <w:r>
              <w:lastRenderedPageBreak/>
              <w:t>SELF ASSESSMENT</w:t>
            </w:r>
            <w:bookmarkEnd w:id="863"/>
          </w:p>
        </w:tc>
        <w:tc>
          <w:tcPr>
            <w:tcW w:w="1800" w:type="dxa"/>
            <w:vAlign w:val="center"/>
          </w:tcPr>
          <w:p w:rsidR="006B455E" w:rsidRDefault="006B455E" w:rsidP="007048F9">
            <w:pPr>
              <w:pStyle w:val="Keywords"/>
              <w:jc w:val="center"/>
            </w:pPr>
          </w:p>
        </w:tc>
      </w:tr>
      <w:tr w:rsidR="006B455E" w:rsidTr="007048F9">
        <w:tc>
          <w:tcPr>
            <w:tcW w:w="8280" w:type="dxa"/>
          </w:tcPr>
          <w:p w:rsidR="006B455E" w:rsidRDefault="006B455E" w:rsidP="00F57E55">
            <w:pPr>
              <w:pStyle w:val="Heading2"/>
              <w:tabs>
                <w:tab w:val="clear" w:pos="1080"/>
                <w:tab w:val="left" w:pos="1238"/>
              </w:tabs>
              <w:ind w:hanging="395"/>
            </w:pPr>
            <w:bookmarkStart w:id="864" w:name="_Toc489951161"/>
            <w:r>
              <w:t>Pre-works</w:t>
            </w:r>
            <w:bookmarkEnd w:id="864"/>
          </w:p>
        </w:tc>
        <w:tc>
          <w:tcPr>
            <w:tcW w:w="1800" w:type="dxa"/>
            <w:vAlign w:val="center"/>
          </w:tcPr>
          <w:p w:rsidR="006B455E" w:rsidRDefault="006B455E" w:rsidP="007048F9">
            <w:pPr>
              <w:pStyle w:val="Keywords"/>
              <w:jc w:val="center"/>
            </w:pPr>
          </w:p>
        </w:tc>
      </w:tr>
      <w:tr w:rsidR="006B455E" w:rsidTr="005B3889">
        <w:tblPrEx>
          <w:tblW w:w="10080" w:type="dxa"/>
          <w:tblLayout w:type="fixed"/>
          <w:tblCellMar>
            <w:left w:w="180" w:type="dxa"/>
            <w:right w:w="180" w:type="dxa"/>
          </w:tblCellMar>
          <w:tblLook w:val="0000" w:firstRow="0" w:lastRow="0" w:firstColumn="0" w:lastColumn="0" w:noHBand="0" w:noVBand="0"/>
          <w:tblPrExChange w:id="865"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66" w:author="Monica Borg" w:date="2018-01-18T14:26:00Z">
              <w:tcPr>
                <w:tcW w:w="8280" w:type="dxa"/>
              </w:tcPr>
            </w:tcPrChange>
          </w:tcPr>
          <w:p w:rsidR="006B455E" w:rsidRDefault="006B455E" w:rsidP="00F57E55">
            <w:pPr>
              <w:pStyle w:val="Pointed"/>
              <w:ind w:left="1238"/>
            </w:pPr>
            <w:r w:rsidRPr="006B455E">
              <w:t xml:space="preserve">Following completion of the design, </w:t>
            </w:r>
            <w:r>
              <w:t>DAFF</w:t>
            </w:r>
            <w:r w:rsidRPr="006B455E">
              <w:t xml:space="preserve"> pre-works advice sheet must be completed. </w:t>
            </w:r>
            <w:r w:rsidR="00416793">
              <w:t xml:space="preserve"> </w:t>
            </w:r>
            <w:r w:rsidRPr="006B455E">
              <w:t>This advice sheet is located in section 8 of Par</w:t>
            </w:r>
            <w:r>
              <w:t xml:space="preserve">t 3 and Part 4 of the DAFF code </w:t>
            </w:r>
            <w:r w:rsidRPr="006B455E">
              <w:t>WWBW01.</w:t>
            </w:r>
          </w:p>
          <w:p w:rsidR="006B455E" w:rsidRDefault="006B455E">
            <w:pPr>
              <w:pStyle w:val="Pointed"/>
              <w:numPr>
                <w:ilvl w:val="0"/>
                <w:numId w:val="0"/>
              </w:numPr>
              <w:jc w:val="center"/>
              <w:pPrChange w:id="867" w:author="Monica Borg" w:date="2018-01-18T14:09:00Z">
                <w:pPr>
                  <w:pStyle w:val="Pointed"/>
                  <w:numPr>
                    <w:ilvl w:val="0"/>
                    <w:numId w:val="0"/>
                  </w:numPr>
                  <w:ind w:left="0" w:firstLine="0"/>
                </w:pPr>
              </w:pPrChange>
            </w:pPr>
            <w:r>
              <w:t>Information required to be included in this advice sheet is;</w:t>
            </w:r>
          </w:p>
          <w:p w:rsidR="006B455E" w:rsidRDefault="006B455E" w:rsidP="00F57E55">
            <w:pPr>
              <w:pStyle w:val="Pointed"/>
              <w:numPr>
                <w:ilvl w:val="0"/>
                <w:numId w:val="19"/>
              </w:numPr>
              <w:spacing w:before="0"/>
              <w:ind w:left="1805" w:hanging="357"/>
            </w:pPr>
            <w:r>
              <w:t>Date work to commence</w:t>
            </w:r>
          </w:p>
          <w:p w:rsidR="006B455E" w:rsidRDefault="006B455E" w:rsidP="00F57E55">
            <w:pPr>
              <w:pStyle w:val="Pointed"/>
              <w:numPr>
                <w:ilvl w:val="0"/>
                <w:numId w:val="19"/>
              </w:numPr>
              <w:spacing w:before="0"/>
              <w:ind w:left="1805" w:hanging="357"/>
            </w:pPr>
            <w:r>
              <w:t>Estimated construction duration</w:t>
            </w:r>
          </w:p>
          <w:p w:rsidR="006B455E" w:rsidRDefault="006B455E" w:rsidP="00F57E55">
            <w:pPr>
              <w:pStyle w:val="Pointed"/>
              <w:numPr>
                <w:ilvl w:val="0"/>
                <w:numId w:val="19"/>
              </w:numPr>
              <w:spacing w:before="0"/>
              <w:ind w:left="1805" w:hanging="357"/>
            </w:pPr>
            <w:r>
              <w:t>Details of the person or organisation undertaking the works</w:t>
            </w:r>
          </w:p>
          <w:p w:rsidR="006B455E" w:rsidRDefault="006B455E" w:rsidP="00F57E55">
            <w:pPr>
              <w:pStyle w:val="Pointed"/>
              <w:numPr>
                <w:ilvl w:val="0"/>
                <w:numId w:val="19"/>
              </w:numPr>
              <w:spacing w:before="0"/>
              <w:ind w:left="1805" w:hanging="357"/>
            </w:pPr>
            <w:r>
              <w:t>Location of the works in decimal degrees and site photographs (A, B and C minimum) as shown in figure D</w:t>
            </w:r>
            <w:del w:id="868" w:author="Monica Borg" w:date="2018-01-11T15:16:00Z">
              <w:r w:rsidR="00782BAC" w:rsidRPr="00853113" w:rsidDel="00782C6A">
                <w:rPr>
                  <w:rPrChange w:id="869" w:author="Monica Borg" w:date="2018-01-18T14:36:00Z">
                    <w:rPr>
                      <w:highlight w:val="yellow"/>
                    </w:rPr>
                  </w:rPrChange>
                </w:rPr>
                <w:delText>(NEW)</w:delText>
              </w:r>
            </w:del>
            <w:ins w:id="870" w:author="Monica Borg" w:date="2018-01-11T15:16:00Z">
              <w:r w:rsidR="00782C6A" w:rsidRPr="00853113">
                <w:rPr>
                  <w:rPrChange w:id="871" w:author="Monica Borg" w:date="2018-01-18T14:36:00Z">
                    <w:rPr>
                      <w:highlight w:val="yellow"/>
                    </w:rPr>
                  </w:rPrChange>
                </w:rPr>
                <w:t>14</w:t>
              </w:r>
            </w:ins>
            <w:r w:rsidRPr="00853113">
              <w:rPr>
                <w:rPrChange w:id="872" w:author="Monica Borg" w:date="2018-01-18T14:36:00Z">
                  <w:rPr>
                    <w:highlight w:val="yellow"/>
                  </w:rPr>
                </w:rPrChange>
              </w:rPr>
              <w:t>.</w:t>
            </w:r>
            <w:r w:rsidR="006A6EB2">
              <w:t>16.01</w:t>
            </w:r>
          </w:p>
          <w:p w:rsidR="006B455E" w:rsidRDefault="006B455E" w:rsidP="00F57E55">
            <w:pPr>
              <w:pStyle w:val="Pointed"/>
              <w:numPr>
                <w:ilvl w:val="0"/>
                <w:numId w:val="19"/>
              </w:numPr>
              <w:spacing w:before="0"/>
              <w:ind w:left="1805" w:hanging="357"/>
            </w:pPr>
            <w:r>
              <w:t>Works details including the purpose of work and the type and size of the proposed structure</w:t>
            </w:r>
          </w:p>
          <w:p w:rsidR="006B455E" w:rsidRDefault="006B455E" w:rsidP="00F57E55">
            <w:pPr>
              <w:pStyle w:val="Pointed"/>
              <w:numPr>
                <w:ilvl w:val="0"/>
                <w:numId w:val="19"/>
              </w:numPr>
              <w:spacing w:before="0"/>
              <w:ind w:left="1805" w:hanging="357"/>
            </w:pPr>
            <w:r>
              <w:t>If there will be marine plant disturbance</w:t>
            </w:r>
          </w:p>
          <w:p w:rsidR="006B455E" w:rsidRDefault="006B455E" w:rsidP="00F57E55">
            <w:pPr>
              <w:pStyle w:val="Pointed"/>
              <w:numPr>
                <w:ilvl w:val="0"/>
                <w:numId w:val="19"/>
              </w:numPr>
              <w:spacing w:before="0"/>
              <w:ind w:left="1805" w:hanging="357"/>
            </w:pPr>
            <w:r>
              <w:t>Signed declaration</w:t>
            </w:r>
          </w:p>
        </w:tc>
        <w:tc>
          <w:tcPr>
            <w:tcW w:w="1800" w:type="dxa"/>
            <w:tcPrChange w:id="873" w:author="Monica Borg" w:date="2018-01-18T14:26:00Z">
              <w:tcPr>
                <w:tcW w:w="1800" w:type="dxa"/>
                <w:vAlign w:val="center"/>
              </w:tcPr>
            </w:tcPrChange>
          </w:tcPr>
          <w:p w:rsidR="006B455E" w:rsidRDefault="006B455E">
            <w:pPr>
              <w:pStyle w:val="Keywords"/>
              <w:spacing w:before="360"/>
              <w:pPrChange w:id="874" w:author="Monica Borg" w:date="2018-01-18T14:27:00Z">
                <w:pPr>
                  <w:pStyle w:val="Keywords"/>
                  <w:jc w:val="center"/>
                </w:pPr>
              </w:pPrChange>
            </w:pPr>
            <w:r>
              <w:t>Application</w:t>
            </w:r>
          </w:p>
        </w:tc>
      </w:tr>
      <w:tr w:rsidR="006B455E" w:rsidTr="005B3889">
        <w:tblPrEx>
          <w:tblW w:w="10080" w:type="dxa"/>
          <w:tblLayout w:type="fixed"/>
          <w:tblCellMar>
            <w:left w:w="180" w:type="dxa"/>
            <w:right w:w="180" w:type="dxa"/>
          </w:tblCellMar>
          <w:tblLook w:val="0000" w:firstRow="0" w:lastRow="0" w:firstColumn="0" w:lastColumn="0" w:noHBand="0" w:noVBand="0"/>
          <w:tblPrExChange w:id="875"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76" w:author="Monica Borg" w:date="2018-01-18T14:26:00Z">
              <w:tcPr>
                <w:tcW w:w="8280" w:type="dxa"/>
              </w:tcPr>
            </w:tcPrChange>
          </w:tcPr>
          <w:p w:rsidR="006B455E" w:rsidRDefault="006B455E" w:rsidP="00597C89">
            <w:pPr>
              <w:pStyle w:val="Pointed"/>
              <w:numPr>
                <w:ilvl w:val="1"/>
                <w:numId w:val="20"/>
              </w:numPr>
              <w:ind w:left="1238"/>
            </w:pPr>
            <w:r>
              <w:t>The advice sheet is to be sent to:</w:t>
            </w:r>
          </w:p>
          <w:p w:rsidR="006B455E" w:rsidRDefault="00597C89" w:rsidP="00597C89">
            <w:pPr>
              <w:pStyle w:val="Pointed"/>
              <w:numPr>
                <w:ilvl w:val="0"/>
                <w:numId w:val="0"/>
              </w:numPr>
              <w:ind w:left="-38"/>
            </w:pPr>
            <w:ins w:id="877" w:author="Monica Borg" w:date="2018-01-18T14:10:00Z">
              <w:r>
                <w:tab/>
              </w:r>
            </w:ins>
            <w:r w:rsidR="006B455E">
              <w:t>Northern Fisheries Facility - Cairns</w:t>
            </w:r>
          </w:p>
          <w:p w:rsidR="006B455E" w:rsidRDefault="00597C89" w:rsidP="00597C89">
            <w:pPr>
              <w:pStyle w:val="Pointed"/>
              <w:numPr>
                <w:ilvl w:val="0"/>
                <w:numId w:val="0"/>
              </w:numPr>
              <w:spacing w:before="0"/>
              <w:ind w:left="-38"/>
            </w:pPr>
            <w:ins w:id="878" w:author="Monica Borg" w:date="2018-01-18T14:10:00Z">
              <w:r>
                <w:tab/>
              </w:r>
            </w:ins>
            <w:r w:rsidR="006B455E">
              <w:t>Department of Agriculture, Fisheries and Forestry</w:t>
            </w:r>
          </w:p>
          <w:p w:rsidR="006B455E" w:rsidRDefault="00597C89" w:rsidP="00597C89">
            <w:pPr>
              <w:pStyle w:val="Pointed"/>
              <w:numPr>
                <w:ilvl w:val="0"/>
                <w:numId w:val="0"/>
              </w:numPr>
              <w:spacing w:before="0"/>
              <w:ind w:left="-38"/>
            </w:pPr>
            <w:ins w:id="879" w:author="Monica Borg" w:date="2018-01-18T14:11:00Z">
              <w:r>
                <w:tab/>
              </w:r>
            </w:ins>
            <w:proofErr w:type="spellStart"/>
            <w:r w:rsidR="006B455E">
              <w:t>Att</w:t>
            </w:r>
            <w:proofErr w:type="spellEnd"/>
            <w:r w:rsidR="006B455E">
              <w:t>: Manager (Planning and Assessment)</w:t>
            </w:r>
          </w:p>
          <w:p w:rsidR="006B455E" w:rsidRDefault="00597C89" w:rsidP="00597C89">
            <w:pPr>
              <w:pStyle w:val="Pointed"/>
              <w:numPr>
                <w:ilvl w:val="0"/>
                <w:numId w:val="0"/>
              </w:numPr>
              <w:spacing w:before="0"/>
              <w:ind w:left="-38"/>
            </w:pPr>
            <w:ins w:id="880" w:author="Monica Borg" w:date="2018-01-18T14:11:00Z">
              <w:r>
                <w:tab/>
              </w:r>
            </w:ins>
            <w:r w:rsidR="006B455E">
              <w:t>PO Box 5396</w:t>
            </w:r>
          </w:p>
          <w:p w:rsidR="006B455E" w:rsidRDefault="00597C89" w:rsidP="00597C89">
            <w:pPr>
              <w:pStyle w:val="Pointed"/>
              <w:numPr>
                <w:ilvl w:val="0"/>
                <w:numId w:val="0"/>
              </w:numPr>
              <w:spacing w:before="0"/>
              <w:ind w:left="-38"/>
            </w:pPr>
            <w:ins w:id="881" w:author="Monica Borg" w:date="2018-01-18T14:11:00Z">
              <w:r>
                <w:tab/>
              </w:r>
            </w:ins>
            <w:r w:rsidR="006B455E">
              <w:t>Cairns  QLD  4870</w:t>
            </w:r>
          </w:p>
          <w:p w:rsidR="006B455E" w:rsidRDefault="00597C89">
            <w:pPr>
              <w:pStyle w:val="Pointed"/>
              <w:numPr>
                <w:ilvl w:val="0"/>
                <w:numId w:val="0"/>
              </w:numPr>
              <w:spacing w:before="240"/>
              <w:ind w:left="-40"/>
              <w:pPrChange w:id="882" w:author="Monica Borg" w:date="2018-01-18T14:37:00Z">
                <w:pPr>
                  <w:pStyle w:val="Pointed"/>
                  <w:numPr>
                    <w:ilvl w:val="0"/>
                    <w:numId w:val="0"/>
                  </w:numPr>
                  <w:ind w:left="-38" w:firstLine="0"/>
                </w:pPr>
              </w:pPrChange>
            </w:pPr>
            <w:ins w:id="883" w:author="Monica Borg" w:date="2018-01-18T14:11:00Z">
              <w:r>
                <w:tab/>
              </w:r>
            </w:ins>
            <w:r w:rsidR="006B455E">
              <w:t>Or emailed to: idasnfc@daff.ql</w:t>
            </w:r>
            <w:r w:rsidR="00C42B55">
              <w:t>d</w:t>
            </w:r>
            <w:r w:rsidR="006B455E">
              <w:t>.gov.au</w:t>
            </w:r>
          </w:p>
        </w:tc>
        <w:tc>
          <w:tcPr>
            <w:tcW w:w="1800" w:type="dxa"/>
            <w:tcPrChange w:id="884" w:author="Monica Borg" w:date="2018-01-18T14:26:00Z">
              <w:tcPr>
                <w:tcW w:w="1800" w:type="dxa"/>
                <w:vAlign w:val="center"/>
              </w:tcPr>
            </w:tcPrChange>
          </w:tcPr>
          <w:p w:rsidR="006B455E" w:rsidRDefault="006B455E">
            <w:pPr>
              <w:pStyle w:val="Keywords"/>
              <w:spacing w:before="360"/>
              <w:pPrChange w:id="885" w:author="Monica Borg" w:date="2018-01-18T14:27:00Z">
                <w:pPr>
                  <w:pStyle w:val="Keywords"/>
                  <w:jc w:val="center"/>
                </w:pPr>
              </w:pPrChange>
            </w:pPr>
            <w:r>
              <w:t>Submission</w:t>
            </w:r>
          </w:p>
        </w:tc>
      </w:tr>
      <w:tr w:rsidR="006B455E" w:rsidTr="005B3889">
        <w:tblPrEx>
          <w:tblW w:w="10080" w:type="dxa"/>
          <w:tblLayout w:type="fixed"/>
          <w:tblCellMar>
            <w:left w:w="180" w:type="dxa"/>
            <w:right w:w="180" w:type="dxa"/>
          </w:tblCellMar>
          <w:tblLook w:val="0000" w:firstRow="0" w:lastRow="0" w:firstColumn="0" w:lastColumn="0" w:noHBand="0" w:noVBand="0"/>
          <w:tblPrExChange w:id="886"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87" w:author="Monica Borg" w:date="2018-01-18T14:26:00Z">
              <w:tcPr>
                <w:tcW w:w="8280" w:type="dxa"/>
              </w:tcPr>
            </w:tcPrChange>
          </w:tcPr>
          <w:p w:rsidR="006B455E" w:rsidRDefault="006B455E" w:rsidP="00597C89">
            <w:pPr>
              <w:pStyle w:val="Heading2"/>
              <w:tabs>
                <w:tab w:val="clear" w:pos="1080"/>
                <w:tab w:val="left" w:pos="1238"/>
              </w:tabs>
              <w:ind w:hanging="395"/>
            </w:pPr>
            <w:bookmarkStart w:id="888" w:name="_Toc489951162"/>
            <w:r>
              <w:t>Post-works</w:t>
            </w:r>
            <w:bookmarkEnd w:id="888"/>
          </w:p>
        </w:tc>
        <w:tc>
          <w:tcPr>
            <w:tcW w:w="1800" w:type="dxa"/>
            <w:tcPrChange w:id="889" w:author="Monica Borg" w:date="2018-01-18T14:26:00Z">
              <w:tcPr>
                <w:tcW w:w="1800" w:type="dxa"/>
                <w:vAlign w:val="center"/>
              </w:tcPr>
            </w:tcPrChange>
          </w:tcPr>
          <w:p w:rsidR="006B455E" w:rsidRDefault="006B455E">
            <w:pPr>
              <w:pStyle w:val="Keywords"/>
              <w:spacing w:before="360"/>
              <w:pPrChange w:id="890" w:author="Monica Borg" w:date="2018-01-18T14:27:00Z">
                <w:pPr>
                  <w:pStyle w:val="Keywords"/>
                  <w:jc w:val="center"/>
                </w:pPr>
              </w:pPrChange>
            </w:pPr>
          </w:p>
        </w:tc>
      </w:tr>
      <w:tr w:rsidR="006B455E" w:rsidTr="005B3889">
        <w:tblPrEx>
          <w:tblW w:w="10080" w:type="dxa"/>
          <w:tblLayout w:type="fixed"/>
          <w:tblCellMar>
            <w:left w:w="180" w:type="dxa"/>
            <w:right w:w="180" w:type="dxa"/>
          </w:tblCellMar>
          <w:tblLook w:val="0000" w:firstRow="0" w:lastRow="0" w:firstColumn="0" w:lastColumn="0" w:noHBand="0" w:noVBand="0"/>
          <w:tblPrExChange w:id="891"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892" w:author="Monica Borg" w:date="2018-01-18T14:26:00Z">
              <w:tcPr>
                <w:tcW w:w="8280" w:type="dxa"/>
              </w:tcPr>
            </w:tcPrChange>
          </w:tcPr>
          <w:p w:rsidR="006B455E" w:rsidRDefault="006B455E" w:rsidP="00597C89">
            <w:pPr>
              <w:pStyle w:val="Pointed"/>
              <w:ind w:left="1238"/>
            </w:pPr>
            <w:r>
              <w:t>Following completion of the waterway barrier works (i.e. the placing and backfill of culverts, not necessarily including the road or surfacing on top of the culverts)</w:t>
            </w:r>
            <w:r w:rsidR="00416793">
              <w:t>;</w:t>
            </w:r>
            <w:r>
              <w:t xml:space="preserve"> the DAFF post-works advice sheet must be completed. </w:t>
            </w:r>
            <w:r w:rsidR="00416793">
              <w:t xml:space="preserve"> </w:t>
            </w:r>
            <w:r>
              <w:t>This advice sheet is located in section 8 of Part 3 and Part 4 of the DAFF code for self-assessable development, WWBW01.</w:t>
            </w:r>
          </w:p>
          <w:p w:rsidR="006B455E" w:rsidRDefault="006B455E">
            <w:pPr>
              <w:pStyle w:val="Pointed"/>
              <w:numPr>
                <w:ilvl w:val="0"/>
                <w:numId w:val="0"/>
              </w:numPr>
              <w:jc w:val="center"/>
              <w:pPrChange w:id="893" w:author="Monica Borg" w:date="2018-01-18T14:11:00Z">
                <w:pPr>
                  <w:pStyle w:val="Pointed"/>
                  <w:numPr>
                    <w:ilvl w:val="0"/>
                    <w:numId w:val="0"/>
                  </w:numPr>
                  <w:ind w:left="0" w:firstLine="0"/>
                </w:pPr>
              </w:pPrChange>
            </w:pPr>
            <w:r>
              <w:t>Information required to be included in this advice sheet is;</w:t>
            </w:r>
          </w:p>
          <w:p w:rsidR="006B455E" w:rsidRDefault="006B455E" w:rsidP="00597C89">
            <w:pPr>
              <w:pStyle w:val="Pointed"/>
              <w:numPr>
                <w:ilvl w:val="0"/>
                <w:numId w:val="21"/>
              </w:numPr>
              <w:spacing w:before="0"/>
              <w:ind w:left="1805" w:hanging="357"/>
            </w:pPr>
            <w:r>
              <w:t>Date of completion</w:t>
            </w:r>
          </w:p>
          <w:p w:rsidR="00597C89" w:rsidRDefault="006B455E">
            <w:pPr>
              <w:pStyle w:val="Pointed"/>
              <w:numPr>
                <w:ilvl w:val="0"/>
                <w:numId w:val="21"/>
              </w:numPr>
              <w:spacing w:before="0"/>
              <w:ind w:left="1805" w:hanging="357"/>
              <w:pPrChange w:id="894" w:author="Monica Borg" w:date="2018-01-18T14:37:00Z">
                <w:pPr>
                  <w:pStyle w:val="Pointed"/>
                  <w:numPr>
                    <w:ilvl w:val="0"/>
                    <w:numId w:val="21"/>
                  </w:numPr>
                  <w:spacing w:before="0"/>
                  <w:ind w:left="2988" w:hanging="357"/>
                </w:pPr>
              </w:pPrChange>
            </w:pPr>
            <w:r>
              <w:t>Post-work site photographs (A, B, C, D and E) as shown in figure D</w:t>
            </w:r>
            <w:del w:id="895" w:author="Monica Borg" w:date="2018-01-11T15:16:00Z">
              <w:r w:rsidR="00782BAC" w:rsidRPr="00597C89" w:rsidDel="00782C6A">
                <w:rPr>
                  <w:rPrChange w:id="896" w:author="Monica Borg" w:date="2018-01-18T14:11:00Z">
                    <w:rPr>
                      <w:highlight w:val="yellow"/>
                    </w:rPr>
                  </w:rPrChange>
                </w:rPr>
                <w:delText>(NEW)</w:delText>
              </w:r>
            </w:del>
            <w:ins w:id="897" w:author="Monica Borg" w:date="2018-01-11T15:16:00Z">
              <w:r w:rsidR="00782C6A" w:rsidRPr="00597C89">
                <w:rPr>
                  <w:rPrChange w:id="898" w:author="Monica Borg" w:date="2018-01-18T14:11:00Z">
                    <w:rPr>
                      <w:highlight w:val="yellow"/>
                    </w:rPr>
                  </w:rPrChange>
                </w:rPr>
                <w:t>14</w:t>
              </w:r>
            </w:ins>
            <w:r w:rsidRPr="00597C89">
              <w:rPr>
                <w:rPrChange w:id="899" w:author="Monica Borg" w:date="2018-01-18T14:11:00Z">
                  <w:rPr>
                    <w:highlight w:val="yellow"/>
                  </w:rPr>
                </w:rPrChange>
              </w:rPr>
              <w:t>.</w:t>
            </w:r>
            <w:r w:rsidR="006A6EB2">
              <w:t>16.01</w:t>
            </w:r>
          </w:p>
        </w:tc>
        <w:tc>
          <w:tcPr>
            <w:tcW w:w="1800" w:type="dxa"/>
            <w:tcPrChange w:id="900" w:author="Monica Borg" w:date="2018-01-18T14:26:00Z">
              <w:tcPr>
                <w:tcW w:w="1800" w:type="dxa"/>
                <w:vAlign w:val="center"/>
              </w:tcPr>
            </w:tcPrChange>
          </w:tcPr>
          <w:p w:rsidR="006B455E" w:rsidRDefault="006B455E">
            <w:pPr>
              <w:pStyle w:val="Keywords"/>
              <w:spacing w:before="360"/>
              <w:pPrChange w:id="901" w:author="Monica Borg" w:date="2018-01-18T14:27:00Z">
                <w:pPr>
                  <w:pStyle w:val="Keywords"/>
                  <w:jc w:val="center"/>
                </w:pPr>
              </w:pPrChange>
            </w:pPr>
            <w:r>
              <w:t>Notification</w:t>
            </w:r>
          </w:p>
        </w:tc>
      </w:tr>
      <w:tr w:rsidR="006B455E" w:rsidTr="005B3889">
        <w:tblPrEx>
          <w:tblW w:w="10080" w:type="dxa"/>
          <w:tblLayout w:type="fixed"/>
          <w:tblCellMar>
            <w:left w:w="180" w:type="dxa"/>
            <w:right w:w="180" w:type="dxa"/>
          </w:tblCellMar>
          <w:tblLook w:val="0000" w:firstRow="0" w:lastRow="0" w:firstColumn="0" w:lastColumn="0" w:noHBand="0" w:noVBand="0"/>
          <w:tblPrExChange w:id="902"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903" w:author="Monica Borg" w:date="2018-01-18T14:26:00Z">
              <w:tcPr>
                <w:tcW w:w="8280" w:type="dxa"/>
              </w:tcPr>
            </w:tcPrChange>
          </w:tcPr>
          <w:p w:rsidR="006B455E" w:rsidRDefault="006B455E" w:rsidP="00853113">
            <w:pPr>
              <w:pStyle w:val="Pointed"/>
              <w:numPr>
                <w:ilvl w:val="1"/>
                <w:numId w:val="22"/>
              </w:numPr>
              <w:tabs>
                <w:tab w:val="clear" w:pos="1276"/>
              </w:tabs>
              <w:ind w:left="1238"/>
            </w:pPr>
            <w:r>
              <w:t>The advice sheet accompanied by a copy of the pre-works advice sheet is to be sent to:</w:t>
            </w:r>
          </w:p>
          <w:p w:rsidR="006B455E" w:rsidRDefault="00597C89" w:rsidP="00853113">
            <w:pPr>
              <w:pStyle w:val="Pointed"/>
              <w:numPr>
                <w:ilvl w:val="0"/>
                <w:numId w:val="0"/>
              </w:numPr>
              <w:tabs>
                <w:tab w:val="clear" w:pos="1276"/>
                <w:tab w:val="left" w:pos="1380"/>
              </w:tabs>
              <w:ind w:left="104"/>
            </w:pPr>
            <w:ins w:id="904" w:author="Monica Borg" w:date="2018-01-18T14:12:00Z">
              <w:r>
                <w:tab/>
              </w:r>
            </w:ins>
            <w:r w:rsidR="006B455E">
              <w:t>Northern Fisheries Facility - Cairns</w:t>
            </w:r>
          </w:p>
          <w:p w:rsidR="006B455E" w:rsidRDefault="00597C89" w:rsidP="00853113">
            <w:pPr>
              <w:pStyle w:val="Pointed"/>
              <w:numPr>
                <w:ilvl w:val="0"/>
                <w:numId w:val="0"/>
              </w:numPr>
              <w:tabs>
                <w:tab w:val="clear" w:pos="1276"/>
                <w:tab w:val="left" w:pos="1380"/>
              </w:tabs>
              <w:spacing w:before="0"/>
              <w:ind w:left="104"/>
            </w:pPr>
            <w:ins w:id="905" w:author="Monica Borg" w:date="2018-01-18T14:12:00Z">
              <w:r>
                <w:tab/>
              </w:r>
            </w:ins>
            <w:r w:rsidR="006B455E">
              <w:t>Department of Agriculture, Fisheries and Forestry</w:t>
            </w:r>
          </w:p>
          <w:p w:rsidR="006B455E" w:rsidRDefault="00597C89" w:rsidP="00853113">
            <w:pPr>
              <w:pStyle w:val="Pointed"/>
              <w:numPr>
                <w:ilvl w:val="0"/>
                <w:numId w:val="0"/>
              </w:numPr>
              <w:tabs>
                <w:tab w:val="clear" w:pos="1276"/>
                <w:tab w:val="left" w:pos="1380"/>
              </w:tabs>
              <w:spacing w:before="0"/>
              <w:ind w:left="104"/>
            </w:pPr>
            <w:ins w:id="906" w:author="Monica Borg" w:date="2018-01-18T14:12:00Z">
              <w:r>
                <w:tab/>
              </w:r>
            </w:ins>
            <w:proofErr w:type="spellStart"/>
            <w:r w:rsidR="006B455E">
              <w:t>Att</w:t>
            </w:r>
            <w:proofErr w:type="spellEnd"/>
            <w:r w:rsidR="006B455E">
              <w:t>: Manager (Planning and Assessment)</w:t>
            </w:r>
          </w:p>
          <w:p w:rsidR="006B455E" w:rsidRDefault="00597C89" w:rsidP="00853113">
            <w:pPr>
              <w:pStyle w:val="Pointed"/>
              <w:numPr>
                <w:ilvl w:val="0"/>
                <w:numId w:val="0"/>
              </w:numPr>
              <w:tabs>
                <w:tab w:val="clear" w:pos="1276"/>
                <w:tab w:val="left" w:pos="1380"/>
              </w:tabs>
              <w:spacing w:before="0"/>
              <w:ind w:left="104"/>
            </w:pPr>
            <w:ins w:id="907" w:author="Monica Borg" w:date="2018-01-18T14:12:00Z">
              <w:r>
                <w:tab/>
              </w:r>
            </w:ins>
            <w:r w:rsidR="006B455E">
              <w:t>PO Box 5396</w:t>
            </w:r>
          </w:p>
          <w:p w:rsidR="006B455E" w:rsidRDefault="00597C89" w:rsidP="00853113">
            <w:pPr>
              <w:pStyle w:val="Pointed"/>
              <w:numPr>
                <w:ilvl w:val="0"/>
                <w:numId w:val="0"/>
              </w:numPr>
              <w:tabs>
                <w:tab w:val="clear" w:pos="1276"/>
                <w:tab w:val="left" w:pos="1380"/>
              </w:tabs>
              <w:spacing w:before="0"/>
              <w:ind w:left="104"/>
            </w:pPr>
            <w:ins w:id="908" w:author="Monica Borg" w:date="2018-01-18T14:12:00Z">
              <w:r>
                <w:tab/>
              </w:r>
            </w:ins>
            <w:r w:rsidR="006B455E">
              <w:t>Cairns  QLD  4870</w:t>
            </w:r>
          </w:p>
          <w:p w:rsidR="006B455E" w:rsidRDefault="00597C89">
            <w:pPr>
              <w:pStyle w:val="Pointed"/>
              <w:numPr>
                <w:ilvl w:val="0"/>
                <w:numId w:val="0"/>
              </w:numPr>
              <w:tabs>
                <w:tab w:val="clear" w:pos="1276"/>
                <w:tab w:val="left" w:pos="1380"/>
              </w:tabs>
              <w:spacing w:before="240"/>
              <w:ind w:left="102"/>
              <w:rPr>
                <w:ins w:id="909" w:author="Monica Borg" w:date="2018-01-18T14:12:00Z"/>
              </w:rPr>
              <w:pPrChange w:id="910" w:author="Monica Borg" w:date="2018-01-18T14:12:00Z">
                <w:pPr>
                  <w:pStyle w:val="Pointed"/>
                  <w:numPr>
                    <w:ilvl w:val="0"/>
                    <w:numId w:val="0"/>
                  </w:numPr>
                  <w:ind w:left="104" w:firstLine="0"/>
                </w:pPr>
              </w:pPrChange>
            </w:pPr>
            <w:ins w:id="911" w:author="Monica Borg" w:date="2018-01-18T14:12:00Z">
              <w:r>
                <w:tab/>
              </w:r>
            </w:ins>
            <w:r w:rsidR="006B455E">
              <w:t xml:space="preserve">Or emailed to: </w:t>
            </w:r>
            <w:ins w:id="912" w:author="Monica Borg" w:date="2018-01-18T14:12:00Z">
              <w:r w:rsidRPr="00597C89">
                <w:rPr>
                  <w:rPrChange w:id="913" w:author="Monica Borg" w:date="2018-01-18T14:12:00Z">
                    <w:rPr>
                      <w:rStyle w:val="Hyperlink"/>
                    </w:rPr>
                  </w:rPrChange>
                </w:rPr>
                <w:t>idasnfc@daff.qld.gov.au</w:t>
              </w:r>
            </w:ins>
          </w:p>
          <w:p w:rsidR="00597C89" w:rsidRDefault="00597C89">
            <w:pPr>
              <w:pStyle w:val="Pointed"/>
              <w:numPr>
                <w:ilvl w:val="0"/>
                <w:numId w:val="0"/>
              </w:numPr>
              <w:spacing w:before="0"/>
              <w:ind w:left="102"/>
              <w:pPrChange w:id="914" w:author="Monica Borg" w:date="2018-01-18T14:12:00Z">
                <w:pPr>
                  <w:pStyle w:val="Pointed"/>
                  <w:numPr>
                    <w:ilvl w:val="0"/>
                    <w:numId w:val="0"/>
                  </w:numPr>
                  <w:ind w:left="104" w:firstLine="0"/>
                </w:pPr>
              </w:pPrChange>
            </w:pPr>
          </w:p>
        </w:tc>
        <w:tc>
          <w:tcPr>
            <w:tcW w:w="1800" w:type="dxa"/>
            <w:tcPrChange w:id="915" w:author="Monica Borg" w:date="2018-01-18T14:26:00Z">
              <w:tcPr>
                <w:tcW w:w="1800" w:type="dxa"/>
                <w:vAlign w:val="center"/>
              </w:tcPr>
            </w:tcPrChange>
          </w:tcPr>
          <w:p w:rsidR="006B455E" w:rsidRDefault="006B455E">
            <w:pPr>
              <w:pStyle w:val="Keywords"/>
              <w:spacing w:before="360"/>
              <w:pPrChange w:id="916" w:author="Monica Borg" w:date="2018-01-18T14:27:00Z">
                <w:pPr>
                  <w:pStyle w:val="Keywords"/>
                  <w:jc w:val="center"/>
                </w:pPr>
              </w:pPrChange>
            </w:pPr>
            <w:r>
              <w:t>Submission</w:t>
            </w:r>
          </w:p>
        </w:tc>
      </w:tr>
      <w:tr w:rsidR="006B455E" w:rsidTr="005B3889">
        <w:tblPrEx>
          <w:tblW w:w="10080" w:type="dxa"/>
          <w:tblLayout w:type="fixed"/>
          <w:tblCellMar>
            <w:left w:w="180" w:type="dxa"/>
            <w:right w:w="180" w:type="dxa"/>
          </w:tblCellMar>
          <w:tblLook w:val="0000" w:firstRow="0" w:lastRow="0" w:firstColumn="0" w:lastColumn="0" w:noHBand="0" w:noVBand="0"/>
          <w:tblPrExChange w:id="917"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918" w:author="Monica Borg" w:date="2018-01-18T14:26:00Z">
              <w:tcPr>
                <w:tcW w:w="8280" w:type="dxa"/>
              </w:tcPr>
            </w:tcPrChange>
          </w:tcPr>
          <w:p w:rsidR="007C6276" w:rsidRDefault="007C6276" w:rsidP="007C6276">
            <w:pPr>
              <w:pStyle w:val="Default"/>
              <w:jc w:val="center"/>
              <w:rPr>
                <w:b/>
                <w:bCs/>
                <w:sz w:val="28"/>
                <w:szCs w:val="22"/>
              </w:rPr>
            </w:pPr>
            <w:r>
              <w:rPr>
                <w:noProof/>
              </w:rPr>
              <w:lastRenderedPageBreak/>
              <w:drawing>
                <wp:inline distT="0" distB="0" distL="0" distR="0" wp14:anchorId="0F02E36A" wp14:editId="4D708220">
                  <wp:extent cx="4595750" cy="3425225"/>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602416" cy="3430193"/>
                          </a:xfrm>
                          <a:prstGeom prst="rect">
                            <a:avLst/>
                          </a:prstGeom>
                        </pic:spPr>
                      </pic:pic>
                    </a:graphicData>
                  </a:graphic>
                </wp:inline>
              </w:drawing>
            </w:r>
            <w:r>
              <w:rPr>
                <w:noProof/>
              </w:rPr>
              <w:drawing>
                <wp:inline distT="0" distB="0" distL="0" distR="0" wp14:anchorId="7D3FD22D" wp14:editId="3A802FF7">
                  <wp:extent cx="4512623" cy="3205879"/>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515931" cy="3208229"/>
                          </a:xfrm>
                          <a:prstGeom prst="rect">
                            <a:avLst/>
                          </a:prstGeom>
                        </pic:spPr>
                      </pic:pic>
                    </a:graphicData>
                  </a:graphic>
                </wp:inline>
              </w:drawing>
            </w:r>
          </w:p>
          <w:p w:rsidR="006B455E" w:rsidRPr="007C6276" w:rsidRDefault="007C6276" w:rsidP="00597C89">
            <w:pPr>
              <w:pStyle w:val="Default"/>
              <w:rPr>
                <w:b/>
                <w:sz w:val="20"/>
                <w:szCs w:val="22"/>
              </w:rPr>
            </w:pPr>
            <w:r w:rsidRPr="002A0237">
              <w:rPr>
                <w:b/>
                <w:sz w:val="20"/>
                <w:szCs w:val="22"/>
              </w:rPr>
              <w:t xml:space="preserve">Figure </w:t>
            </w:r>
            <w:r>
              <w:rPr>
                <w:b/>
                <w:sz w:val="20"/>
                <w:szCs w:val="22"/>
              </w:rPr>
              <w:t>D</w:t>
            </w:r>
            <w:del w:id="919" w:author="Monica Borg" w:date="2018-01-11T15:16:00Z">
              <w:r w:rsidR="00782BAC" w:rsidRPr="00597C89" w:rsidDel="00782C6A">
                <w:rPr>
                  <w:b/>
                  <w:sz w:val="20"/>
                  <w:szCs w:val="22"/>
                  <w:rPrChange w:id="920" w:author="Monica Borg" w:date="2018-01-18T14:13:00Z">
                    <w:rPr>
                      <w:b/>
                      <w:sz w:val="20"/>
                      <w:szCs w:val="22"/>
                      <w:highlight w:val="yellow"/>
                    </w:rPr>
                  </w:rPrChange>
                </w:rPr>
                <w:delText>(NEW)</w:delText>
              </w:r>
            </w:del>
            <w:ins w:id="921" w:author="Monica Borg" w:date="2018-01-11T15:16:00Z">
              <w:r w:rsidR="00782C6A" w:rsidRPr="00597C89">
                <w:rPr>
                  <w:b/>
                  <w:sz w:val="20"/>
                  <w:szCs w:val="22"/>
                  <w:rPrChange w:id="922" w:author="Monica Borg" w:date="2018-01-18T14:13:00Z">
                    <w:rPr>
                      <w:b/>
                      <w:sz w:val="20"/>
                      <w:szCs w:val="22"/>
                      <w:highlight w:val="yellow"/>
                    </w:rPr>
                  </w:rPrChange>
                </w:rPr>
                <w:t>14</w:t>
              </w:r>
            </w:ins>
            <w:r w:rsidRPr="00597C89">
              <w:rPr>
                <w:b/>
                <w:sz w:val="20"/>
                <w:szCs w:val="22"/>
                <w:rPrChange w:id="923" w:author="Monica Borg" w:date="2018-01-18T14:13:00Z">
                  <w:rPr>
                    <w:b/>
                    <w:sz w:val="20"/>
                    <w:szCs w:val="22"/>
                    <w:highlight w:val="yellow"/>
                  </w:rPr>
                </w:rPrChange>
              </w:rPr>
              <w:t>.</w:t>
            </w:r>
            <w:r w:rsidR="006A6EB2">
              <w:rPr>
                <w:b/>
                <w:sz w:val="20"/>
                <w:szCs w:val="22"/>
              </w:rPr>
              <w:t>16.01</w:t>
            </w:r>
            <w:r w:rsidRPr="002A0237">
              <w:rPr>
                <w:b/>
                <w:sz w:val="20"/>
                <w:szCs w:val="22"/>
              </w:rPr>
              <w:t>: The location and direction of pre and post works photos at a site of proposed waterway crossing works</w:t>
            </w:r>
          </w:p>
        </w:tc>
        <w:tc>
          <w:tcPr>
            <w:tcW w:w="1800" w:type="dxa"/>
            <w:tcPrChange w:id="924" w:author="Monica Borg" w:date="2018-01-18T14:26:00Z">
              <w:tcPr>
                <w:tcW w:w="1800" w:type="dxa"/>
                <w:vAlign w:val="center"/>
              </w:tcPr>
            </w:tcPrChange>
          </w:tcPr>
          <w:p w:rsidR="006B455E" w:rsidRDefault="006B455E">
            <w:pPr>
              <w:pStyle w:val="Keywords"/>
              <w:pPrChange w:id="925" w:author="Monica Borg" w:date="2018-01-18T14:26:00Z">
                <w:pPr>
                  <w:pStyle w:val="Keywords"/>
                  <w:jc w:val="center"/>
                </w:pPr>
              </w:pPrChange>
            </w:pPr>
          </w:p>
        </w:tc>
      </w:tr>
      <w:tr w:rsidR="007C6276" w:rsidTr="005B3889">
        <w:tblPrEx>
          <w:tblW w:w="10080" w:type="dxa"/>
          <w:tblLayout w:type="fixed"/>
          <w:tblCellMar>
            <w:left w:w="180" w:type="dxa"/>
            <w:right w:w="180" w:type="dxa"/>
          </w:tblCellMar>
          <w:tblLook w:val="0000" w:firstRow="0" w:lastRow="0" w:firstColumn="0" w:lastColumn="0" w:noHBand="0" w:noVBand="0"/>
          <w:tblPrExChange w:id="926"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927" w:author="Monica Borg" w:date="2018-01-18T14:26:00Z">
              <w:tcPr>
                <w:tcW w:w="8280" w:type="dxa"/>
              </w:tcPr>
            </w:tcPrChange>
          </w:tcPr>
          <w:p w:rsidR="007C6276" w:rsidRDefault="007C6276" w:rsidP="007C6276">
            <w:pPr>
              <w:pStyle w:val="Heading1"/>
              <w:rPr>
                <w:noProof/>
              </w:rPr>
            </w:pPr>
            <w:bookmarkStart w:id="928" w:name="_Toc489951163"/>
            <w:r>
              <w:rPr>
                <w:noProof/>
              </w:rPr>
              <w:lastRenderedPageBreak/>
              <w:t>DEVELOPMENT APPLICATION PROCESS</w:t>
            </w:r>
            <w:bookmarkEnd w:id="928"/>
          </w:p>
        </w:tc>
        <w:tc>
          <w:tcPr>
            <w:tcW w:w="1800" w:type="dxa"/>
            <w:tcPrChange w:id="929" w:author="Monica Borg" w:date="2018-01-18T14:26:00Z">
              <w:tcPr>
                <w:tcW w:w="1800" w:type="dxa"/>
                <w:vAlign w:val="center"/>
              </w:tcPr>
            </w:tcPrChange>
          </w:tcPr>
          <w:p w:rsidR="007C6276" w:rsidRDefault="007C6276">
            <w:pPr>
              <w:pStyle w:val="Keywords"/>
              <w:pPrChange w:id="930" w:author="Monica Borg" w:date="2018-01-18T14:26:00Z">
                <w:pPr>
                  <w:pStyle w:val="Keywords"/>
                  <w:jc w:val="center"/>
                </w:pPr>
              </w:pPrChange>
            </w:pPr>
          </w:p>
        </w:tc>
      </w:tr>
      <w:tr w:rsidR="007C6276" w:rsidTr="005B3889">
        <w:tblPrEx>
          <w:tblW w:w="10080" w:type="dxa"/>
          <w:tblLayout w:type="fixed"/>
          <w:tblCellMar>
            <w:left w:w="180" w:type="dxa"/>
            <w:right w:w="180" w:type="dxa"/>
          </w:tblCellMar>
          <w:tblLook w:val="0000" w:firstRow="0" w:lastRow="0" w:firstColumn="0" w:lastColumn="0" w:noHBand="0" w:noVBand="0"/>
          <w:tblPrExChange w:id="931"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932" w:author="Monica Borg" w:date="2018-01-18T14:26:00Z">
              <w:tcPr>
                <w:tcW w:w="8280" w:type="dxa"/>
              </w:tcPr>
            </w:tcPrChange>
          </w:tcPr>
          <w:p w:rsidR="007C6276" w:rsidRDefault="00A016B7" w:rsidP="00597C89">
            <w:pPr>
              <w:pStyle w:val="Heading2"/>
              <w:tabs>
                <w:tab w:val="clear" w:pos="1080"/>
                <w:tab w:val="left" w:pos="1238"/>
              </w:tabs>
              <w:ind w:hanging="395"/>
              <w:rPr>
                <w:noProof/>
              </w:rPr>
            </w:pPr>
            <w:bookmarkStart w:id="933" w:name="_Toc489951164"/>
            <w:r>
              <w:rPr>
                <w:noProof/>
              </w:rPr>
              <w:t>Process for Grey Zones and culvert floodways in Purple Zones</w:t>
            </w:r>
            <w:bookmarkEnd w:id="933"/>
          </w:p>
        </w:tc>
        <w:tc>
          <w:tcPr>
            <w:tcW w:w="1800" w:type="dxa"/>
            <w:tcPrChange w:id="934" w:author="Monica Borg" w:date="2018-01-18T14:26:00Z">
              <w:tcPr>
                <w:tcW w:w="1800" w:type="dxa"/>
                <w:vAlign w:val="center"/>
              </w:tcPr>
            </w:tcPrChange>
          </w:tcPr>
          <w:p w:rsidR="007C6276" w:rsidRDefault="007C6276">
            <w:pPr>
              <w:pStyle w:val="Keywords"/>
              <w:pPrChange w:id="935" w:author="Monica Borg" w:date="2018-01-18T14:26:00Z">
                <w:pPr>
                  <w:pStyle w:val="Keywords"/>
                  <w:jc w:val="center"/>
                </w:pPr>
              </w:pPrChange>
            </w:pPr>
          </w:p>
        </w:tc>
      </w:tr>
      <w:tr w:rsidR="007C6276" w:rsidTr="005B3889">
        <w:tblPrEx>
          <w:tblW w:w="10080" w:type="dxa"/>
          <w:tblLayout w:type="fixed"/>
          <w:tblCellMar>
            <w:left w:w="180" w:type="dxa"/>
            <w:right w:w="180" w:type="dxa"/>
          </w:tblCellMar>
          <w:tblLook w:val="0000" w:firstRow="0" w:lastRow="0" w:firstColumn="0" w:lastColumn="0" w:noHBand="0" w:noVBand="0"/>
          <w:tblPrExChange w:id="936"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937" w:author="Monica Borg" w:date="2018-01-18T14:26:00Z">
              <w:tcPr>
                <w:tcW w:w="8280" w:type="dxa"/>
              </w:tcPr>
            </w:tcPrChange>
          </w:tcPr>
          <w:p w:rsidR="007C6276" w:rsidRDefault="007C6276">
            <w:pPr>
              <w:pStyle w:val="Pointed"/>
              <w:ind w:left="1238"/>
              <w:jc w:val="both"/>
              <w:rPr>
                <w:noProof/>
              </w:rPr>
              <w:pPrChange w:id="938" w:author="Monica Borg" w:date="2018-01-18T14:13:00Z">
                <w:pPr>
                  <w:pStyle w:val="Pointed"/>
                  <w:ind w:left="1238"/>
                </w:pPr>
              </w:pPrChange>
            </w:pPr>
            <w:r w:rsidRPr="007C6276">
              <w:rPr>
                <w:noProof/>
              </w:rPr>
              <w:t>If works are being completed in a grey waterway or culvert works are being undertaken in a purple waterway, a development approval will be required to be submitted through the Department of Infrastructure, Local Government and Planning.</w:t>
            </w:r>
          </w:p>
          <w:p w:rsidR="00416793" w:rsidRDefault="00416793">
            <w:pPr>
              <w:pStyle w:val="Pointed"/>
              <w:numPr>
                <w:ilvl w:val="0"/>
                <w:numId w:val="0"/>
              </w:numPr>
              <w:jc w:val="both"/>
              <w:rPr>
                <w:noProof/>
              </w:rPr>
              <w:pPrChange w:id="939" w:author="Monica Borg" w:date="2018-01-18T14:13:00Z">
                <w:pPr>
                  <w:pStyle w:val="Pointed"/>
                  <w:numPr>
                    <w:ilvl w:val="0"/>
                    <w:numId w:val="0"/>
                  </w:numPr>
                  <w:ind w:left="0" w:firstLine="0"/>
                </w:pPr>
              </w:pPrChange>
            </w:pPr>
            <w:r w:rsidRPr="00416793">
              <w:rPr>
                <w:bCs/>
              </w:rPr>
              <w:t xml:space="preserve">The construction and rising of a waterway barrier is classed as operational works under the </w:t>
            </w:r>
            <w:r w:rsidRPr="00416793">
              <w:rPr>
                <w:bCs/>
                <w:i/>
              </w:rPr>
              <w:t>Sustainable Planning Act 2009</w:t>
            </w:r>
            <w:r w:rsidRPr="00416793">
              <w:rPr>
                <w:bCs/>
              </w:rPr>
              <w:t xml:space="preserve">, thereby requiring development approval. Included in the development approval process is an assessment under the </w:t>
            </w:r>
            <w:r w:rsidRPr="00416793">
              <w:rPr>
                <w:bCs/>
                <w:i/>
              </w:rPr>
              <w:t>Fisheries Act 1994</w:t>
            </w:r>
            <w:r w:rsidRPr="00416793">
              <w:rPr>
                <w:bCs/>
              </w:rPr>
              <w:t>.</w:t>
            </w:r>
            <w:r w:rsidR="003D5400">
              <w:rPr>
                <w:bCs/>
              </w:rPr>
              <w:t xml:space="preserve"> An aquatic ecology report will be required to be included in the Development Application.</w:t>
            </w:r>
          </w:p>
        </w:tc>
        <w:tc>
          <w:tcPr>
            <w:tcW w:w="1800" w:type="dxa"/>
            <w:tcPrChange w:id="940" w:author="Monica Borg" w:date="2018-01-18T14:26:00Z">
              <w:tcPr>
                <w:tcW w:w="1800" w:type="dxa"/>
                <w:vAlign w:val="center"/>
              </w:tcPr>
            </w:tcPrChange>
          </w:tcPr>
          <w:p w:rsidR="007C6276" w:rsidRDefault="007C6276">
            <w:pPr>
              <w:pStyle w:val="Keywords"/>
              <w:spacing w:before="360"/>
              <w:pPrChange w:id="941" w:author="Monica Borg" w:date="2018-01-18T14:26:00Z">
                <w:pPr>
                  <w:pStyle w:val="Keywords"/>
                  <w:jc w:val="center"/>
                </w:pPr>
              </w:pPrChange>
            </w:pPr>
            <w:r>
              <w:t>Requirement</w:t>
            </w:r>
          </w:p>
        </w:tc>
      </w:tr>
      <w:tr w:rsidR="007C6276" w:rsidTr="005B3889">
        <w:tblPrEx>
          <w:tblW w:w="10080" w:type="dxa"/>
          <w:tblLayout w:type="fixed"/>
          <w:tblCellMar>
            <w:left w:w="180" w:type="dxa"/>
            <w:right w:w="180" w:type="dxa"/>
          </w:tblCellMar>
          <w:tblLook w:val="0000" w:firstRow="0" w:lastRow="0" w:firstColumn="0" w:lastColumn="0" w:noHBand="0" w:noVBand="0"/>
          <w:tblPrExChange w:id="942"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943" w:author="Monica Borg" w:date="2018-01-18T14:26:00Z">
              <w:tcPr>
                <w:tcW w:w="8280" w:type="dxa"/>
              </w:tcPr>
            </w:tcPrChange>
          </w:tcPr>
          <w:p w:rsidR="007C6276" w:rsidRPr="00416793" w:rsidRDefault="007C6276">
            <w:pPr>
              <w:pStyle w:val="Pointed"/>
              <w:ind w:left="1238"/>
              <w:jc w:val="both"/>
              <w:rPr>
                <w:bCs/>
              </w:rPr>
              <w:pPrChange w:id="944" w:author="Monica Borg" w:date="2018-01-18T14:13:00Z">
                <w:pPr>
                  <w:pStyle w:val="Pointed"/>
                </w:pPr>
              </w:pPrChange>
            </w:pPr>
            <w:r w:rsidRPr="00416793">
              <w:rPr>
                <w:bCs/>
              </w:rPr>
              <w:t xml:space="preserve">To lodge a development application, the Integrated Development Assessment (IDAS) process is followed. </w:t>
            </w:r>
            <w:proofErr w:type="gramStart"/>
            <w:r w:rsidRPr="00416793">
              <w:rPr>
                <w:bCs/>
              </w:rPr>
              <w:t>IDAS</w:t>
            </w:r>
            <w:proofErr w:type="gramEnd"/>
            <w:r w:rsidRPr="00416793">
              <w:rPr>
                <w:bCs/>
              </w:rPr>
              <w:t xml:space="preserve"> forms 1 and 27 must be completed to lodge the application. </w:t>
            </w:r>
            <w:del w:id="945" w:author="Monica Borg" w:date="2018-01-18T14:13:00Z">
              <w:r w:rsidRPr="00416793" w:rsidDel="00597C89">
                <w:rPr>
                  <w:bCs/>
                </w:rPr>
                <w:delText xml:space="preserve"> </w:delText>
              </w:r>
            </w:del>
            <w:r w:rsidRPr="00416793">
              <w:rPr>
                <w:bCs/>
              </w:rPr>
              <w:t>These form</w:t>
            </w:r>
            <w:r w:rsidR="00416793">
              <w:rPr>
                <w:bCs/>
              </w:rPr>
              <w:t>s</w:t>
            </w:r>
            <w:r w:rsidRPr="00416793">
              <w:rPr>
                <w:bCs/>
              </w:rPr>
              <w:t xml:space="preserve"> can be found at </w:t>
            </w:r>
            <w:r w:rsidR="002E7A0B">
              <w:fldChar w:fldCharType="begin"/>
            </w:r>
            <w:r w:rsidR="002E7A0B">
              <w:instrText xml:space="preserve"> HYPERLINK "http://www.dilgp.qld.gov.au/resources-ilgp/forms-templates-checklists/spa-idas-forms.html" </w:instrText>
            </w:r>
            <w:r w:rsidR="002E7A0B">
              <w:fldChar w:fldCharType="separate"/>
            </w:r>
            <w:r w:rsidRPr="00416793">
              <w:rPr>
                <w:rStyle w:val="Hyperlink"/>
                <w:bCs/>
              </w:rPr>
              <w:t>http://www.dilgp.qld.gov.au/resources-ilgp/forms-templates-checklists/spa-idas-forms.html</w:t>
            </w:r>
            <w:r w:rsidR="002E7A0B">
              <w:rPr>
                <w:rStyle w:val="Hyperlink"/>
                <w:bCs/>
              </w:rPr>
              <w:fldChar w:fldCharType="end"/>
            </w:r>
            <w:r w:rsidRPr="00416793">
              <w:rPr>
                <w:bCs/>
              </w:rPr>
              <w:t xml:space="preserve">.  The Operational Work Checklist (checklist number 1) should also be completed to ensure further forms aren't required as a part of the development application. </w:t>
            </w:r>
          </w:p>
        </w:tc>
        <w:tc>
          <w:tcPr>
            <w:tcW w:w="1800" w:type="dxa"/>
            <w:tcPrChange w:id="946" w:author="Monica Borg" w:date="2018-01-18T14:26:00Z">
              <w:tcPr>
                <w:tcW w:w="1800" w:type="dxa"/>
                <w:vAlign w:val="center"/>
              </w:tcPr>
            </w:tcPrChange>
          </w:tcPr>
          <w:p w:rsidR="007C6276" w:rsidRDefault="00416793">
            <w:pPr>
              <w:pStyle w:val="Keywords"/>
              <w:spacing w:before="360"/>
              <w:pPrChange w:id="947" w:author="Monica Borg" w:date="2018-01-18T14:26:00Z">
                <w:pPr>
                  <w:pStyle w:val="Keywords"/>
                  <w:jc w:val="center"/>
                </w:pPr>
              </w:pPrChange>
            </w:pPr>
            <w:r>
              <w:t>Forms</w:t>
            </w:r>
          </w:p>
        </w:tc>
      </w:tr>
      <w:tr w:rsidR="00416793" w:rsidTr="005B3889">
        <w:tblPrEx>
          <w:tblW w:w="10080" w:type="dxa"/>
          <w:tblLayout w:type="fixed"/>
          <w:tblCellMar>
            <w:left w:w="180" w:type="dxa"/>
            <w:right w:w="180" w:type="dxa"/>
          </w:tblCellMar>
          <w:tblLook w:val="0000" w:firstRow="0" w:lastRow="0" w:firstColumn="0" w:lastColumn="0" w:noHBand="0" w:noVBand="0"/>
          <w:tblPrExChange w:id="948"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949" w:author="Monica Borg" w:date="2018-01-18T14:26:00Z">
              <w:tcPr>
                <w:tcW w:w="8280" w:type="dxa"/>
              </w:tcPr>
            </w:tcPrChange>
          </w:tcPr>
          <w:p w:rsidR="00416793" w:rsidRPr="00416793" w:rsidRDefault="00FE0CC6">
            <w:pPr>
              <w:pStyle w:val="Pointed"/>
              <w:ind w:left="1238"/>
              <w:jc w:val="both"/>
              <w:rPr>
                <w:bCs/>
              </w:rPr>
              <w:pPrChange w:id="950" w:author="Monica Borg" w:date="2018-01-18T14:13:00Z">
                <w:pPr>
                  <w:pStyle w:val="Pointed"/>
                </w:pPr>
              </w:pPrChange>
            </w:pPr>
            <w:r>
              <w:rPr>
                <w:bCs/>
              </w:rPr>
              <w:t>Consideration should be given to the timeframes required for a Development Application. This process can take between 2 and 6</w:t>
            </w:r>
            <w:r w:rsidRPr="00416793">
              <w:rPr>
                <w:bCs/>
              </w:rPr>
              <w:t xml:space="preserve"> </w:t>
            </w:r>
            <w:r w:rsidR="00416793" w:rsidRPr="00416793">
              <w:rPr>
                <w:bCs/>
              </w:rPr>
              <w:t>months</w:t>
            </w:r>
            <w:r>
              <w:rPr>
                <w:bCs/>
              </w:rPr>
              <w:t>.</w:t>
            </w:r>
            <w:r w:rsidR="00416793" w:rsidRPr="00416793">
              <w:rPr>
                <w:bCs/>
              </w:rPr>
              <w:t xml:space="preserve"> </w:t>
            </w:r>
          </w:p>
        </w:tc>
        <w:tc>
          <w:tcPr>
            <w:tcW w:w="1800" w:type="dxa"/>
            <w:tcPrChange w:id="951" w:author="Monica Borg" w:date="2018-01-18T14:26:00Z">
              <w:tcPr>
                <w:tcW w:w="1800" w:type="dxa"/>
                <w:vAlign w:val="center"/>
              </w:tcPr>
            </w:tcPrChange>
          </w:tcPr>
          <w:p w:rsidR="00416793" w:rsidRDefault="00416793">
            <w:pPr>
              <w:pStyle w:val="Keywords"/>
              <w:spacing w:before="360"/>
              <w:pPrChange w:id="952" w:author="Monica Borg" w:date="2018-01-18T14:26:00Z">
                <w:pPr>
                  <w:pStyle w:val="Keywords"/>
                  <w:jc w:val="center"/>
                </w:pPr>
              </w:pPrChange>
            </w:pPr>
            <w:r>
              <w:t>Timeframes</w:t>
            </w:r>
          </w:p>
        </w:tc>
      </w:tr>
      <w:tr w:rsidR="00416793" w:rsidTr="005B3889">
        <w:tblPrEx>
          <w:tblW w:w="10080" w:type="dxa"/>
          <w:tblLayout w:type="fixed"/>
          <w:tblCellMar>
            <w:left w:w="180" w:type="dxa"/>
            <w:right w:w="180" w:type="dxa"/>
          </w:tblCellMar>
          <w:tblLook w:val="0000" w:firstRow="0" w:lastRow="0" w:firstColumn="0" w:lastColumn="0" w:noHBand="0" w:noVBand="0"/>
          <w:tblPrExChange w:id="953" w:author="Monica Borg" w:date="2018-01-18T14:26:00Z">
            <w:tblPrEx>
              <w:tblW w:w="10080" w:type="dxa"/>
              <w:tblLayout w:type="fixed"/>
              <w:tblCellMar>
                <w:left w:w="180" w:type="dxa"/>
                <w:right w:w="180" w:type="dxa"/>
              </w:tblCellMar>
              <w:tblLook w:val="0000" w:firstRow="0" w:lastRow="0" w:firstColumn="0" w:lastColumn="0" w:noHBand="0" w:noVBand="0"/>
            </w:tblPrEx>
          </w:tblPrExChange>
        </w:tblPrEx>
        <w:tc>
          <w:tcPr>
            <w:tcW w:w="8280" w:type="dxa"/>
            <w:tcPrChange w:id="954" w:author="Monica Borg" w:date="2018-01-18T14:26:00Z">
              <w:tcPr>
                <w:tcW w:w="8280" w:type="dxa"/>
              </w:tcPr>
            </w:tcPrChange>
          </w:tcPr>
          <w:p w:rsidR="00416793" w:rsidRPr="00416793" w:rsidRDefault="00416793">
            <w:pPr>
              <w:pStyle w:val="Pointed"/>
              <w:ind w:left="1238"/>
              <w:jc w:val="both"/>
              <w:rPr>
                <w:bCs/>
              </w:rPr>
              <w:pPrChange w:id="955" w:author="Monica Borg" w:date="2018-01-18T14:13:00Z">
                <w:pPr>
                  <w:pStyle w:val="Pointed"/>
                </w:pPr>
              </w:pPrChange>
            </w:pPr>
            <w:r w:rsidRPr="00416793">
              <w:rPr>
                <w:bCs/>
              </w:rPr>
              <w:t>Application fees associated with this application are</w:t>
            </w:r>
            <w:r w:rsidR="00C90126">
              <w:rPr>
                <w:bCs/>
              </w:rPr>
              <w:t xml:space="preserve"> </w:t>
            </w:r>
            <w:r w:rsidR="00722E60">
              <w:rPr>
                <w:bCs/>
              </w:rPr>
              <w:t>as stated in the LGIP</w:t>
            </w:r>
            <w:r>
              <w:rPr>
                <w:bCs/>
              </w:rPr>
              <w:t xml:space="preserve"> </w:t>
            </w:r>
          </w:p>
        </w:tc>
        <w:tc>
          <w:tcPr>
            <w:tcW w:w="1800" w:type="dxa"/>
            <w:tcPrChange w:id="956" w:author="Monica Borg" w:date="2018-01-18T14:26:00Z">
              <w:tcPr>
                <w:tcW w:w="1800" w:type="dxa"/>
                <w:vAlign w:val="center"/>
              </w:tcPr>
            </w:tcPrChange>
          </w:tcPr>
          <w:p w:rsidR="00416793" w:rsidRDefault="00416793">
            <w:pPr>
              <w:pStyle w:val="Keywords"/>
              <w:spacing w:before="360"/>
              <w:pPrChange w:id="957" w:author="Monica Borg" w:date="2018-01-18T14:26:00Z">
                <w:pPr>
                  <w:pStyle w:val="Keywords"/>
                  <w:jc w:val="center"/>
                </w:pPr>
              </w:pPrChange>
            </w:pPr>
            <w:r>
              <w:t>Fees</w:t>
            </w:r>
          </w:p>
        </w:tc>
      </w:tr>
    </w:tbl>
    <w:p w:rsidR="008A5227" w:rsidRDefault="008A5227">
      <w:pPr>
        <w:pStyle w:val="Caption"/>
        <w:pPrChange w:id="958" w:author="Monica Borg" w:date="2018-01-11T16:43:00Z">
          <w:pPr>
            <w:pStyle w:val="Heading1"/>
          </w:pPr>
        </w:pPrChange>
      </w:pPr>
    </w:p>
    <w:p w:rsidR="008A5227" w:rsidRDefault="008A5227">
      <w:pPr>
        <w:suppressAutoHyphens w:val="0"/>
        <w:jc w:val="left"/>
        <w:rPr>
          <w:b/>
          <w:spacing w:val="0"/>
          <w:kern w:val="28"/>
          <w:sz w:val="24"/>
        </w:rPr>
      </w:pPr>
      <w:r>
        <w:br w:type="page"/>
      </w:r>
      <w:bookmarkStart w:id="959" w:name="_Toc166408470"/>
      <w:bookmarkStart w:id="960" w:name="_Toc462051267"/>
      <w:bookmarkStart w:id="961" w:name="_Toc483820005"/>
    </w:p>
    <w:p w:rsidR="008A5227" w:rsidRDefault="008A5227" w:rsidP="008A5227">
      <w:pPr>
        <w:pStyle w:val="Heading1"/>
      </w:pPr>
      <w:bookmarkStart w:id="962" w:name="_Toc489951165"/>
      <w:r>
        <w:lastRenderedPageBreak/>
        <w:t>ANNEXURE</w:t>
      </w:r>
      <w:bookmarkEnd w:id="959"/>
      <w:bookmarkEnd w:id="960"/>
      <w:r>
        <w:t xml:space="preserve"> </w:t>
      </w:r>
      <w:bookmarkEnd w:id="961"/>
      <w:r>
        <w:t>D</w:t>
      </w:r>
      <w:del w:id="963" w:author="Monica Borg" w:date="2018-01-11T15:16:00Z">
        <w:r w:rsidR="00D64C88" w:rsidRPr="00597C89" w:rsidDel="00782C6A">
          <w:rPr>
            <w:rPrChange w:id="964" w:author="Monica Borg" w:date="2018-01-18T14:13:00Z">
              <w:rPr>
                <w:highlight w:val="yellow"/>
              </w:rPr>
            </w:rPrChange>
          </w:rPr>
          <w:delText>(NEW)</w:delText>
        </w:r>
      </w:del>
      <w:ins w:id="965" w:author="Monica Borg" w:date="2018-01-11T15:16:00Z">
        <w:r w:rsidR="00782C6A" w:rsidRPr="00597C89">
          <w:rPr>
            <w:rPrChange w:id="966" w:author="Monica Borg" w:date="2018-01-18T14:13:00Z">
              <w:rPr>
                <w:highlight w:val="yellow"/>
              </w:rPr>
            </w:rPrChange>
          </w:rPr>
          <w:t>14</w:t>
        </w:r>
      </w:ins>
      <w:r>
        <w:t>A</w:t>
      </w:r>
      <w:bookmarkEnd w:id="962"/>
    </w:p>
    <w:p w:rsidR="008A5227" w:rsidRDefault="008A5227" w:rsidP="008A5227">
      <w:pPr>
        <w:pStyle w:val="Heading2"/>
      </w:pPr>
      <w:bookmarkStart w:id="967" w:name="_Toc483880303"/>
      <w:bookmarkStart w:id="968" w:name="_Toc462051268"/>
      <w:bookmarkStart w:id="969" w:name="_Toc489951166"/>
      <w:r>
        <w:t>QUALITY CONTROL TESTING</w:t>
      </w:r>
      <w:bookmarkEnd w:id="967"/>
      <w:bookmarkEnd w:id="968"/>
      <w:bookmarkEnd w:id="969"/>
    </w:p>
    <w:p w:rsidR="008A5227" w:rsidRPr="00FF2095" w:rsidRDefault="008A5227" w:rsidP="008A5227">
      <w:pPr>
        <w:tabs>
          <w:tab w:val="left" w:pos="-720"/>
          <w:tab w:val="left" w:pos="0"/>
          <w:tab w:val="left" w:pos="1134"/>
        </w:tabs>
        <w:rPr>
          <w:rFonts w:cs="Arial"/>
        </w:rPr>
      </w:pPr>
    </w:p>
    <w:tbl>
      <w:tblPr>
        <w:tblW w:w="9747" w:type="dxa"/>
        <w:tblInd w:w="29" w:type="dxa"/>
        <w:tblLayout w:type="fixed"/>
        <w:tblCellMar>
          <w:left w:w="29" w:type="dxa"/>
          <w:right w:w="29" w:type="dxa"/>
        </w:tblCellMar>
        <w:tblLook w:val="0000" w:firstRow="0" w:lastRow="0" w:firstColumn="0" w:lastColumn="0" w:noHBand="0" w:noVBand="0"/>
        <w:tblPrChange w:id="970" w:author="Rebecca Stevens" w:date="2018-01-12T13:01:00Z">
          <w:tblPr>
            <w:tblW w:w="9747" w:type="dxa"/>
            <w:tblInd w:w="29" w:type="dxa"/>
            <w:tblLayout w:type="fixed"/>
            <w:tblCellMar>
              <w:left w:w="29" w:type="dxa"/>
              <w:right w:w="29" w:type="dxa"/>
            </w:tblCellMar>
            <w:tblLook w:val="0000" w:firstRow="0" w:lastRow="0" w:firstColumn="0" w:lastColumn="0" w:noHBand="0" w:noVBand="0"/>
          </w:tblPr>
        </w:tblPrChange>
      </w:tblPr>
      <w:tblGrid>
        <w:gridCol w:w="6"/>
        <w:gridCol w:w="2125"/>
        <w:gridCol w:w="2833"/>
        <w:gridCol w:w="1417"/>
        <w:gridCol w:w="1527"/>
        <w:gridCol w:w="1829"/>
        <w:gridCol w:w="10"/>
        <w:tblGridChange w:id="971">
          <w:tblGrid>
            <w:gridCol w:w="6"/>
            <w:gridCol w:w="2125"/>
            <w:gridCol w:w="2833"/>
            <w:gridCol w:w="1417"/>
            <w:gridCol w:w="1527"/>
            <w:gridCol w:w="1688"/>
            <w:gridCol w:w="151"/>
          </w:tblGrid>
        </w:tblGridChange>
      </w:tblGrid>
      <w:tr w:rsidR="008A5227" w:rsidRPr="00FF2095" w:rsidTr="00B100E9">
        <w:trPr>
          <w:gridBefore w:val="1"/>
          <w:wBefore w:w="6" w:type="dxa"/>
          <w:trPrChange w:id="972" w:author="Rebecca Stevens" w:date="2018-01-12T13:01:00Z">
            <w:trPr>
              <w:gridBefore w:val="1"/>
            </w:trPr>
          </w:trPrChange>
        </w:trPr>
        <w:tc>
          <w:tcPr>
            <w:tcW w:w="2125" w:type="dxa"/>
            <w:tcBorders>
              <w:top w:val="single" w:sz="12" w:space="0" w:color="auto"/>
              <w:left w:val="single" w:sz="12" w:space="0" w:color="auto"/>
              <w:bottom w:val="single" w:sz="12" w:space="0" w:color="auto"/>
            </w:tcBorders>
            <w:shd w:val="pct10" w:color="auto" w:fill="auto"/>
            <w:tcPrChange w:id="973" w:author="Rebecca Stevens" w:date="2018-01-12T13:01:00Z">
              <w:tcPr>
                <w:tcW w:w="2160" w:type="dxa"/>
                <w:tcBorders>
                  <w:top w:val="single" w:sz="12" w:space="0" w:color="auto"/>
                  <w:left w:val="single" w:sz="12" w:space="0" w:color="auto"/>
                  <w:bottom w:val="single" w:sz="12" w:space="0" w:color="auto"/>
                </w:tcBorders>
                <w:shd w:val="pct10" w:color="auto" w:fill="auto"/>
              </w:tcPr>
            </w:tcPrChange>
          </w:tcPr>
          <w:p w:rsidR="008A5227" w:rsidRPr="00FF2095" w:rsidRDefault="008A5227" w:rsidP="00257988">
            <w:pPr>
              <w:tabs>
                <w:tab w:val="left" w:pos="-720"/>
                <w:tab w:val="left" w:pos="0"/>
                <w:tab w:val="left" w:pos="950"/>
                <w:tab w:val="left" w:pos="1193"/>
                <w:tab w:val="left" w:pos="1440"/>
              </w:tabs>
              <w:spacing w:before="90" w:after="54"/>
              <w:jc w:val="center"/>
              <w:rPr>
                <w:rFonts w:cs="Arial"/>
                <w:b/>
                <w:smallCaps/>
              </w:rPr>
            </w:pPr>
            <w:r w:rsidRPr="00FF2095">
              <w:rPr>
                <w:rFonts w:cs="Arial"/>
                <w:b/>
                <w:smallCaps/>
              </w:rPr>
              <w:t>Activity</w:t>
            </w:r>
          </w:p>
        </w:tc>
        <w:tc>
          <w:tcPr>
            <w:tcW w:w="2833" w:type="dxa"/>
            <w:tcBorders>
              <w:top w:val="single" w:sz="12" w:space="0" w:color="auto"/>
              <w:left w:val="single" w:sz="6" w:space="0" w:color="auto"/>
              <w:bottom w:val="single" w:sz="12" w:space="0" w:color="auto"/>
            </w:tcBorders>
            <w:shd w:val="pct10" w:color="auto" w:fill="auto"/>
            <w:tcPrChange w:id="974" w:author="Rebecca Stevens" w:date="2018-01-12T13:01:00Z">
              <w:tcPr>
                <w:tcW w:w="2880" w:type="dxa"/>
                <w:tcBorders>
                  <w:top w:val="single" w:sz="12" w:space="0" w:color="auto"/>
                  <w:left w:val="single" w:sz="6" w:space="0" w:color="auto"/>
                  <w:bottom w:val="single" w:sz="12" w:space="0" w:color="auto"/>
                </w:tcBorders>
                <w:shd w:val="pct10" w:color="auto" w:fill="auto"/>
              </w:tcPr>
            </w:tcPrChange>
          </w:tcPr>
          <w:p w:rsidR="008A5227" w:rsidRPr="00FF2095" w:rsidRDefault="008A5227" w:rsidP="00257988">
            <w:pPr>
              <w:tabs>
                <w:tab w:val="left" w:pos="-720"/>
                <w:tab w:val="left" w:pos="0"/>
                <w:tab w:val="left" w:pos="950"/>
                <w:tab w:val="left" w:pos="1193"/>
                <w:tab w:val="left" w:pos="1440"/>
              </w:tabs>
              <w:spacing w:before="90" w:after="54"/>
              <w:jc w:val="center"/>
              <w:rPr>
                <w:rFonts w:cs="Arial"/>
                <w:b/>
                <w:smallCaps/>
              </w:rPr>
            </w:pPr>
            <w:r w:rsidRPr="00FF2095">
              <w:rPr>
                <w:rFonts w:cs="Arial"/>
                <w:b/>
                <w:smallCaps/>
              </w:rPr>
              <w:t>Key Quality Verification Requirements</w:t>
            </w:r>
          </w:p>
        </w:tc>
        <w:tc>
          <w:tcPr>
            <w:tcW w:w="1417" w:type="dxa"/>
            <w:tcBorders>
              <w:top w:val="single" w:sz="12" w:space="0" w:color="auto"/>
              <w:left w:val="single" w:sz="6" w:space="0" w:color="auto"/>
              <w:bottom w:val="single" w:sz="12" w:space="0" w:color="auto"/>
            </w:tcBorders>
            <w:shd w:val="pct10" w:color="auto" w:fill="auto"/>
            <w:tcPrChange w:id="975" w:author="Rebecca Stevens" w:date="2018-01-12T13:01:00Z">
              <w:tcPr>
                <w:tcW w:w="1440" w:type="dxa"/>
                <w:tcBorders>
                  <w:top w:val="single" w:sz="12" w:space="0" w:color="auto"/>
                  <w:left w:val="single" w:sz="6" w:space="0" w:color="auto"/>
                  <w:bottom w:val="single" w:sz="12" w:space="0" w:color="auto"/>
                </w:tcBorders>
                <w:shd w:val="pct10" w:color="auto" w:fill="auto"/>
              </w:tcPr>
            </w:tcPrChange>
          </w:tcPr>
          <w:p w:rsidR="008A5227" w:rsidRPr="00FF2095" w:rsidRDefault="008A5227" w:rsidP="00257988">
            <w:pPr>
              <w:tabs>
                <w:tab w:val="left" w:pos="-720"/>
                <w:tab w:val="left" w:pos="0"/>
                <w:tab w:val="left" w:pos="950"/>
                <w:tab w:val="left" w:pos="1193"/>
                <w:tab w:val="left" w:pos="1440"/>
              </w:tabs>
              <w:spacing w:before="90"/>
              <w:jc w:val="center"/>
              <w:rPr>
                <w:rFonts w:cs="Arial"/>
                <w:b/>
                <w:smallCaps/>
              </w:rPr>
            </w:pPr>
            <w:r w:rsidRPr="00FF2095">
              <w:rPr>
                <w:rFonts w:cs="Arial"/>
                <w:b/>
                <w:smallCaps/>
              </w:rPr>
              <w:t>Maximum</w:t>
            </w:r>
          </w:p>
          <w:p w:rsidR="008A5227" w:rsidRPr="00FF2095" w:rsidRDefault="008A5227" w:rsidP="00257988">
            <w:pPr>
              <w:tabs>
                <w:tab w:val="left" w:pos="-720"/>
                <w:tab w:val="left" w:pos="0"/>
                <w:tab w:val="left" w:pos="950"/>
                <w:tab w:val="left" w:pos="1193"/>
                <w:tab w:val="left" w:pos="1440"/>
              </w:tabs>
              <w:spacing w:after="54"/>
              <w:jc w:val="center"/>
              <w:rPr>
                <w:rFonts w:cs="Arial"/>
                <w:b/>
                <w:smallCaps/>
              </w:rPr>
            </w:pPr>
            <w:r w:rsidRPr="00FF2095">
              <w:rPr>
                <w:rFonts w:cs="Arial"/>
                <w:b/>
                <w:smallCaps/>
              </w:rPr>
              <w:t>Lot Size</w:t>
            </w:r>
          </w:p>
        </w:tc>
        <w:tc>
          <w:tcPr>
            <w:tcW w:w="1527" w:type="dxa"/>
            <w:tcBorders>
              <w:top w:val="single" w:sz="12" w:space="0" w:color="auto"/>
              <w:left w:val="single" w:sz="6" w:space="0" w:color="auto"/>
              <w:bottom w:val="single" w:sz="12" w:space="0" w:color="auto"/>
            </w:tcBorders>
            <w:shd w:val="pct10" w:color="auto" w:fill="auto"/>
            <w:tcPrChange w:id="976" w:author="Rebecca Stevens" w:date="2018-01-12T13:01:00Z">
              <w:tcPr>
                <w:tcW w:w="1552" w:type="dxa"/>
                <w:tcBorders>
                  <w:top w:val="single" w:sz="12" w:space="0" w:color="auto"/>
                  <w:left w:val="single" w:sz="6" w:space="0" w:color="auto"/>
                  <w:bottom w:val="single" w:sz="12" w:space="0" w:color="auto"/>
                </w:tcBorders>
                <w:shd w:val="pct10" w:color="auto" w:fill="auto"/>
              </w:tcPr>
            </w:tcPrChange>
          </w:tcPr>
          <w:p w:rsidR="008A5227" w:rsidRPr="00FF2095" w:rsidRDefault="008A5227" w:rsidP="00257988">
            <w:pPr>
              <w:tabs>
                <w:tab w:val="left" w:pos="-720"/>
                <w:tab w:val="left" w:pos="0"/>
                <w:tab w:val="left" w:pos="950"/>
                <w:tab w:val="left" w:pos="1193"/>
                <w:tab w:val="left" w:pos="1440"/>
              </w:tabs>
              <w:spacing w:before="90"/>
              <w:jc w:val="center"/>
              <w:rPr>
                <w:rFonts w:cs="Arial"/>
                <w:b/>
                <w:smallCaps/>
              </w:rPr>
            </w:pPr>
            <w:r w:rsidRPr="00FF2095">
              <w:rPr>
                <w:rFonts w:cs="Arial"/>
                <w:b/>
                <w:smallCaps/>
              </w:rPr>
              <w:t>Minimum</w:t>
            </w:r>
          </w:p>
          <w:p w:rsidR="008A5227" w:rsidRPr="00FF2095" w:rsidRDefault="008A5227" w:rsidP="00257988">
            <w:pPr>
              <w:tabs>
                <w:tab w:val="left" w:pos="-720"/>
                <w:tab w:val="left" w:pos="0"/>
                <w:tab w:val="left" w:pos="950"/>
                <w:tab w:val="left" w:pos="1193"/>
                <w:tab w:val="left" w:pos="1440"/>
              </w:tabs>
              <w:spacing w:after="54"/>
              <w:jc w:val="center"/>
              <w:rPr>
                <w:rFonts w:cs="Arial"/>
                <w:b/>
                <w:smallCaps/>
              </w:rPr>
            </w:pPr>
            <w:r w:rsidRPr="00FF2095">
              <w:rPr>
                <w:rFonts w:cs="Arial"/>
                <w:b/>
                <w:smallCaps/>
              </w:rPr>
              <w:t>Test Frequency</w:t>
            </w:r>
          </w:p>
        </w:tc>
        <w:tc>
          <w:tcPr>
            <w:tcW w:w="1839" w:type="dxa"/>
            <w:gridSpan w:val="2"/>
            <w:tcBorders>
              <w:top w:val="single" w:sz="12" w:space="0" w:color="auto"/>
              <w:left w:val="single" w:sz="6" w:space="0" w:color="auto"/>
              <w:bottom w:val="single" w:sz="12" w:space="0" w:color="auto"/>
              <w:right w:val="single" w:sz="12" w:space="0" w:color="auto"/>
            </w:tcBorders>
            <w:shd w:val="pct10" w:color="auto" w:fill="auto"/>
            <w:tcPrChange w:id="977" w:author="Rebecca Stevens" w:date="2018-01-12T13:01:00Z">
              <w:tcPr>
                <w:tcW w:w="1715" w:type="dxa"/>
                <w:gridSpan w:val="2"/>
                <w:tcBorders>
                  <w:top w:val="single" w:sz="12" w:space="0" w:color="auto"/>
                  <w:left w:val="single" w:sz="6" w:space="0" w:color="auto"/>
                  <w:bottom w:val="single" w:sz="12" w:space="0" w:color="auto"/>
                  <w:right w:val="single" w:sz="12" w:space="0" w:color="auto"/>
                </w:tcBorders>
                <w:shd w:val="pct10" w:color="auto" w:fill="auto"/>
              </w:tcPr>
            </w:tcPrChange>
          </w:tcPr>
          <w:p w:rsidR="008A5227" w:rsidRPr="00FF2095" w:rsidRDefault="008A5227" w:rsidP="00257988">
            <w:pPr>
              <w:tabs>
                <w:tab w:val="left" w:pos="-720"/>
                <w:tab w:val="left" w:pos="0"/>
                <w:tab w:val="left" w:pos="950"/>
                <w:tab w:val="left" w:pos="1193"/>
                <w:tab w:val="left" w:pos="1440"/>
              </w:tabs>
              <w:spacing w:before="90"/>
              <w:jc w:val="center"/>
              <w:rPr>
                <w:rFonts w:cs="Arial"/>
                <w:b/>
                <w:smallCaps/>
              </w:rPr>
            </w:pPr>
            <w:r w:rsidRPr="00FF2095">
              <w:rPr>
                <w:rFonts w:cs="Arial"/>
                <w:b/>
                <w:smallCaps/>
              </w:rPr>
              <w:t>Test</w:t>
            </w:r>
          </w:p>
          <w:p w:rsidR="008A5227" w:rsidRPr="00FF2095" w:rsidRDefault="008A5227" w:rsidP="00257988">
            <w:pPr>
              <w:tabs>
                <w:tab w:val="left" w:pos="-720"/>
                <w:tab w:val="left" w:pos="0"/>
                <w:tab w:val="left" w:pos="950"/>
                <w:tab w:val="left" w:pos="1193"/>
                <w:tab w:val="left" w:pos="1440"/>
              </w:tabs>
              <w:spacing w:after="54"/>
              <w:jc w:val="center"/>
              <w:rPr>
                <w:rFonts w:cs="Arial"/>
                <w:b/>
                <w:smallCaps/>
              </w:rPr>
            </w:pPr>
            <w:r w:rsidRPr="00FF2095">
              <w:rPr>
                <w:rFonts w:cs="Arial"/>
                <w:b/>
                <w:smallCaps/>
              </w:rPr>
              <w:t>Method</w:t>
            </w:r>
          </w:p>
        </w:tc>
      </w:tr>
      <w:tr w:rsidR="008A5227" w:rsidRPr="00FF2095" w:rsidTr="00B100E9">
        <w:trPr>
          <w:gridBefore w:val="1"/>
          <w:wBefore w:w="6" w:type="dxa"/>
          <w:trPrChange w:id="978" w:author="Rebecca Stevens" w:date="2018-01-12T13:01:00Z">
            <w:trPr>
              <w:gridBefore w:val="1"/>
            </w:trPr>
          </w:trPrChange>
        </w:trPr>
        <w:tc>
          <w:tcPr>
            <w:tcW w:w="9741" w:type="dxa"/>
            <w:gridSpan w:val="6"/>
            <w:tcBorders>
              <w:top w:val="single" w:sz="12" w:space="0" w:color="auto"/>
              <w:left w:val="single" w:sz="12" w:space="0" w:color="auto"/>
              <w:bottom w:val="single" w:sz="12" w:space="0" w:color="auto"/>
              <w:right w:val="single" w:sz="12" w:space="0" w:color="auto"/>
            </w:tcBorders>
            <w:shd w:val="clear" w:color="auto" w:fill="C0C0C0"/>
            <w:tcPrChange w:id="979" w:author="Rebecca Stevens" w:date="2018-01-12T13:01:00Z">
              <w:tcPr>
                <w:tcW w:w="9747" w:type="dxa"/>
                <w:gridSpan w:val="6"/>
                <w:tcBorders>
                  <w:top w:val="single" w:sz="12" w:space="0" w:color="auto"/>
                  <w:left w:val="single" w:sz="12" w:space="0" w:color="auto"/>
                  <w:bottom w:val="single" w:sz="12" w:space="0" w:color="auto"/>
                  <w:right w:val="single" w:sz="12" w:space="0" w:color="auto"/>
                </w:tcBorders>
                <w:shd w:val="clear" w:color="auto" w:fill="C0C0C0"/>
              </w:tcPr>
            </w:tcPrChange>
          </w:tcPr>
          <w:p w:rsidR="008A5227" w:rsidRPr="007D2D13" w:rsidRDefault="008A5227" w:rsidP="00257988">
            <w:pPr>
              <w:tabs>
                <w:tab w:val="left" w:pos="-720"/>
                <w:tab w:val="left" w:pos="0"/>
                <w:tab w:val="left" w:pos="950"/>
                <w:tab w:val="left" w:pos="1193"/>
                <w:tab w:val="left" w:pos="1440"/>
              </w:tabs>
              <w:spacing w:before="90" w:after="54"/>
              <w:rPr>
                <w:rFonts w:cs="Arial"/>
                <w:b/>
              </w:rPr>
            </w:pPr>
            <w:r w:rsidRPr="007D2D13">
              <w:rPr>
                <w:rFonts w:cs="Arial"/>
                <w:b/>
              </w:rPr>
              <w:t>MANDATORY TESTING</w:t>
            </w:r>
          </w:p>
        </w:tc>
      </w:tr>
      <w:tr w:rsidR="008A5227" w:rsidRPr="00FF2095" w:rsidTr="00B100E9">
        <w:trPr>
          <w:gridBefore w:val="1"/>
          <w:wBefore w:w="6" w:type="dxa"/>
          <w:trPrChange w:id="980" w:author="Rebecca Stevens" w:date="2018-01-12T13:01:00Z">
            <w:trPr>
              <w:gridBefore w:val="1"/>
            </w:trPr>
          </w:trPrChange>
        </w:trPr>
        <w:tc>
          <w:tcPr>
            <w:tcW w:w="2125" w:type="dxa"/>
            <w:tcBorders>
              <w:top w:val="single" w:sz="12" w:space="0" w:color="auto"/>
              <w:left w:val="single" w:sz="12" w:space="0" w:color="auto"/>
              <w:right w:val="single" w:sz="4" w:space="0" w:color="auto"/>
            </w:tcBorders>
            <w:shd w:val="clear" w:color="auto" w:fill="auto"/>
            <w:tcPrChange w:id="981" w:author="Rebecca Stevens" w:date="2018-01-12T13:01:00Z">
              <w:tcPr>
                <w:tcW w:w="2160" w:type="dxa"/>
                <w:tcBorders>
                  <w:top w:val="single" w:sz="12" w:space="0" w:color="auto"/>
                  <w:left w:val="single" w:sz="12" w:space="0" w:color="auto"/>
                  <w:right w:val="single" w:sz="4" w:space="0" w:color="auto"/>
                </w:tcBorders>
                <w:shd w:val="clear" w:color="auto" w:fill="auto"/>
              </w:tcPr>
            </w:tcPrChange>
          </w:tcPr>
          <w:p w:rsidR="008A5227" w:rsidRDefault="000E078E" w:rsidP="003D5400">
            <w:pPr>
              <w:tabs>
                <w:tab w:val="left" w:pos="-720"/>
                <w:tab w:val="left" w:pos="0"/>
                <w:tab w:val="left" w:pos="950"/>
                <w:tab w:val="left" w:pos="1193"/>
                <w:tab w:val="left" w:pos="1440"/>
              </w:tabs>
              <w:spacing w:before="90" w:after="54"/>
              <w:jc w:val="left"/>
              <w:rPr>
                <w:rFonts w:cs="Arial"/>
              </w:rPr>
            </w:pPr>
            <w:r>
              <w:rPr>
                <w:rFonts w:cs="Arial"/>
              </w:rPr>
              <w:t>Material supporting concrete structures</w:t>
            </w:r>
          </w:p>
        </w:tc>
        <w:tc>
          <w:tcPr>
            <w:tcW w:w="2833" w:type="dxa"/>
            <w:tcBorders>
              <w:top w:val="single" w:sz="12" w:space="0" w:color="auto"/>
              <w:left w:val="single" w:sz="4" w:space="0" w:color="auto"/>
              <w:right w:val="single" w:sz="4" w:space="0" w:color="auto"/>
            </w:tcBorders>
            <w:shd w:val="clear" w:color="auto" w:fill="auto"/>
            <w:tcPrChange w:id="982" w:author="Rebecca Stevens" w:date="2018-01-12T13:01:00Z">
              <w:tcPr>
                <w:tcW w:w="2880" w:type="dxa"/>
                <w:tcBorders>
                  <w:top w:val="single" w:sz="12" w:space="0" w:color="auto"/>
                  <w:left w:val="single" w:sz="4" w:space="0" w:color="auto"/>
                  <w:right w:val="single" w:sz="4" w:space="0" w:color="auto"/>
                </w:tcBorders>
                <w:shd w:val="clear" w:color="auto" w:fill="auto"/>
              </w:tcPr>
            </w:tcPrChange>
          </w:tcPr>
          <w:p w:rsidR="008A5227" w:rsidRDefault="008A5227" w:rsidP="003D5400">
            <w:pPr>
              <w:tabs>
                <w:tab w:val="left" w:pos="-720"/>
                <w:tab w:val="left" w:pos="0"/>
                <w:tab w:val="left" w:pos="950"/>
                <w:tab w:val="left" w:pos="1193"/>
                <w:tab w:val="left" w:pos="1440"/>
              </w:tabs>
              <w:spacing w:before="90" w:after="54"/>
              <w:jc w:val="left"/>
              <w:rPr>
                <w:rFonts w:cs="Arial"/>
              </w:rPr>
            </w:pPr>
            <w:r>
              <w:rPr>
                <w:rFonts w:cs="Arial"/>
              </w:rPr>
              <w:t>Bearing Pressures</w:t>
            </w:r>
          </w:p>
          <w:p w:rsidR="008A5227" w:rsidRPr="00FF2095" w:rsidRDefault="008A5227" w:rsidP="003D5400">
            <w:pPr>
              <w:tabs>
                <w:tab w:val="left" w:pos="-720"/>
                <w:tab w:val="left" w:pos="0"/>
                <w:tab w:val="left" w:pos="950"/>
                <w:tab w:val="left" w:pos="1193"/>
                <w:tab w:val="left" w:pos="1440"/>
              </w:tabs>
              <w:spacing w:before="90" w:after="54"/>
              <w:jc w:val="left"/>
              <w:rPr>
                <w:rFonts w:cs="Arial"/>
              </w:rPr>
            </w:pPr>
            <w:r>
              <w:rPr>
                <w:rFonts w:cs="Arial"/>
              </w:rPr>
              <w:t>PASS &amp; ASS</w:t>
            </w:r>
          </w:p>
        </w:tc>
        <w:tc>
          <w:tcPr>
            <w:tcW w:w="1417" w:type="dxa"/>
            <w:tcBorders>
              <w:top w:val="single" w:sz="12" w:space="0" w:color="auto"/>
              <w:left w:val="single" w:sz="4" w:space="0" w:color="auto"/>
              <w:right w:val="single" w:sz="4" w:space="0" w:color="auto"/>
            </w:tcBorders>
            <w:shd w:val="clear" w:color="auto" w:fill="auto"/>
            <w:tcPrChange w:id="983" w:author="Rebecca Stevens" w:date="2018-01-12T13:01:00Z">
              <w:tcPr>
                <w:tcW w:w="1440" w:type="dxa"/>
                <w:tcBorders>
                  <w:top w:val="single" w:sz="12" w:space="0" w:color="auto"/>
                  <w:left w:val="single" w:sz="4" w:space="0" w:color="auto"/>
                  <w:right w:val="single" w:sz="4" w:space="0" w:color="auto"/>
                </w:tcBorders>
                <w:shd w:val="clear" w:color="auto" w:fill="auto"/>
              </w:tcPr>
            </w:tcPrChange>
          </w:tcPr>
          <w:p w:rsidR="008A5227" w:rsidRDefault="008A5227" w:rsidP="003D5400">
            <w:pPr>
              <w:tabs>
                <w:tab w:val="left" w:pos="-720"/>
                <w:tab w:val="left" w:pos="0"/>
                <w:tab w:val="left" w:pos="950"/>
                <w:tab w:val="left" w:pos="1193"/>
                <w:tab w:val="left" w:pos="1440"/>
              </w:tabs>
              <w:spacing w:before="90" w:after="54"/>
              <w:jc w:val="left"/>
              <w:rPr>
                <w:rFonts w:cs="Arial"/>
              </w:rPr>
            </w:pPr>
            <w:r>
              <w:rPr>
                <w:rFonts w:cs="Arial"/>
              </w:rPr>
              <w:t>1 contract/size</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rPr>
                <w:rFonts w:cs="Arial"/>
              </w:rPr>
              <w:t>1 contract/size</w:t>
            </w:r>
          </w:p>
        </w:tc>
        <w:tc>
          <w:tcPr>
            <w:tcW w:w="1527" w:type="dxa"/>
            <w:tcBorders>
              <w:top w:val="single" w:sz="12" w:space="0" w:color="auto"/>
              <w:left w:val="single" w:sz="4" w:space="0" w:color="auto"/>
              <w:right w:val="single" w:sz="4" w:space="0" w:color="auto"/>
            </w:tcBorders>
            <w:shd w:val="clear" w:color="auto" w:fill="auto"/>
            <w:tcPrChange w:id="984" w:author="Rebecca Stevens" w:date="2018-01-12T13:01:00Z">
              <w:tcPr>
                <w:tcW w:w="1552" w:type="dxa"/>
                <w:tcBorders>
                  <w:top w:val="single" w:sz="12" w:space="0" w:color="auto"/>
                  <w:left w:val="single" w:sz="4" w:space="0" w:color="auto"/>
                  <w:right w:val="single" w:sz="4" w:space="0" w:color="auto"/>
                </w:tcBorders>
                <w:shd w:val="clear" w:color="auto" w:fill="auto"/>
              </w:tcPr>
            </w:tcPrChange>
          </w:tcPr>
          <w:p w:rsidR="008A5227" w:rsidRDefault="008A5227" w:rsidP="003D5400">
            <w:pPr>
              <w:tabs>
                <w:tab w:val="left" w:pos="-720"/>
                <w:tab w:val="left" w:pos="0"/>
                <w:tab w:val="left" w:pos="950"/>
                <w:tab w:val="left" w:pos="1193"/>
                <w:tab w:val="left" w:pos="1440"/>
              </w:tabs>
              <w:spacing w:before="90" w:after="54"/>
              <w:jc w:val="left"/>
              <w:rPr>
                <w:rFonts w:cs="Arial"/>
              </w:rPr>
            </w:pPr>
            <w:r>
              <w:rPr>
                <w:rFonts w:cs="Arial"/>
              </w:rPr>
              <w:t>1 per type/size</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rPr>
                <w:rFonts w:cs="Arial"/>
              </w:rPr>
              <w:t>1 per type/size</w:t>
            </w:r>
          </w:p>
        </w:tc>
        <w:tc>
          <w:tcPr>
            <w:tcW w:w="1839" w:type="dxa"/>
            <w:gridSpan w:val="2"/>
            <w:tcBorders>
              <w:top w:val="single" w:sz="12" w:space="0" w:color="auto"/>
              <w:left w:val="single" w:sz="4" w:space="0" w:color="auto"/>
              <w:right w:val="single" w:sz="12" w:space="0" w:color="auto"/>
            </w:tcBorders>
            <w:shd w:val="clear" w:color="auto" w:fill="auto"/>
            <w:tcPrChange w:id="985" w:author="Rebecca Stevens" w:date="2018-01-12T13:01:00Z">
              <w:tcPr>
                <w:tcW w:w="1715" w:type="dxa"/>
                <w:gridSpan w:val="2"/>
                <w:tcBorders>
                  <w:top w:val="single" w:sz="12" w:space="0" w:color="auto"/>
                  <w:left w:val="single" w:sz="4" w:space="0" w:color="auto"/>
                  <w:right w:val="single" w:sz="12" w:space="0" w:color="auto"/>
                </w:tcBorders>
                <w:shd w:val="clear" w:color="auto" w:fill="auto"/>
              </w:tcPr>
            </w:tcPrChange>
          </w:tcPr>
          <w:p w:rsidR="008A5227" w:rsidRDefault="008A5227" w:rsidP="003D5400">
            <w:pPr>
              <w:tabs>
                <w:tab w:val="left" w:pos="-720"/>
                <w:tab w:val="left" w:pos="0"/>
                <w:tab w:val="left" w:pos="950"/>
                <w:tab w:val="left" w:pos="1193"/>
                <w:tab w:val="left" w:pos="1440"/>
              </w:tabs>
              <w:spacing w:before="90" w:after="54"/>
              <w:jc w:val="left"/>
              <w:rPr>
                <w:rFonts w:cs="Arial"/>
              </w:rPr>
            </w:pPr>
            <w:r>
              <w:rPr>
                <w:rFonts w:cs="Arial"/>
              </w:rPr>
              <w:t>AS1289</w:t>
            </w:r>
          </w:p>
          <w:p w:rsidR="008A5227" w:rsidRPr="00FF2095" w:rsidRDefault="008A5227" w:rsidP="003D5400">
            <w:pPr>
              <w:tabs>
                <w:tab w:val="left" w:pos="-720"/>
                <w:tab w:val="left" w:pos="0"/>
                <w:tab w:val="left" w:pos="950"/>
                <w:tab w:val="left" w:pos="1193"/>
                <w:tab w:val="left" w:pos="1440"/>
              </w:tabs>
              <w:spacing w:before="90" w:after="54"/>
              <w:jc w:val="left"/>
              <w:rPr>
                <w:rFonts w:cs="Arial"/>
              </w:rPr>
            </w:pPr>
            <w:r>
              <w:rPr>
                <w:rFonts w:cs="Arial"/>
              </w:rPr>
              <w:t>AS 4969</w:t>
            </w:r>
          </w:p>
        </w:tc>
      </w:tr>
      <w:tr w:rsidR="00D714AD" w:rsidRPr="00FF2095" w:rsidTr="00B100E9">
        <w:trPr>
          <w:gridBefore w:val="1"/>
          <w:wBefore w:w="6" w:type="dxa"/>
          <w:trPrChange w:id="986" w:author="Rebecca Stevens" w:date="2018-01-12T13:01:00Z">
            <w:trPr>
              <w:gridBefore w:val="1"/>
            </w:trPr>
          </w:trPrChange>
        </w:trPr>
        <w:tc>
          <w:tcPr>
            <w:tcW w:w="2125" w:type="dxa"/>
            <w:tcBorders>
              <w:left w:val="single" w:sz="12" w:space="0" w:color="auto"/>
              <w:bottom w:val="single" w:sz="12" w:space="0" w:color="auto"/>
              <w:right w:val="single" w:sz="4" w:space="0" w:color="auto"/>
            </w:tcBorders>
            <w:shd w:val="clear" w:color="auto" w:fill="auto"/>
            <w:tcPrChange w:id="987" w:author="Rebecca Stevens" w:date="2018-01-12T13:01:00Z">
              <w:tcPr>
                <w:tcW w:w="2160" w:type="dxa"/>
                <w:tcBorders>
                  <w:left w:val="single" w:sz="12" w:space="0" w:color="auto"/>
                  <w:bottom w:val="single" w:sz="12" w:space="0" w:color="auto"/>
                  <w:right w:val="single" w:sz="4"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rPr>
                <w:rFonts w:cs="Arial"/>
              </w:rPr>
            </w:pPr>
            <w:r>
              <w:rPr>
                <w:rFonts w:cs="Arial"/>
              </w:rPr>
              <w:t>Concrete</w:t>
            </w:r>
          </w:p>
        </w:tc>
        <w:tc>
          <w:tcPr>
            <w:tcW w:w="2833" w:type="dxa"/>
            <w:tcBorders>
              <w:left w:val="single" w:sz="4" w:space="0" w:color="auto"/>
              <w:bottom w:val="single" w:sz="12" w:space="0" w:color="auto"/>
              <w:right w:val="single" w:sz="4" w:space="0" w:color="auto"/>
            </w:tcBorders>
            <w:shd w:val="clear" w:color="auto" w:fill="auto"/>
            <w:tcPrChange w:id="988" w:author="Rebecca Stevens" w:date="2018-01-12T13:01:00Z">
              <w:tcPr>
                <w:tcW w:w="2880" w:type="dxa"/>
                <w:tcBorders>
                  <w:left w:val="single" w:sz="4" w:space="0" w:color="auto"/>
                  <w:bottom w:val="single" w:sz="12" w:space="0" w:color="auto"/>
                  <w:right w:val="single" w:sz="4"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rPr>
                <w:rFonts w:cs="Arial"/>
              </w:rPr>
            </w:pPr>
            <w:r>
              <w:t>Refer Specification for Minor Concrete Works</w:t>
            </w:r>
          </w:p>
        </w:tc>
        <w:tc>
          <w:tcPr>
            <w:tcW w:w="1417" w:type="dxa"/>
            <w:tcBorders>
              <w:left w:val="single" w:sz="4" w:space="0" w:color="auto"/>
              <w:bottom w:val="single" w:sz="12" w:space="0" w:color="auto"/>
              <w:right w:val="single" w:sz="4" w:space="0" w:color="auto"/>
            </w:tcBorders>
            <w:shd w:val="clear" w:color="auto" w:fill="auto"/>
            <w:tcPrChange w:id="989" w:author="Rebecca Stevens" w:date="2018-01-12T13:01:00Z">
              <w:tcPr>
                <w:tcW w:w="1440" w:type="dxa"/>
                <w:tcBorders>
                  <w:left w:val="single" w:sz="4" w:space="0" w:color="auto"/>
                  <w:bottom w:val="single" w:sz="12" w:space="0" w:color="auto"/>
                  <w:right w:val="single" w:sz="4"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rPr>
                <w:rFonts w:cs="Arial"/>
              </w:rPr>
            </w:pPr>
          </w:p>
        </w:tc>
        <w:tc>
          <w:tcPr>
            <w:tcW w:w="1527" w:type="dxa"/>
            <w:tcBorders>
              <w:left w:val="single" w:sz="4" w:space="0" w:color="auto"/>
              <w:bottom w:val="single" w:sz="12" w:space="0" w:color="auto"/>
              <w:right w:val="single" w:sz="4" w:space="0" w:color="auto"/>
            </w:tcBorders>
            <w:shd w:val="clear" w:color="auto" w:fill="auto"/>
            <w:tcPrChange w:id="990" w:author="Rebecca Stevens" w:date="2018-01-12T13:01:00Z">
              <w:tcPr>
                <w:tcW w:w="1552" w:type="dxa"/>
                <w:tcBorders>
                  <w:left w:val="single" w:sz="4" w:space="0" w:color="auto"/>
                  <w:bottom w:val="single" w:sz="12" w:space="0" w:color="auto"/>
                  <w:right w:val="single" w:sz="4"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rPr>
                <w:rFonts w:cs="Arial"/>
              </w:rPr>
            </w:pPr>
          </w:p>
        </w:tc>
        <w:tc>
          <w:tcPr>
            <w:tcW w:w="1839" w:type="dxa"/>
            <w:gridSpan w:val="2"/>
            <w:tcBorders>
              <w:left w:val="single" w:sz="4" w:space="0" w:color="auto"/>
              <w:bottom w:val="single" w:sz="12" w:space="0" w:color="auto"/>
              <w:right w:val="single" w:sz="12" w:space="0" w:color="auto"/>
            </w:tcBorders>
            <w:shd w:val="clear" w:color="auto" w:fill="auto"/>
            <w:tcPrChange w:id="991" w:author="Rebecca Stevens" w:date="2018-01-12T13:01:00Z">
              <w:tcPr>
                <w:tcW w:w="1715" w:type="dxa"/>
                <w:gridSpan w:val="2"/>
                <w:tcBorders>
                  <w:left w:val="single" w:sz="4" w:space="0" w:color="auto"/>
                  <w:bottom w:val="single" w:sz="12" w:space="0" w:color="auto"/>
                  <w:right w:val="single" w:sz="12"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rPr>
                <w:rFonts w:cs="Arial"/>
              </w:rPr>
            </w:pPr>
          </w:p>
        </w:tc>
      </w:tr>
      <w:tr w:rsidR="00722E60" w:rsidRPr="00FF2095" w:rsidTr="00B100E9">
        <w:trPr>
          <w:gridAfter w:val="1"/>
          <w:wAfter w:w="10" w:type="dxa"/>
          <w:trPrChange w:id="992" w:author="Rebecca Stevens" w:date="2018-01-12T13:01:00Z">
            <w:trPr>
              <w:gridAfter w:val="1"/>
              <w:wAfter w:w="153" w:type="dxa"/>
            </w:trPr>
          </w:trPrChange>
        </w:trPr>
        <w:tc>
          <w:tcPr>
            <w:tcW w:w="2131" w:type="dxa"/>
            <w:gridSpan w:val="2"/>
            <w:tcBorders>
              <w:left w:val="single" w:sz="12" w:space="0" w:color="auto"/>
              <w:bottom w:val="single" w:sz="12" w:space="0" w:color="auto"/>
              <w:right w:val="single" w:sz="4" w:space="0" w:color="auto"/>
            </w:tcBorders>
            <w:shd w:val="clear" w:color="auto" w:fill="auto"/>
            <w:tcPrChange w:id="993" w:author="Rebecca Stevens" w:date="2018-01-12T13:01:00Z">
              <w:tcPr>
                <w:tcW w:w="2160" w:type="dxa"/>
                <w:gridSpan w:val="2"/>
                <w:tcBorders>
                  <w:left w:val="single" w:sz="12" w:space="0" w:color="auto"/>
                  <w:bottom w:val="single" w:sz="12" w:space="0" w:color="auto"/>
                  <w:right w:val="single" w:sz="4" w:space="0" w:color="auto"/>
                </w:tcBorders>
                <w:shd w:val="clear" w:color="auto" w:fill="auto"/>
              </w:tcPr>
            </w:tcPrChange>
          </w:tcPr>
          <w:p w:rsidR="00722E60" w:rsidRDefault="00722E60">
            <w:pPr>
              <w:tabs>
                <w:tab w:val="left" w:pos="-720"/>
                <w:tab w:val="left" w:pos="0"/>
                <w:tab w:val="left" w:pos="950"/>
                <w:tab w:val="left" w:pos="1193"/>
                <w:tab w:val="left" w:pos="1440"/>
              </w:tabs>
              <w:spacing w:before="90" w:after="54"/>
              <w:jc w:val="left"/>
              <w:rPr>
                <w:rFonts w:cs="Arial"/>
              </w:rPr>
            </w:pPr>
            <w:r>
              <w:rPr>
                <w:rFonts w:cs="Arial"/>
              </w:rPr>
              <w:t>Gravel</w:t>
            </w:r>
          </w:p>
        </w:tc>
        <w:tc>
          <w:tcPr>
            <w:tcW w:w="2833" w:type="dxa"/>
            <w:tcBorders>
              <w:left w:val="single" w:sz="4" w:space="0" w:color="auto"/>
              <w:bottom w:val="single" w:sz="12" w:space="0" w:color="auto"/>
              <w:right w:val="single" w:sz="4" w:space="0" w:color="auto"/>
            </w:tcBorders>
            <w:shd w:val="clear" w:color="auto" w:fill="auto"/>
            <w:tcPrChange w:id="994" w:author="Rebecca Stevens" w:date="2018-01-12T13:01:00Z">
              <w:tcPr>
                <w:tcW w:w="2880" w:type="dxa"/>
                <w:tcBorders>
                  <w:left w:val="single" w:sz="4" w:space="0" w:color="auto"/>
                  <w:bottom w:val="single" w:sz="12" w:space="0" w:color="auto"/>
                  <w:right w:val="single" w:sz="4" w:space="0" w:color="auto"/>
                </w:tcBorders>
                <w:shd w:val="clear" w:color="auto" w:fill="auto"/>
              </w:tcPr>
            </w:tcPrChange>
          </w:tcPr>
          <w:p w:rsidR="00722E60" w:rsidRDefault="00722E60">
            <w:pPr>
              <w:tabs>
                <w:tab w:val="left" w:pos="-720"/>
                <w:tab w:val="left" w:pos="0"/>
                <w:tab w:val="left" w:pos="950"/>
                <w:tab w:val="left" w:pos="1193"/>
                <w:tab w:val="left" w:pos="1440"/>
              </w:tabs>
              <w:spacing w:before="90" w:after="54"/>
              <w:jc w:val="left"/>
            </w:pPr>
            <w:r>
              <w:t>UCS</w:t>
            </w:r>
          </w:p>
        </w:tc>
        <w:tc>
          <w:tcPr>
            <w:tcW w:w="1417" w:type="dxa"/>
            <w:tcBorders>
              <w:left w:val="single" w:sz="4" w:space="0" w:color="auto"/>
              <w:bottom w:val="single" w:sz="12" w:space="0" w:color="auto"/>
              <w:right w:val="single" w:sz="4" w:space="0" w:color="auto"/>
            </w:tcBorders>
            <w:shd w:val="clear" w:color="auto" w:fill="auto"/>
            <w:tcPrChange w:id="995" w:author="Rebecca Stevens" w:date="2018-01-12T13:01:00Z">
              <w:tcPr>
                <w:tcW w:w="1440" w:type="dxa"/>
                <w:tcBorders>
                  <w:left w:val="single" w:sz="4" w:space="0" w:color="auto"/>
                  <w:bottom w:val="single" w:sz="12" w:space="0" w:color="auto"/>
                  <w:right w:val="single" w:sz="4" w:space="0" w:color="auto"/>
                </w:tcBorders>
                <w:shd w:val="clear" w:color="auto" w:fill="auto"/>
              </w:tcPr>
            </w:tcPrChange>
          </w:tcPr>
          <w:p w:rsidR="00722E60" w:rsidRDefault="00722E60">
            <w:pPr>
              <w:tabs>
                <w:tab w:val="left" w:pos="-720"/>
                <w:tab w:val="left" w:pos="0"/>
                <w:tab w:val="left" w:pos="950"/>
                <w:tab w:val="left" w:pos="1193"/>
                <w:tab w:val="left" w:pos="1440"/>
              </w:tabs>
              <w:spacing w:before="90" w:after="54"/>
              <w:jc w:val="left"/>
              <w:rPr>
                <w:rFonts w:cs="Arial"/>
              </w:rPr>
            </w:pPr>
            <w:r>
              <w:rPr>
                <w:rFonts w:cs="Arial"/>
              </w:rPr>
              <w:t>1 contract/size</w:t>
            </w:r>
          </w:p>
        </w:tc>
        <w:tc>
          <w:tcPr>
            <w:tcW w:w="1527" w:type="dxa"/>
            <w:tcBorders>
              <w:left w:val="single" w:sz="4" w:space="0" w:color="auto"/>
              <w:bottom w:val="single" w:sz="12" w:space="0" w:color="auto"/>
              <w:right w:val="single" w:sz="4" w:space="0" w:color="auto"/>
            </w:tcBorders>
            <w:shd w:val="clear" w:color="auto" w:fill="auto"/>
            <w:tcPrChange w:id="996" w:author="Rebecca Stevens" w:date="2018-01-12T13:01:00Z">
              <w:tcPr>
                <w:tcW w:w="1552" w:type="dxa"/>
                <w:tcBorders>
                  <w:left w:val="single" w:sz="4" w:space="0" w:color="auto"/>
                  <w:bottom w:val="single" w:sz="12" w:space="0" w:color="auto"/>
                  <w:right w:val="single" w:sz="4" w:space="0" w:color="auto"/>
                </w:tcBorders>
                <w:shd w:val="clear" w:color="auto" w:fill="auto"/>
              </w:tcPr>
            </w:tcPrChange>
          </w:tcPr>
          <w:p w:rsidR="00722E60" w:rsidRDefault="00722E60">
            <w:pPr>
              <w:tabs>
                <w:tab w:val="left" w:pos="-720"/>
                <w:tab w:val="left" w:pos="0"/>
                <w:tab w:val="left" w:pos="950"/>
                <w:tab w:val="left" w:pos="1193"/>
                <w:tab w:val="left" w:pos="1440"/>
              </w:tabs>
              <w:spacing w:before="90" w:after="54"/>
              <w:jc w:val="left"/>
              <w:rPr>
                <w:rFonts w:cs="Arial"/>
              </w:rPr>
            </w:pPr>
            <w:r>
              <w:rPr>
                <w:rFonts w:cs="Arial"/>
              </w:rPr>
              <w:t>1 per type/size</w:t>
            </w:r>
          </w:p>
        </w:tc>
        <w:tc>
          <w:tcPr>
            <w:tcW w:w="1829" w:type="dxa"/>
            <w:tcBorders>
              <w:left w:val="single" w:sz="4" w:space="0" w:color="auto"/>
              <w:bottom w:val="single" w:sz="12" w:space="0" w:color="auto"/>
              <w:right w:val="single" w:sz="12" w:space="0" w:color="auto"/>
            </w:tcBorders>
            <w:shd w:val="clear" w:color="auto" w:fill="auto"/>
            <w:tcPrChange w:id="997" w:author="Rebecca Stevens" w:date="2018-01-12T13:01:00Z">
              <w:tcPr>
                <w:tcW w:w="1715" w:type="dxa"/>
                <w:tcBorders>
                  <w:left w:val="single" w:sz="4" w:space="0" w:color="auto"/>
                  <w:bottom w:val="single" w:sz="12" w:space="0" w:color="auto"/>
                  <w:right w:val="single" w:sz="12" w:space="0" w:color="auto"/>
                </w:tcBorders>
                <w:shd w:val="clear" w:color="auto" w:fill="auto"/>
              </w:tcPr>
            </w:tcPrChange>
          </w:tcPr>
          <w:p w:rsidR="00722E60" w:rsidRDefault="00722E60">
            <w:pPr>
              <w:tabs>
                <w:tab w:val="left" w:pos="-720"/>
                <w:tab w:val="left" w:pos="0"/>
                <w:tab w:val="left" w:pos="950"/>
                <w:tab w:val="left" w:pos="1193"/>
                <w:tab w:val="left" w:pos="1440"/>
              </w:tabs>
              <w:spacing w:before="90" w:after="54"/>
              <w:jc w:val="left"/>
              <w:rPr>
                <w:rFonts w:cs="Arial"/>
              </w:rPr>
            </w:pPr>
            <w:r>
              <w:rPr>
                <w:rFonts w:cs="Arial"/>
              </w:rPr>
              <w:t>AS</w:t>
            </w:r>
          </w:p>
        </w:tc>
      </w:tr>
      <w:tr w:rsidR="008A5227" w:rsidRPr="00FF2095" w:rsidTr="00B100E9">
        <w:trPr>
          <w:gridAfter w:val="1"/>
          <w:wAfter w:w="10" w:type="dxa"/>
          <w:trPrChange w:id="998" w:author="Rebecca Stevens" w:date="2018-01-12T13:01:00Z">
            <w:trPr>
              <w:gridAfter w:val="1"/>
              <w:wAfter w:w="153" w:type="dxa"/>
            </w:trPr>
          </w:trPrChange>
        </w:trPr>
        <w:tc>
          <w:tcPr>
            <w:tcW w:w="9737" w:type="dxa"/>
            <w:gridSpan w:val="6"/>
            <w:tcBorders>
              <w:top w:val="single" w:sz="12" w:space="0" w:color="auto"/>
              <w:left w:val="single" w:sz="12" w:space="0" w:color="auto"/>
              <w:bottom w:val="single" w:sz="12" w:space="0" w:color="auto"/>
              <w:right w:val="single" w:sz="12" w:space="0" w:color="auto"/>
            </w:tcBorders>
            <w:shd w:val="clear" w:color="auto" w:fill="C0C0C0"/>
            <w:tcPrChange w:id="999" w:author="Rebecca Stevens" w:date="2018-01-12T13:01:00Z">
              <w:tcPr>
                <w:tcW w:w="9747" w:type="dxa"/>
                <w:gridSpan w:val="6"/>
                <w:tcBorders>
                  <w:top w:val="single" w:sz="12" w:space="0" w:color="auto"/>
                  <w:left w:val="single" w:sz="12" w:space="0" w:color="auto"/>
                  <w:bottom w:val="single" w:sz="12" w:space="0" w:color="auto"/>
                  <w:right w:val="single" w:sz="12" w:space="0" w:color="auto"/>
                </w:tcBorders>
                <w:shd w:val="clear" w:color="auto" w:fill="C0C0C0"/>
              </w:tcPr>
            </w:tcPrChange>
          </w:tcPr>
          <w:p w:rsidR="008A5227" w:rsidRPr="007D2D13" w:rsidRDefault="008A5227" w:rsidP="003D5400">
            <w:pPr>
              <w:tabs>
                <w:tab w:val="left" w:pos="-720"/>
                <w:tab w:val="left" w:pos="0"/>
                <w:tab w:val="left" w:pos="950"/>
                <w:tab w:val="left" w:pos="1193"/>
                <w:tab w:val="left" w:pos="1440"/>
              </w:tabs>
              <w:spacing w:before="90" w:after="54"/>
              <w:jc w:val="left"/>
              <w:rPr>
                <w:rFonts w:cs="Arial"/>
                <w:b/>
              </w:rPr>
            </w:pPr>
            <w:r w:rsidRPr="007D2D13">
              <w:rPr>
                <w:rFonts w:cs="Arial"/>
                <w:b/>
              </w:rPr>
              <w:t xml:space="preserve">AUDIT TESTING </w:t>
            </w:r>
            <w:r w:rsidRPr="00F3132D">
              <w:rPr>
                <w:rFonts w:cs="Arial"/>
                <w:b/>
              </w:rPr>
              <w:t>– IF ORDERED BY COUNCIL</w:t>
            </w:r>
          </w:p>
        </w:tc>
      </w:tr>
      <w:tr w:rsidR="00D714AD" w:rsidRPr="00FF2095" w:rsidTr="00B100E9">
        <w:trPr>
          <w:gridAfter w:val="1"/>
          <w:wAfter w:w="10" w:type="dxa"/>
          <w:trPrChange w:id="1000" w:author="Rebecca Stevens" w:date="2018-01-12T13:01:00Z">
            <w:trPr>
              <w:gridAfter w:val="1"/>
              <w:wAfter w:w="153" w:type="dxa"/>
            </w:trPr>
          </w:trPrChange>
        </w:trPr>
        <w:tc>
          <w:tcPr>
            <w:tcW w:w="2131" w:type="dxa"/>
            <w:gridSpan w:val="2"/>
            <w:tcBorders>
              <w:top w:val="single" w:sz="12" w:space="0" w:color="auto"/>
              <w:left w:val="single" w:sz="12" w:space="0" w:color="auto"/>
              <w:right w:val="single" w:sz="8" w:space="0" w:color="auto"/>
            </w:tcBorders>
            <w:shd w:val="clear" w:color="auto" w:fill="auto"/>
            <w:tcPrChange w:id="1001" w:author="Rebecca Stevens" w:date="2018-01-12T13:01:00Z">
              <w:tcPr>
                <w:tcW w:w="2160" w:type="dxa"/>
                <w:gridSpan w:val="2"/>
                <w:tcBorders>
                  <w:top w:val="single" w:sz="12" w:space="0" w:color="auto"/>
                  <w:left w:val="single" w:sz="12" w:space="0" w:color="auto"/>
                  <w:right w:val="single" w:sz="8" w:space="0" w:color="auto"/>
                </w:tcBorders>
                <w:shd w:val="clear" w:color="auto" w:fill="auto"/>
              </w:tcPr>
            </w:tcPrChange>
          </w:tcPr>
          <w:p w:rsidR="00D714AD" w:rsidRPr="00DB0A13" w:rsidRDefault="00D714AD" w:rsidP="003D5400">
            <w:pPr>
              <w:tabs>
                <w:tab w:val="left" w:pos="-720"/>
                <w:tab w:val="left" w:pos="0"/>
                <w:tab w:val="left" w:pos="950"/>
                <w:tab w:val="left" w:pos="1193"/>
                <w:tab w:val="left" w:pos="1440"/>
              </w:tabs>
              <w:spacing w:before="90" w:after="54"/>
              <w:jc w:val="left"/>
            </w:pPr>
            <w:r>
              <w:t>Supply of Precast Units</w:t>
            </w:r>
          </w:p>
        </w:tc>
        <w:tc>
          <w:tcPr>
            <w:tcW w:w="2833" w:type="dxa"/>
            <w:tcBorders>
              <w:top w:val="single" w:sz="12" w:space="0" w:color="auto"/>
              <w:left w:val="single" w:sz="8" w:space="0" w:color="auto"/>
              <w:right w:val="single" w:sz="8" w:space="0" w:color="auto"/>
            </w:tcBorders>
            <w:shd w:val="clear" w:color="auto" w:fill="auto"/>
            <w:tcPrChange w:id="1002" w:author="Rebecca Stevens" w:date="2018-01-12T13:01:00Z">
              <w:tcPr>
                <w:tcW w:w="2880" w:type="dxa"/>
                <w:tcBorders>
                  <w:top w:val="single" w:sz="12" w:space="0" w:color="auto"/>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Precast Quality -</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Suppliers documentary evidence and certification</w:t>
            </w:r>
          </w:p>
        </w:tc>
        <w:tc>
          <w:tcPr>
            <w:tcW w:w="1417" w:type="dxa"/>
            <w:tcBorders>
              <w:top w:val="single" w:sz="12" w:space="0" w:color="auto"/>
              <w:left w:val="single" w:sz="8" w:space="0" w:color="auto"/>
              <w:right w:val="single" w:sz="8" w:space="0" w:color="auto"/>
            </w:tcBorders>
            <w:shd w:val="clear" w:color="auto" w:fill="auto"/>
            <w:tcPrChange w:id="1003" w:author="Rebecca Stevens" w:date="2018-01-12T13:01:00Z">
              <w:tcPr>
                <w:tcW w:w="1440" w:type="dxa"/>
                <w:tcBorders>
                  <w:top w:val="single" w:sz="12" w:space="0" w:color="auto"/>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1 batch</w:t>
            </w:r>
          </w:p>
        </w:tc>
        <w:tc>
          <w:tcPr>
            <w:tcW w:w="1527" w:type="dxa"/>
            <w:tcBorders>
              <w:top w:val="single" w:sz="12" w:space="0" w:color="auto"/>
              <w:left w:val="single" w:sz="8" w:space="0" w:color="auto"/>
              <w:right w:val="single" w:sz="8" w:space="0" w:color="auto"/>
            </w:tcBorders>
            <w:shd w:val="clear" w:color="auto" w:fill="auto"/>
            <w:tcPrChange w:id="1004" w:author="Rebecca Stevens" w:date="2018-01-12T13:01:00Z">
              <w:tcPr>
                <w:tcW w:w="1552" w:type="dxa"/>
                <w:tcBorders>
                  <w:top w:val="single" w:sz="12" w:space="0" w:color="auto"/>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per type/size/</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class per batch</w:t>
            </w:r>
          </w:p>
        </w:tc>
        <w:tc>
          <w:tcPr>
            <w:tcW w:w="1829" w:type="dxa"/>
            <w:tcBorders>
              <w:top w:val="single" w:sz="12" w:space="0" w:color="auto"/>
              <w:left w:val="single" w:sz="8" w:space="0" w:color="auto"/>
              <w:right w:val="single" w:sz="12" w:space="0" w:color="auto"/>
            </w:tcBorders>
            <w:shd w:val="clear" w:color="auto" w:fill="auto"/>
            <w:tcPrChange w:id="1005" w:author="Rebecca Stevens" w:date="2018-01-12T13:01:00Z">
              <w:tcPr>
                <w:tcW w:w="1715" w:type="dxa"/>
                <w:tcBorders>
                  <w:top w:val="single" w:sz="12" w:space="0" w:color="auto"/>
                  <w:left w:val="single" w:sz="8" w:space="0" w:color="auto"/>
                  <w:right w:val="single" w:sz="12"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p>
        </w:tc>
      </w:tr>
      <w:tr w:rsidR="00D714AD" w:rsidRPr="00FF2095" w:rsidTr="00B100E9">
        <w:trPr>
          <w:gridAfter w:val="1"/>
          <w:wAfter w:w="10" w:type="dxa"/>
          <w:trPrChange w:id="1006"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07" w:author="Rebecca Stevens" w:date="2018-01-12T13:01:00Z">
              <w:tcPr>
                <w:tcW w:w="2160" w:type="dxa"/>
                <w:gridSpan w:val="2"/>
                <w:tcBorders>
                  <w:left w:val="single" w:sz="12"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Siting and Excavation</w:t>
            </w:r>
          </w:p>
        </w:tc>
        <w:tc>
          <w:tcPr>
            <w:tcW w:w="2833" w:type="dxa"/>
            <w:tcBorders>
              <w:left w:val="single" w:sz="8" w:space="0" w:color="auto"/>
              <w:right w:val="single" w:sz="8" w:space="0" w:color="auto"/>
            </w:tcBorders>
            <w:shd w:val="clear" w:color="auto" w:fill="auto"/>
            <w:tcPrChange w:id="1008" w:author="Rebecca Stevens" w:date="2018-01-12T13:01:00Z">
              <w:tcPr>
                <w:tcW w:w="2880"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Geometry</w:t>
            </w:r>
          </w:p>
        </w:tc>
        <w:tc>
          <w:tcPr>
            <w:tcW w:w="1417" w:type="dxa"/>
            <w:tcBorders>
              <w:left w:val="single" w:sz="8" w:space="0" w:color="auto"/>
              <w:right w:val="single" w:sz="8" w:space="0" w:color="auto"/>
            </w:tcBorders>
            <w:shd w:val="clear" w:color="auto" w:fill="auto"/>
            <w:tcPrChange w:id="1009" w:author="Rebecca Stevens" w:date="2018-01-12T13:01:00Z">
              <w:tcPr>
                <w:tcW w:w="144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 xml:space="preserve">1 drainage </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line/structure</w:t>
            </w:r>
          </w:p>
        </w:tc>
        <w:tc>
          <w:tcPr>
            <w:tcW w:w="1527" w:type="dxa"/>
            <w:tcBorders>
              <w:left w:val="single" w:sz="8" w:space="0" w:color="auto"/>
              <w:right w:val="single" w:sz="8" w:space="0" w:color="auto"/>
            </w:tcBorders>
            <w:shd w:val="clear" w:color="auto" w:fill="auto"/>
            <w:tcPrChange w:id="1010" w:author="Rebecca Stevens" w:date="2018-01-12T13:01:00Z">
              <w:tcPr>
                <w:tcW w:w="1552"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per drainage</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line/structure</w:t>
            </w:r>
          </w:p>
        </w:tc>
        <w:tc>
          <w:tcPr>
            <w:tcW w:w="1829" w:type="dxa"/>
            <w:tcBorders>
              <w:left w:val="single" w:sz="8" w:space="0" w:color="auto"/>
              <w:right w:val="single" w:sz="12" w:space="0" w:color="auto"/>
            </w:tcBorders>
            <w:shd w:val="clear" w:color="auto" w:fill="auto"/>
            <w:tcPrChange w:id="1011" w:author="Rebecca Stevens" w:date="2018-01-12T13:01:00Z">
              <w:tcPr>
                <w:tcW w:w="1715" w:type="dxa"/>
                <w:tcBorders>
                  <w:left w:val="single" w:sz="8" w:space="0" w:color="auto"/>
                  <w:right w:val="single" w:sz="12"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Survey</w:t>
            </w:r>
          </w:p>
        </w:tc>
      </w:tr>
      <w:tr w:rsidR="00D714AD" w:rsidRPr="00FF2095" w:rsidTr="00B100E9">
        <w:trPr>
          <w:gridAfter w:val="1"/>
          <w:wAfter w:w="10" w:type="dxa"/>
          <w:trPrChange w:id="1012"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13" w:author="Rebecca Stevens" w:date="2018-01-12T13:01:00Z">
              <w:tcPr>
                <w:tcW w:w="2160" w:type="dxa"/>
                <w:gridSpan w:val="2"/>
                <w:tcBorders>
                  <w:left w:val="single" w:sz="12"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Foundation</w:t>
            </w:r>
          </w:p>
        </w:tc>
        <w:tc>
          <w:tcPr>
            <w:tcW w:w="2833" w:type="dxa"/>
            <w:tcBorders>
              <w:left w:val="single" w:sz="8" w:space="0" w:color="auto"/>
              <w:right w:val="single" w:sz="8" w:space="0" w:color="auto"/>
            </w:tcBorders>
            <w:shd w:val="clear" w:color="auto" w:fill="auto"/>
            <w:tcPrChange w:id="1014" w:author="Rebecca Stevens" w:date="2018-01-12T13:01:00Z">
              <w:tcPr>
                <w:tcW w:w="2880"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Compaction</w:t>
            </w:r>
          </w:p>
        </w:tc>
        <w:tc>
          <w:tcPr>
            <w:tcW w:w="1417" w:type="dxa"/>
            <w:tcBorders>
              <w:left w:val="single" w:sz="8" w:space="0" w:color="auto"/>
              <w:right w:val="single" w:sz="8" w:space="0" w:color="auto"/>
            </w:tcBorders>
            <w:shd w:val="clear" w:color="auto" w:fill="auto"/>
            <w:tcPrChange w:id="1015" w:author="Rebecca Stevens" w:date="2018-01-12T13:01:00Z">
              <w:tcPr>
                <w:tcW w:w="144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drainage</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line/structure</w:t>
            </w:r>
          </w:p>
        </w:tc>
        <w:tc>
          <w:tcPr>
            <w:tcW w:w="1527" w:type="dxa"/>
            <w:tcBorders>
              <w:left w:val="single" w:sz="8" w:space="0" w:color="auto"/>
              <w:right w:val="single" w:sz="8" w:space="0" w:color="auto"/>
            </w:tcBorders>
            <w:shd w:val="clear" w:color="auto" w:fill="auto"/>
            <w:tcPrChange w:id="1016" w:author="Rebecca Stevens" w:date="2018-01-12T13:01:00Z">
              <w:tcPr>
                <w:tcW w:w="1552"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 xml:space="preserve">1 per 20 </w:t>
            </w:r>
            <w:proofErr w:type="spellStart"/>
            <w:r>
              <w:t>lin</w:t>
            </w:r>
            <w:proofErr w:type="spellEnd"/>
            <w:r>
              <w:t xml:space="preserve"> m *</w:t>
            </w:r>
          </w:p>
        </w:tc>
        <w:tc>
          <w:tcPr>
            <w:tcW w:w="1829" w:type="dxa"/>
            <w:tcBorders>
              <w:left w:val="single" w:sz="8" w:space="0" w:color="auto"/>
              <w:right w:val="single" w:sz="12" w:space="0" w:color="auto"/>
            </w:tcBorders>
            <w:shd w:val="clear" w:color="auto" w:fill="auto"/>
            <w:tcPrChange w:id="1017" w:author="Rebecca Stevens" w:date="2018-01-12T13:01:00Z">
              <w:tcPr>
                <w:tcW w:w="1715" w:type="dxa"/>
                <w:tcBorders>
                  <w:left w:val="single" w:sz="8" w:space="0" w:color="auto"/>
                  <w:right w:val="single" w:sz="12"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AS 1289.5.4.1</w:t>
            </w:r>
          </w:p>
        </w:tc>
      </w:tr>
      <w:tr w:rsidR="00D714AD" w:rsidRPr="00FF2095" w:rsidTr="00B100E9">
        <w:trPr>
          <w:gridAfter w:val="1"/>
          <w:wAfter w:w="10" w:type="dxa"/>
          <w:trPrChange w:id="1018"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19" w:author="Rebecca Stevens" w:date="2018-01-12T13:01:00Z">
              <w:tcPr>
                <w:tcW w:w="2160" w:type="dxa"/>
                <w:gridSpan w:val="2"/>
                <w:tcBorders>
                  <w:left w:val="single" w:sz="12"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Material surrounding Steel Structures</w:t>
            </w:r>
          </w:p>
        </w:tc>
        <w:tc>
          <w:tcPr>
            <w:tcW w:w="2833" w:type="dxa"/>
            <w:tcBorders>
              <w:left w:val="single" w:sz="8" w:space="0" w:color="auto"/>
              <w:right w:val="single" w:sz="8" w:space="0" w:color="auto"/>
            </w:tcBorders>
            <w:shd w:val="clear" w:color="auto" w:fill="auto"/>
            <w:tcPrChange w:id="1020" w:author="Rebecca Stevens" w:date="2018-01-12T13:01:00Z">
              <w:tcPr>
                <w:tcW w:w="288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Material Quality</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 pH/Electrical Resistivity</w:t>
            </w:r>
          </w:p>
        </w:tc>
        <w:tc>
          <w:tcPr>
            <w:tcW w:w="1417" w:type="dxa"/>
            <w:tcBorders>
              <w:left w:val="single" w:sz="8" w:space="0" w:color="auto"/>
              <w:right w:val="single" w:sz="8" w:space="0" w:color="auto"/>
            </w:tcBorders>
            <w:shd w:val="clear" w:color="auto" w:fill="auto"/>
            <w:tcPrChange w:id="1021" w:author="Rebecca Stevens" w:date="2018-01-12T13:01:00Z">
              <w:tcPr>
                <w:tcW w:w="144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jc w:val="left"/>
            </w:pPr>
            <w:r>
              <w:t>1 drainage</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line/structure</w:t>
            </w:r>
          </w:p>
        </w:tc>
        <w:tc>
          <w:tcPr>
            <w:tcW w:w="1527" w:type="dxa"/>
            <w:tcBorders>
              <w:left w:val="single" w:sz="8" w:space="0" w:color="auto"/>
              <w:right w:val="single" w:sz="8" w:space="0" w:color="auto"/>
            </w:tcBorders>
            <w:shd w:val="clear" w:color="auto" w:fill="auto"/>
            <w:tcPrChange w:id="1022" w:author="Rebecca Stevens" w:date="2018-01-12T13:01:00Z">
              <w:tcPr>
                <w:tcW w:w="1552"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1 per material type</w:t>
            </w:r>
          </w:p>
        </w:tc>
        <w:tc>
          <w:tcPr>
            <w:tcW w:w="1829" w:type="dxa"/>
            <w:tcBorders>
              <w:left w:val="single" w:sz="8" w:space="0" w:color="auto"/>
              <w:right w:val="single" w:sz="12" w:space="0" w:color="auto"/>
            </w:tcBorders>
            <w:shd w:val="clear" w:color="auto" w:fill="auto"/>
            <w:tcPrChange w:id="1023" w:author="Rebecca Stevens" w:date="2018-01-12T13:01:00Z">
              <w:tcPr>
                <w:tcW w:w="1715" w:type="dxa"/>
                <w:tcBorders>
                  <w:left w:val="single" w:sz="8" w:space="0" w:color="auto"/>
                  <w:right w:val="single" w:sz="12"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after="54"/>
              <w:jc w:val="left"/>
            </w:pPr>
            <w:r>
              <w:t>AS 1289.4.3.1</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AS 1289.4.4.1</w:t>
            </w:r>
          </w:p>
        </w:tc>
      </w:tr>
      <w:tr w:rsidR="00D714AD" w:rsidRPr="00FF2095" w:rsidTr="00B100E9">
        <w:trPr>
          <w:gridAfter w:val="1"/>
          <w:wAfter w:w="10" w:type="dxa"/>
          <w:trPrChange w:id="1024"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25" w:author="Rebecca Stevens" w:date="2018-01-12T13:01:00Z">
              <w:tcPr>
                <w:tcW w:w="2160" w:type="dxa"/>
                <w:gridSpan w:val="2"/>
                <w:tcBorders>
                  <w:left w:val="single" w:sz="12"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after="54"/>
              <w:jc w:val="left"/>
              <w:rPr>
                <w:rFonts w:cs="Arial"/>
              </w:rPr>
            </w:pPr>
            <w:r>
              <w:t>Bedding</w:t>
            </w:r>
          </w:p>
        </w:tc>
        <w:tc>
          <w:tcPr>
            <w:tcW w:w="2833" w:type="dxa"/>
            <w:tcBorders>
              <w:left w:val="single" w:sz="8" w:space="0" w:color="auto"/>
              <w:right w:val="single" w:sz="8" w:space="0" w:color="auto"/>
            </w:tcBorders>
            <w:shd w:val="clear" w:color="auto" w:fill="auto"/>
            <w:tcPrChange w:id="1026" w:author="Rebecca Stevens" w:date="2018-01-12T13:01:00Z">
              <w:tcPr>
                <w:tcW w:w="2880"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after="54"/>
              <w:jc w:val="left"/>
              <w:rPr>
                <w:rFonts w:cs="Arial"/>
              </w:rPr>
            </w:pPr>
            <w:r>
              <w:t>Material Quality</w:t>
            </w:r>
          </w:p>
        </w:tc>
        <w:tc>
          <w:tcPr>
            <w:tcW w:w="1417" w:type="dxa"/>
            <w:tcBorders>
              <w:left w:val="single" w:sz="8" w:space="0" w:color="auto"/>
              <w:right w:val="single" w:sz="8" w:space="0" w:color="auto"/>
            </w:tcBorders>
            <w:shd w:val="clear" w:color="auto" w:fill="auto"/>
            <w:tcPrChange w:id="1027" w:author="Rebecca Stevens" w:date="2018-01-12T13:01:00Z">
              <w:tcPr>
                <w:tcW w:w="1440"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after="54"/>
              <w:jc w:val="left"/>
              <w:rPr>
                <w:rFonts w:cs="Arial"/>
              </w:rPr>
            </w:pPr>
          </w:p>
        </w:tc>
        <w:tc>
          <w:tcPr>
            <w:tcW w:w="1527" w:type="dxa"/>
            <w:tcBorders>
              <w:left w:val="single" w:sz="8" w:space="0" w:color="auto"/>
              <w:right w:val="single" w:sz="8" w:space="0" w:color="auto"/>
            </w:tcBorders>
            <w:shd w:val="clear" w:color="auto" w:fill="auto"/>
            <w:tcPrChange w:id="1028" w:author="Rebecca Stevens" w:date="2018-01-12T13:01:00Z">
              <w:tcPr>
                <w:tcW w:w="1552"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after="54"/>
              <w:jc w:val="left"/>
              <w:rPr>
                <w:rFonts w:cs="Arial"/>
              </w:rPr>
            </w:pPr>
          </w:p>
        </w:tc>
        <w:tc>
          <w:tcPr>
            <w:tcW w:w="1829" w:type="dxa"/>
            <w:tcBorders>
              <w:left w:val="single" w:sz="8" w:space="0" w:color="auto"/>
              <w:right w:val="single" w:sz="12" w:space="0" w:color="auto"/>
            </w:tcBorders>
            <w:shd w:val="clear" w:color="auto" w:fill="auto"/>
            <w:tcPrChange w:id="1029" w:author="Rebecca Stevens" w:date="2018-01-12T13:01:00Z">
              <w:tcPr>
                <w:tcW w:w="1715" w:type="dxa"/>
                <w:tcBorders>
                  <w:left w:val="single" w:sz="8" w:space="0" w:color="auto"/>
                  <w:right w:val="single" w:sz="12"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after="54"/>
              <w:jc w:val="left"/>
              <w:rPr>
                <w:rFonts w:cs="Arial"/>
              </w:rPr>
            </w:pPr>
          </w:p>
        </w:tc>
      </w:tr>
      <w:tr w:rsidR="00D714AD" w:rsidRPr="00FF2095" w:rsidTr="00B100E9">
        <w:trPr>
          <w:gridAfter w:val="1"/>
          <w:wAfter w:w="10" w:type="dxa"/>
          <w:trPrChange w:id="1030"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31" w:author="Rebecca Stevens" w:date="2018-01-12T13:01:00Z">
              <w:tcPr>
                <w:tcW w:w="2160" w:type="dxa"/>
                <w:gridSpan w:val="2"/>
                <w:tcBorders>
                  <w:left w:val="single" w:sz="12"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p>
        </w:tc>
        <w:tc>
          <w:tcPr>
            <w:tcW w:w="2833" w:type="dxa"/>
            <w:tcBorders>
              <w:left w:val="single" w:sz="8" w:space="0" w:color="auto"/>
              <w:right w:val="single" w:sz="8" w:space="0" w:color="auto"/>
            </w:tcBorders>
            <w:shd w:val="clear" w:color="auto" w:fill="auto"/>
            <w:tcPrChange w:id="1032" w:author="Rebecca Stevens" w:date="2018-01-12T13:01:00Z">
              <w:tcPr>
                <w:tcW w:w="2880"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 Particle Size Distribution</w:t>
            </w:r>
          </w:p>
        </w:tc>
        <w:tc>
          <w:tcPr>
            <w:tcW w:w="1417" w:type="dxa"/>
            <w:tcBorders>
              <w:left w:val="single" w:sz="8" w:space="0" w:color="auto"/>
              <w:right w:val="single" w:sz="8" w:space="0" w:color="auto"/>
            </w:tcBorders>
            <w:shd w:val="clear" w:color="auto" w:fill="auto"/>
            <w:tcPrChange w:id="1033" w:author="Rebecca Stevens" w:date="2018-01-12T13:01:00Z">
              <w:tcPr>
                <w:tcW w:w="1440"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1 contract</w:t>
            </w:r>
          </w:p>
        </w:tc>
        <w:tc>
          <w:tcPr>
            <w:tcW w:w="1527" w:type="dxa"/>
            <w:tcBorders>
              <w:left w:val="single" w:sz="8" w:space="0" w:color="auto"/>
              <w:right w:val="single" w:sz="8" w:space="0" w:color="auto"/>
            </w:tcBorders>
            <w:shd w:val="clear" w:color="auto" w:fill="auto"/>
            <w:tcPrChange w:id="1034" w:author="Rebecca Stevens" w:date="2018-01-12T13:01:00Z">
              <w:tcPr>
                <w:tcW w:w="1552"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1 per 200m</w:t>
            </w:r>
            <w:r>
              <w:rPr>
                <w:vertAlign w:val="superscript"/>
              </w:rPr>
              <w:t>3</w:t>
            </w:r>
            <w:r>
              <w:t xml:space="preserve"> *</w:t>
            </w:r>
          </w:p>
        </w:tc>
        <w:tc>
          <w:tcPr>
            <w:tcW w:w="1829" w:type="dxa"/>
            <w:tcBorders>
              <w:left w:val="single" w:sz="8" w:space="0" w:color="auto"/>
              <w:right w:val="single" w:sz="12" w:space="0" w:color="auto"/>
            </w:tcBorders>
            <w:shd w:val="clear" w:color="auto" w:fill="auto"/>
            <w:tcPrChange w:id="1035" w:author="Rebecca Stevens" w:date="2018-01-12T13:01:00Z">
              <w:tcPr>
                <w:tcW w:w="1715" w:type="dxa"/>
                <w:tcBorders>
                  <w:left w:val="single" w:sz="8" w:space="0" w:color="auto"/>
                  <w:right w:val="single" w:sz="12"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AS 1141.11</w:t>
            </w:r>
          </w:p>
        </w:tc>
      </w:tr>
      <w:tr w:rsidR="00D714AD" w:rsidRPr="00FF2095" w:rsidTr="00B100E9">
        <w:trPr>
          <w:gridAfter w:val="1"/>
          <w:wAfter w:w="10" w:type="dxa"/>
          <w:trPrChange w:id="1036"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37" w:author="Rebecca Stevens" w:date="2018-01-12T13:01:00Z">
              <w:tcPr>
                <w:tcW w:w="2160" w:type="dxa"/>
                <w:gridSpan w:val="2"/>
                <w:tcBorders>
                  <w:left w:val="single" w:sz="12"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p>
        </w:tc>
        <w:tc>
          <w:tcPr>
            <w:tcW w:w="2833" w:type="dxa"/>
            <w:tcBorders>
              <w:left w:val="single" w:sz="8" w:space="0" w:color="auto"/>
              <w:right w:val="single" w:sz="8" w:space="0" w:color="auto"/>
            </w:tcBorders>
            <w:shd w:val="clear" w:color="auto" w:fill="auto"/>
            <w:tcPrChange w:id="1038" w:author="Rebecca Stevens" w:date="2018-01-12T13:01:00Z">
              <w:tcPr>
                <w:tcW w:w="2880"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Compaction/Moisture Content</w:t>
            </w:r>
          </w:p>
        </w:tc>
        <w:tc>
          <w:tcPr>
            <w:tcW w:w="1417" w:type="dxa"/>
            <w:tcBorders>
              <w:left w:val="single" w:sz="8" w:space="0" w:color="auto"/>
              <w:right w:val="single" w:sz="8" w:space="0" w:color="auto"/>
            </w:tcBorders>
            <w:shd w:val="clear" w:color="auto" w:fill="auto"/>
            <w:tcPrChange w:id="1039" w:author="Rebecca Stevens" w:date="2018-01-12T13:01:00Z">
              <w:tcPr>
                <w:tcW w:w="144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drainage</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line/structure</w:t>
            </w:r>
          </w:p>
        </w:tc>
        <w:tc>
          <w:tcPr>
            <w:tcW w:w="1527" w:type="dxa"/>
            <w:tcBorders>
              <w:left w:val="single" w:sz="8" w:space="0" w:color="auto"/>
              <w:right w:val="single" w:sz="8" w:space="0" w:color="auto"/>
            </w:tcBorders>
            <w:shd w:val="clear" w:color="auto" w:fill="auto"/>
            <w:tcPrChange w:id="1040" w:author="Rebecca Stevens" w:date="2018-01-12T13:01:00Z">
              <w:tcPr>
                <w:tcW w:w="1552" w:type="dxa"/>
                <w:tcBorders>
                  <w:left w:val="single" w:sz="8"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 xml:space="preserve">1 per layer, per 20 </w:t>
            </w:r>
            <w:proofErr w:type="spellStart"/>
            <w:r>
              <w:t>lin</w:t>
            </w:r>
            <w:proofErr w:type="spellEnd"/>
            <w:r>
              <w:t xml:space="preserve"> m</w:t>
            </w:r>
          </w:p>
        </w:tc>
        <w:tc>
          <w:tcPr>
            <w:tcW w:w="1829" w:type="dxa"/>
            <w:tcBorders>
              <w:left w:val="single" w:sz="8" w:space="0" w:color="auto"/>
              <w:right w:val="single" w:sz="12" w:space="0" w:color="auto"/>
            </w:tcBorders>
            <w:shd w:val="clear" w:color="auto" w:fill="auto"/>
            <w:tcPrChange w:id="1041" w:author="Rebecca Stevens" w:date="2018-01-12T13:01:00Z">
              <w:tcPr>
                <w:tcW w:w="1715" w:type="dxa"/>
                <w:tcBorders>
                  <w:left w:val="single" w:sz="8" w:space="0" w:color="auto"/>
                  <w:right w:val="single" w:sz="12"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 xml:space="preserve">AS 1289.5.7.1, </w:t>
            </w:r>
          </w:p>
          <w:p w:rsidR="00D714AD" w:rsidRPr="00FF2095" w:rsidRDefault="00D714AD" w:rsidP="003D5400">
            <w:pPr>
              <w:tabs>
                <w:tab w:val="left" w:pos="-720"/>
                <w:tab w:val="left" w:pos="0"/>
                <w:tab w:val="left" w:pos="950"/>
                <w:tab w:val="left" w:pos="1193"/>
                <w:tab w:val="left" w:pos="1440"/>
              </w:tabs>
              <w:spacing w:before="90" w:after="54"/>
              <w:jc w:val="left"/>
              <w:rPr>
                <w:rFonts w:cs="Arial"/>
              </w:rPr>
            </w:pPr>
            <w:r>
              <w:t>AS 1289.5.4.1</w:t>
            </w:r>
          </w:p>
        </w:tc>
      </w:tr>
      <w:tr w:rsidR="00D714AD" w:rsidRPr="00FF2095" w:rsidTr="00B100E9">
        <w:trPr>
          <w:gridAfter w:val="1"/>
          <w:wAfter w:w="10" w:type="dxa"/>
          <w:trPrChange w:id="1042"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43" w:author="Rebecca Stevens" w:date="2018-01-12T13:01:00Z">
              <w:tcPr>
                <w:tcW w:w="2160" w:type="dxa"/>
                <w:gridSpan w:val="2"/>
                <w:tcBorders>
                  <w:left w:val="single" w:sz="12"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Concrete Bedding or Lining</w:t>
            </w:r>
          </w:p>
        </w:tc>
        <w:tc>
          <w:tcPr>
            <w:tcW w:w="2833" w:type="dxa"/>
            <w:tcBorders>
              <w:left w:val="single" w:sz="8" w:space="0" w:color="auto"/>
              <w:right w:val="single" w:sz="8" w:space="0" w:color="auto"/>
            </w:tcBorders>
            <w:shd w:val="clear" w:color="auto" w:fill="auto"/>
            <w:tcPrChange w:id="1044" w:author="Rebecca Stevens" w:date="2018-01-12T13:01:00Z">
              <w:tcPr>
                <w:tcW w:w="2880" w:type="dxa"/>
                <w:tcBorders>
                  <w:left w:val="single" w:sz="8" w:space="0" w:color="auto"/>
                  <w:right w:val="single" w:sz="8"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r>
              <w:t>Geometry</w:t>
            </w:r>
          </w:p>
        </w:tc>
        <w:tc>
          <w:tcPr>
            <w:tcW w:w="1417" w:type="dxa"/>
            <w:tcBorders>
              <w:left w:val="single" w:sz="8" w:space="0" w:color="auto"/>
              <w:right w:val="single" w:sz="8" w:space="0" w:color="auto"/>
            </w:tcBorders>
            <w:shd w:val="clear" w:color="auto" w:fill="auto"/>
            <w:tcPrChange w:id="1045" w:author="Rebecca Stevens" w:date="2018-01-12T13:01:00Z">
              <w:tcPr>
                <w:tcW w:w="1440" w:type="dxa"/>
                <w:tcBorders>
                  <w:left w:val="single" w:sz="8" w:space="0" w:color="auto"/>
                  <w:right w:val="single" w:sz="8"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p>
        </w:tc>
        <w:tc>
          <w:tcPr>
            <w:tcW w:w="1527" w:type="dxa"/>
            <w:tcBorders>
              <w:left w:val="single" w:sz="8" w:space="0" w:color="auto"/>
              <w:right w:val="single" w:sz="8" w:space="0" w:color="auto"/>
            </w:tcBorders>
            <w:shd w:val="clear" w:color="auto" w:fill="auto"/>
            <w:tcPrChange w:id="1046" w:author="Rebecca Stevens" w:date="2018-01-12T13:01:00Z">
              <w:tcPr>
                <w:tcW w:w="1552" w:type="dxa"/>
                <w:tcBorders>
                  <w:left w:val="single" w:sz="8" w:space="0" w:color="auto"/>
                  <w:right w:val="single" w:sz="8"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r>
              <w:t>1 Cross Section per 25m</w:t>
            </w:r>
          </w:p>
        </w:tc>
        <w:tc>
          <w:tcPr>
            <w:tcW w:w="1829" w:type="dxa"/>
            <w:tcBorders>
              <w:left w:val="single" w:sz="8" w:space="0" w:color="auto"/>
              <w:right w:val="single" w:sz="12" w:space="0" w:color="auto"/>
            </w:tcBorders>
            <w:shd w:val="clear" w:color="auto" w:fill="auto"/>
            <w:tcPrChange w:id="1047" w:author="Rebecca Stevens" w:date="2018-01-12T13:01:00Z">
              <w:tcPr>
                <w:tcW w:w="1715" w:type="dxa"/>
                <w:tcBorders>
                  <w:left w:val="single" w:sz="8" w:space="0" w:color="auto"/>
                  <w:right w:val="single" w:sz="12"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r>
              <w:t>Survey and 3m Straight Edge</w:t>
            </w:r>
          </w:p>
        </w:tc>
      </w:tr>
      <w:tr w:rsidR="00D714AD" w:rsidRPr="00FF2095" w:rsidTr="00B100E9">
        <w:trPr>
          <w:gridAfter w:val="1"/>
          <w:wAfter w:w="10" w:type="dxa"/>
          <w:trPrChange w:id="1048"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49" w:author="Rebecca Stevens" w:date="2018-01-12T13:01:00Z">
              <w:tcPr>
                <w:tcW w:w="2160" w:type="dxa"/>
                <w:gridSpan w:val="2"/>
                <w:tcBorders>
                  <w:left w:val="single" w:sz="12" w:space="0" w:color="auto"/>
                  <w:right w:val="single" w:sz="8"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Installation of Precast Units</w:t>
            </w:r>
          </w:p>
        </w:tc>
        <w:tc>
          <w:tcPr>
            <w:tcW w:w="2833" w:type="dxa"/>
            <w:tcBorders>
              <w:left w:val="single" w:sz="8" w:space="0" w:color="auto"/>
              <w:right w:val="single" w:sz="8" w:space="0" w:color="auto"/>
            </w:tcBorders>
            <w:shd w:val="clear" w:color="auto" w:fill="auto"/>
            <w:tcPrChange w:id="1050" w:author="Rebecca Stevens" w:date="2018-01-12T13:01:00Z">
              <w:tcPr>
                <w:tcW w:w="288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Geometry</w:t>
            </w:r>
          </w:p>
        </w:tc>
        <w:tc>
          <w:tcPr>
            <w:tcW w:w="1417" w:type="dxa"/>
            <w:tcBorders>
              <w:left w:val="single" w:sz="8" w:space="0" w:color="auto"/>
              <w:right w:val="single" w:sz="8" w:space="0" w:color="auto"/>
            </w:tcBorders>
            <w:shd w:val="clear" w:color="auto" w:fill="auto"/>
            <w:tcPrChange w:id="1051" w:author="Rebecca Stevens" w:date="2018-01-12T13:01:00Z">
              <w:tcPr>
                <w:tcW w:w="144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drainage</w:t>
            </w:r>
          </w:p>
          <w:p w:rsidR="00D714AD" w:rsidRDefault="00D714AD" w:rsidP="003D5400">
            <w:pPr>
              <w:tabs>
                <w:tab w:val="left" w:pos="-720"/>
                <w:tab w:val="left" w:pos="0"/>
                <w:tab w:val="left" w:pos="950"/>
                <w:tab w:val="left" w:pos="1193"/>
                <w:tab w:val="left" w:pos="1440"/>
              </w:tabs>
              <w:spacing w:before="90" w:after="54"/>
              <w:jc w:val="left"/>
            </w:pPr>
            <w:r>
              <w:t>line/structure</w:t>
            </w:r>
          </w:p>
        </w:tc>
        <w:tc>
          <w:tcPr>
            <w:tcW w:w="1527" w:type="dxa"/>
            <w:tcBorders>
              <w:left w:val="single" w:sz="8" w:space="0" w:color="auto"/>
              <w:right w:val="single" w:sz="8" w:space="0" w:color="auto"/>
            </w:tcBorders>
            <w:shd w:val="clear" w:color="auto" w:fill="auto"/>
            <w:tcPrChange w:id="1052" w:author="Rebecca Stevens" w:date="2018-01-12T13:01:00Z">
              <w:tcPr>
                <w:tcW w:w="1552" w:type="dxa"/>
                <w:tcBorders>
                  <w:left w:val="single" w:sz="8" w:space="0" w:color="auto"/>
                  <w:right w:val="single" w:sz="8"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r>
              <w:t>1 per drainage line/structure</w:t>
            </w:r>
          </w:p>
        </w:tc>
        <w:tc>
          <w:tcPr>
            <w:tcW w:w="1829" w:type="dxa"/>
            <w:tcBorders>
              <w:left w:val="single" w:sz="8" w:space="0" w:color="auto"/>
              <w:right w:val="single" w:sz="12" w:space="0" w:color="auto"/>
            </w:tcBorders>
            <w:shd w:val="clear" w:color="auto" w:fill="auto"/>
            <w:tcPrChange w:id="1053" w:author="Rebecca Stevens" w:date="2018-01-12T13:01:00Z">
              <w:tcPr>
                <w:tcW w:w="1715" w:type="dxa"/>
                <w:tcBorders>
                  <w:left w:val="single" w:sz="8" w:space="0" w:color="auto"/>
                  <w:right w:val="single" w:sz="12"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r>
              <w:t>Survey</w:t>
            </w:r>
          </w:p>
        </w:tc>
      </w:tr>
      <w:tr w:rsidR="00D714AD" w:rsidRPr="00FF2095" w:rsidTr="00B100E9">
        <w:trPr>
          <w:gridAfter w:val="1"/>
          <w:wAfter w:w="10" w:type="dxa"/>
          <w:trPrChange w:id="1054" w:author="Rebecca Stevens" w:date="2018-01-12T13:01:00Z">
            <w:trPr>
              <w:gridAfter w:val="1"/>
              <w:wAfter w:w="153" w:type="dxa"/>
            </w:trPr>
          </w:trPrChange>
        </w:trPr>
        <w:tc>
          <w:tcPr>
            <w:tcW w:w="2131" w:type="dxa"/>
            <w:gridSpan w:val="2"/>
            <w:tcBorders>
              <w:left w:val="single" w:sz="12" w:space="0" w:color="auto"/>
              <w:right w:val="single" w:sz="4" w:space="0" w:color="auto"/>
            </w:tcBorders>
            <w:shd w:val="clear" w:color="auto" w:fill="auto"/>
            <w:tcPrChange w:id="1055" w:author="Rebecca Stevens" w:date="2018-01-12T13:01:00Z">
              <w:tcPr>
                <w:tcW w:w="2160" w:type="dxa"/>
                <w:gridSpan w:val="2"/>
                <w:tcBorders>
                  <w:left w:val="single" w:sz="12" w:space="0" w:color="auto"/>
                  <w:right w:val="single" w:sz="4" w:space="0" w:color="auto"/>
                </w:tcBorders>
                <w:shd w:val="clear" w:color="auto" w:fill="auto"/>
              </w:tcPr>
            </w:tcPrChange>
          </w:tcPr>
          <w:p w:rsidR="00D714AD" w:rsidRPr="00FF2095" w:rsidRDefault="00D714AD" w:rsidP="003D5400">
            <w:pPr>
              <w:tabs>
                <w:tab w:val="left" w:pos="-720"/>
                <w:tab w:val="left" w:pos="0"/>
                <w:tab w:val="left" w:pos="950"/>
                <w:tab w:val="left" w:pos="1193"/>
                <w:tab w:val="left" w:pos="1440"/>
              </w:tabs>
              <w:spacing w:before="90" w:after="54"/>
              <w:jc w:val="left"/>
              <w:rPr>
                <w:rFonts w:cs="Arial"/>
              </w:rPr>
            </w:pPr>
            <w:r>
              <w:t>Selected Backfill</w:t>
            </w:r>
          </w:p>
        </w:tc>
        <w:tc>
          <w:tcPr>
            <w:tcW w:w="2833" w:type="dxa"/>
            <w:tcBorders>
              <w:left w:val="single" w:sz="4" w:space="0" w:color="auto"/>
              <w:right w:val="single" w:sz="4" w:space="0" w:color="auto"/>
            </w:tcBorders>
            <w:shd w:val="clear" w:color="auto" w:fill="auto"/>
            <w:tcPrChange w:id="1056" w:author="Rebecca Stevens" w:date="2018-01-12T13:01:00Z">
              <w:tcPr>
                <w:tcW w:w="2880" w:type="dxa"/>
                <w:tcBorders>
                  <w:left w:val="single" w:sz="4" w:space="0" w:color="auto"/>
                  <w:right w:val="single" w:sz="4"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Material Quality</w:t>
            </w:r>
          </w:p>
        </w:tc>
        <w:tc>
          <w:tcPr>
            <w:tcW w:w="1417" w:type="dxa"/>
            <w:tcBorders>
              <w:left w:val="single" w:sz="4" w:space="0" w:color="auto"/>
              <w:right w:val="single" w:sz="4" w:space="0" w:color="auto"/>
            </w:tcBorders>
            <w:shd w:val="clear" w:color="auto" w:fill="auto"/>
            <w:tcPrChange w:id="1057" w:author="Rebecca Stevens" w:date="2018-01-12T13:01:00Z">
              <w:tcPr>
                <w:tcW w:w="1440" w:type="dxa"/>
                <w:tcBorders>
                  <w:left w:val="single" w:sz="4" w:space="0" w:color="auto"/>
                  <w:right w:val="single" w:sz="4"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p>
        </w:tc>
        <w:tc>
          <w:tcPr>
            <w:tcW w:w="1527" w:type="dxa"/>
            <w:tcBorders>
              <w:left w:val="single" w:sz="4" w:space="0" w:color="auto"/>
              <w:right w:val="single" w:sz="4" w:space="0" w:color="auto"/>
            </w:tcBorders>
            <w:shd w:val="clear" w:color="auto" w:fill="auto"/>
            <w:tcPrChange w:id="1058" w:author="Rebecca Stevens" w:date="2018-01-12T13:01:00Z">
              <w:tcPr>
                <w:tcW w:w="1552" w:type="dxa"/>
                <w:tcBorders>
                  <w:left w:val="single" w:sz="4" w:space="0" w:color="auto"/>
                  <w:right w:val="single" w:sz="4"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p>
        </w:tc>
        <w:tc>
          <w:tcPr>
            <w:tcW w:w="1829" w:type="dxa"/>
            <w:tcBorders>
              <w:left w:val="single" w:sz="4" w:space="0" w:color="auto"/>
              <w:right w:val="single" w:sz="12" w:space="0" w:color="auto"/>
            </w:tcBorders>
            <w:shd w:val="clear" w:color="auto" w:fill="auto"/>
            <w:tcPrChange w:id="1059" w:author="Rebecca Stevens" w:date="2018-01-12T13:01:00Z">
              <w:tcPr>
                <w:tcW w:w="1715" w:type="dxa"/>
                <w:tcBorders>
                  <w:left w:val="single" w:sz="4" w:space="0" w:color="auto"/>
                  <w:right w:val="single" w:sz="12"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p>
        </w:tc>
      </w:tr>
      <w:tr w:rsidR="00D714AD" w:rsidRPr="00FF2095" w:rsidTr="00B100E9">
        <w:trPr>
          <w:gridAfter w:val="1"/>
          <w:wAfter w:w="10" w:type="dxa"/>
          <w:trPrChange w:id="1060" w:author="Rebecca Stevens" w:date="2018-01-12T13:01:00Z">
            <w:trPr>
              <w:gridAfter w:val="1"/>
              <w:wAfter w:w="153" w:type="dxa"/>
            </w:trPr>
          </w:trPrChange>
        </w:trPr>
        <w:tc>
          <w:tcPr>
            <w:tcW w:w="2131" w:type="dxa"/>
            <w:gridSpan w:val="2"/>
            <w:tcBorders>
              <w:left w:val="single" w:sz="12" w:space="0" w:color="auto"/>
              <w:right w:val="single" w:sz="4" w:space="0" w:color="auto"/>
            </w:tcBorders>
            <w:shd w:val="clear" w:color="auto" w:fill="auto"/>
            <w:tcPrChange w:id="1061" w:author="Rebecca Stevens" w:date="2018-01-12T13:01:00Z">
              <w:tcPr>
                <w:tcW w:w="2160" w:type="dxa"/>
                <w:gridSpan w:val="2"/>
                <w:tcBorders>
                  <w:left w:val="single" w:sz="12" w:space="0" w:color="auto"/>
                  <w:right w:val="single" w:sz="4"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p>
        </w:tc>
        <w:tc>
          <w:tcPr>
            <w:tcW w:w="2833" w:type="dxa"/>
            <w:tcBorders>
              <w:left w:val="single" w:sz="4" w:space="0" w:color="auto"/>
              <w:right w:val="single" w:sz="4" w:space="0" w:color="auto"/>
            </w:tcBorders>
            <w:shd w:val="clear" w:color="auto" w:fill="auto"/>
            <w:tcPrChange w:id="1062" w:author="Rebecca Stevens" w:date="2018-01-12T13:01:00Z">
              <w:tcPr>
                <w:tcW w:w="2880" w:type="dxa"/>
                <w:tcBorders>
                  <w:left w:val="single" w:sz="4" w:space="0" w:color="auto"/>
                  <w:right w:val="single" w:sz="4"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 Maximum Particle Size</w:t>
            </w:r>
          </w:p>
        </w:tc>
        <w:tc>
          <w:tcPr>
            <w:tcW w:w="1417" w:type="dxa"/>
            <w:tcBorders>
              <w:left w:val="single" w:sz="4" w:space="0" w:color="auto"/>
              <w:right w:val="single" w:sz="4" w:space="0" w:color="auto"/>
            </w:tcBorders>
            <w:shd w:val="clear" w:color="auto" w:fill="auto"/>
            <w:tcPrChange w:id="1063" w:author="Rebecca Stevens" w:date="2018-01-12T13:01:00Z">
              <w:tcPr>
                <w:tcW w:w="1440" w:type="dxa"/>
                <w:tcBorders>
                  <w:left w:val="single" w:sz="4" w:space="0" w:color="auto"/>
                  <w:right w:val="single" w:sz="4"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r>
              <w:t>1 contract</w:t>
            </w:r>
          </w:p>
        </w:tc>
        <w:tc>
          <w:tcPr>
            <w:tcW w:w="1527" w:type="dxa"/>
            <w:tcBorders>
              <w:left w:val="single" w:sz="4" w:space="0" w:color="auto"/>
              <w:right w:val="single" w:sz="4" w:space="0" w:color="auto"/>
            </w:tcBorders>
            <w:shd w:val="clear" w:color="auto" w:fill="auto"/>
            <w:tcPrChange w:id="1064" w:author="Rebecca Stevens" w:date="2018-01-12T13:01:00Z">
              <w:tcPr>
                <w:tcW w:w="1552" w:type="dxa"/>
                <w:tcBorders>
                  <w:left w:val="single" w:sz="4" w:space="0" w:color="auto"/>
                  <w:right w:val="single" w:sz="4"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per 100m</w:t>
            </w:r>
            <w:r>
              <w:rPr>
                <w:vertAlign w:val="superscript"/>
              </w:rPr>
              <w:t>3</w:t>
            </w:r>
            <w:r>
              <w:t xml:space="preserve"> *</w:t>
            </w:r>
          </w:p>
        </w:tc>
        <w:tc>
          <w:tcPr>
            <w:tcW w:w="1829" w:type="dxa"/>
            <w:tcBorders>
              <w:left w:val="single" w:sz="4" w:space="0" w:color="auto"/>
              <w:right w:val="single" w:sz="12" w:space="0" w:color="auto"/>
            </w:tcBorders>
            <w:shd w:val="clear" w:color="auto" w:fill="auto"/>
            <w:tcPrChange w:id="1065" w:author="Rebecca Stevens" w:date="2018-01-12T13:01:00Z">
              <w:tcPr>
                <w:tcW w:w="1715" w:type="dxa"/>
                <w:tcBorders>
                  <w:left w:val="single" w:sz="4" w:space="0" w:color="auto"/>
                  <w:right w:val="single" w:sz="12" w:space="0" w:color="auto"/>
                </w:tcBorders>
                <w:shd w:val="clear" w:color="auto" w:fill="auto"/>
              </w:tcPr>
            </w:tcPrChange>
          </w:tcPr>
          <w:p w:rsidR="00D714AD" w:rsidRDefault="00D714AD" w:rsidP="003D5400">
            <w:pPr>
              <w:tabs>
                <w:tab w:val="left" w:pos="-720"/>
                <w:tab w:val="left" w:pos="0"/>
                <w:tab w:val="left" w:pos="950"/>
                <w:tab w:val="left" w:pos="1193"/>
                <w:tab w:val="left" w:pos="1440"/>
              </w:tabs>
              <w:spacing w:before="90" w:after="54"/>
              <w:jc w:val="left"/>
            </w:pPr>
          </w:p>
        </w:tc>
      </w:tr>
      <w:tr w:rsidR="00D714AD" w:rsidRPr="00FF2095" w:rsidTr="00B100E9">
        <w:trPr>
          <w:gridAfter w:val="1"/>
          <w:wAfter w:w="10" w:type="dxa"/>
          <w:trPrChange w:id="1066" w:author="Rebecca Stevens" w:date="2018-01-12T13:01:00Z">
            <w:trPr>
              <w:gridAfter w:val="1"/>
              <w:wAfter w:w="153" w:type="dxa"/>
            </w:trPr>
          </w:trPrChange>
        </w:trPr>
        <w:tc>
          <w:tcPr>
            <w:tcW w:w="2131" w:type="dxa"/>
            <w:gridSpan w:val="2"/>
            <w:tcBorders>
              <w:left w:val="single" w:sz="12" w:space="0" w:color="auto"/>
              <w:right w:val="single" w:sz="4" w:space="0" w:color="auto"/>
            </w:tcBorders>
            <w:shd w:val="clear" w:color="auto" w:fill="auto"/>
            <w:tcPrChange w:id="1067" w:author="Rebecca Stevens" w:date="2018-01-12T13:01:00Z">
              <w:tcPr>
                <w:tcW w:w="2160" w:type="dxa"/>
                <w:gridSpan w:val="2"/>
                <w:tcBorders>
                  <w:left w:val="single" w:sz="12" w:space="0" w:color="auto"/>
                  <w:right w:val="single" w:sz="4"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p>
        </w:tc>
        <w:tc>
          <w:tcPr>
            <w:tcW w:w="2833" w:type="dxa"/>
            <w:tcBorders>
              <w:left w:val="single" w:sz="4" w:space="0" w:color="auto"/>
              <w:right w:val="single" w:sz="8" w:space="0" w:color="auto"/>
            </w:tcBorders>
            <w:shd w:val="clear" w:color="auto" w:fill="auto"/>
            <w:tcPrChange w:id="1068" w:author="Rebecca Stevens" w:date="2018-01-12T13:01:00Z">
              <w:tcPr>
                <w:tcW w:w="2880" w:type="dxa"/>
                <w:tcBorders>
                  <w:left w:val="single" w:sz="4"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 Plasticity Index</w:t>
            </w:r>
          </w:p>
        </w:tc>
        <w:tc>
          <w:tcPr>
            <w:tcW w:w="1417" w:type="dxa"/>
            <w:tcBorders>
              <w:left w:val="single" w:sz="8" w:space="0" w:color="auto"/>
              <w:right w:val="single" w:sz="8" w:space="0" w:color="auto"/>
            </w:tcBorders>
            <w:shd w:val="clear" w:color="auto" w:fill="auto"/>
            <w:tcPrChange w:id="1069" w:author="Rebecca Stevens" w:date="2018-01-12T13:01:00Z">
              <w:tcPr>
                <w:tcW w:w="144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after="54"/>
              <w:jc w:val="left"/>
            </w:pPr>
            <w:r>
              <w:t>1 contract</w:t>
            </w:r>
          </w:p>
        </w:tc>
        <w:tc>
          <w:tcPr>
            <w:tcW w:w="1527" w:type="dxa"/>
            <w:tcBorders>
              <w:left w:val="single" w:sz="8" w:space="0" w:color="auto"/>
              <w:right w:val="single" w:sz="8" w:space="0" w:color="auto"/>
            </w:tcBorders>
            <w:shd w:val="clear" w:color="auto" w:fill="auto"/>
            <w:tcPrChange w:id="1070" w:author="Rebecca Stevens" w:date="2018-01-12T13:01:00Z">
              <w:tcPr>
                <w:tcW w:w="1552"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per 100m</w:t>
            </w:r>
            <w:r>
              <w:rPr>
                <w:vertAlign w:val="superscript"/>
              </w:rPr>
              <w:t>3</w:t>
            </w:r>
            <w:r>
              <w:t xml:space="preserve"> *</w:t>
            </w:r>
          </w:p>
        </w:tc>
        <w:tc>
          <w:tcPr>
            <w:tcW w:w="1829" w:type="dxa"/>
            <w:tcBorders>
              <w:left w:val="single" w:sz="8" w:space="0" w:color="auto"/>
              <w:right w:val="single" w:sz="12" w:space="0" w:color="auto"/>
            </w:tcBorders>
            <w:shd w:val="clear" w:color="auto" w:fill="auto"/>
            <w:tcPrChange w:id="1071" w:author="Rebecca Stevens" w:date="2018-01-12T13:01:00Z">
              <w:tcPr>
                <w:tcW w:w="1715" w:type="dxa"/>
                <w:tcBorders>
                  <w:left w:val="single" w:sz="8" w:space="0" w:color="auto"/>
                  <w:right w:val="single" w:sz="12" w:space="0" w:color="auto"/>
                </w:tcBorders>
                <w:shd w:val="clear" w:color="auto" w:fill="auto"/>
              </w:tcPr>
            </w:tcPrChange>
          </w:tcPr>
          <w:p w:rsidR="00D714AD" w:rsidRDefault="00D714AD">
            <w:pPr>
              <w:tabs>
                <w:tab w:val="left" w:pos="-720"/>
                <w:tab w:val="left" w:pos="0"/>
                <w:tab w:val="left" w:pos="950"/>
                <w:tab w:val="left" w:pos="1193"/>
                <w:tab w:val="left" w:pos="1440"/>
              </w:tabs>
              <w:spacing w:before="90" w:after="54"/>
              <w:jc w:val="left"/>
            </w:pPr>
            <w:r>
              <w:t>AS 1289.3.3.1</w:t>
            </w:r>
          </w:p>
        </w:tc>
      </w:tr>
      <w:tr w:rsidR="00D714AD" w:rsidRPr="00FF2095" w:rsidTr="00B100E9">
        <w:trPr>
          <w:gridAfter w:val="1"/>
          <w:wAfter w:w="10" w:type="dxa"/>
          <w:trPrChange w:id="1072" w:author="Rebecca Stevens" w:date="2018-01-12T13:01:00Z">
            <w:trPr>
              <w:gridAfter w:val="1"/>
              <w:wAfter w:w="153" w:type="dxa"/>
            </w:trPr>
          </w:trPrChange>
        </w:trPr>
        <w:tc>
          <w:tcPr>
            <w:tcW w:w="2131" w:type="dxa"/>
            <w:gridSpan w:val="2"/>
            <w:tcBorders>
              <w:left w:val="single" w:sz="12" w:space="0" w:color="auto"/>
              <w:bottom w:val="single" w:sz="12" w:space="0" w:color="auto"/>
              <w:right w:val="single" w:sz="8" w:space="0" w:color="auto"/>
            </w:tcBorders>
            <w:shd w:val="clear" w:color="auto" w:fill="auto"/>
            <w:tcPrChange w:id="1073" w:author="Rebecca Stevens" w:date="2018-01-12T13:01:00Z">
              <w:tcPr>
                <w:tcW w:w="2160" w:type="dxa"/>
                <w:gridSpan w:val="2"/>
                <w:tcBorders>
                  <w:left w:val="single" w:sz="12" w:space="0" w:color="auto"/>
                  <w:bottom w:val="single" w:sz="12"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p>
        </w:tc>
        <w:tc>
          <w:tcPr>
            <w:tcW w:w="2833" w:type="dxa"/>
            <w:tcBorders>
              <w:left w:val="single" w:sz="8" w:space="0" w:color="auto"/>
              <w:bottom w:val="single" w:sz="12" w:space="0" w:color="auto"/>
              <w:right w:val="single" w:sz="8" w:space="0" w:color="auto"/>
            </w:tcBorders>
            <w:shd w:val="clear" w:color="auto" w:fill="auto"/>
            <w:tcPrChange w:id="1074" w:author="Rebecca Stevens" w:date="2018-01-12T13:01:00Z">
              <w:tcPr>
                <w:tcW w:w="2880" w:type="dxa"/>
                <w:tcBorders>
                  <w:left w:val="single" w:sz="8" w:space="0" w:color="auto"/>
                  <w:bottom w:val="single" w:sz="12"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Compaction/Moisture Content</w:t>
            </w:r>
          </w:p>
        </w:tc>
        <w:tc>
          <w:tcPr>
            <w:tcW w:w="1417" w:type="dxa"/>
            <w:tcBorders>
              <w:left w:val="single" w:sz="8" w:space="0" w:color="auto"/>
              <w:bottom w:val="single" w:sz="12" w:space="0" w:color="auto"/>
              <w:right w:val="single" w:sz="8" w:space="0" w:color="auto"/>
            </w:tcBorders>
            <w:shd w:val="clear" w:color="auto" w:fill="auto"/>
            <w:tcPrChange w:id="1075" w:author="Rebecca Stevens" w:date="2018-01-12T13:01:00Z">
              <w:tcPr>
                <w:tcW w:w="1440" w:type="dxa"/>
                <w:tcBorders>
                  <w:left w:val="single" w:sz="8" w:space="0" w:color="auto"/>
                  <w:bottom w:val="single" w:sz="12" w:space="0" w:color="auto"/>
                  <w:right w:val="single" w:sz="8"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r>
              <w:t>1 drainage line/structure</w:t>
            </w:r>
          </w:p>
        </w:tc>
        <w:tc>
          <w:tcPr>
            <w:tcW w:w="1527" w:type="dxa"/>
            <w:tcBorders>
              <w:left w:val="single" w:sz="8" w:space="0" w:color="auto"/>
              <w:bottom w:val="single" w:sz="12" w:space="0" w:color="auto"/>
              <w:right w:val="single" w:sz="8" w:space="0" w:color="auto"/>
            </w:tcBorders>
            <w:shd w:val="clear" w:color="auto" w:fill="auto"/>
            <w:tcPrChange w:id="1076" w:author="Rebecca Stevens" w:date="2018-01-12T13:01:00Z">
              <w:tcPr>
                <w:tcW w:w="1552" w:type="dxa"/>
                <w:tcBorders>
                  <w:left w:val="single" w:sz="8" w:space="0" w:color="auto"/>
                  <w:bottom w:val="single" w:sz="12" w:space="0" w:color="auto"/>
                  <w:right w:val="single" w:sz="8"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r>
              <w:t>1 per 2 layers per 50m</w:t>
            </w:r>
            <w:r>
              <w:rPr>
                <w:vertAlign w:val="superscript"/>
              </w:rPr>
              <w:t>2</w:t>
            </w:r>
          </w:p>
        </w:tc>
        <w:tc>
          <w:tcPr>
            <w:tcW w:w="1829" w:type="dxa"/>
            <w:tcBorders>
              <w:left w:val="single" w:sz="8" w:space="0" w:color="auto"/>
              <w:bottom w:val="single" w:sz="12" w:space="0" w:color="auto"/>
              <w:right w:val="single" w:sz="12" w:space="0" w:color="auto"/>
            </w:tcBorders>
            <w:shd w:val="clear" w:color="auto" w:fill="auto"/>
            <w:tcPrChange w:id="1077" w:author="Rebecca Stevens" w:date="2018-01-12T13:01:00Z">
              <w:tcPr>
                <w:tcW w:w="1715" w:type="dxa"/>
                <w:tcBorders>
                  <w:left w:val="single" w:sz="8" w:space="0" w:color="auto"/>
                  <w:bottom w:val="single" w:sz="12" w:space="0" w:color="auto"/>
                  <w:right w:val="single" w:sz="12"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r>
              <w:t xml:space="preserve">AS 1289.5.7.1, </w:t>
            </w:r>
          </w:p>
          <w:p w:rsidR="00D714AD" w:rsidRDefault="00D714AD">
            <w:pPr>
              <w:tabs>
                <w:tab w:val="left" w:pos="-720"/>
                <w:tab w:val="left" w:pos="0"/>
                <w:tab w:val="left" w:pos="950"/>
                <w:tab w:val="left" w:pos="1193"/>
                <w:tab w:val="left" w:pos="1440"/>
              </w:tabs>
              <w:spacing w:before="90"/>
              <w:jc w:val="left"/>
            </w:pPr>
            <w:r>
              <w:t>AS 1289.5.4.1</w:t>
            </w:r>
          </w:p>
        </w:tc>
      </w:tr>
      <w:tr w:rsidR="00D714AD" w:rsidRPr="00FF2095" w:rsidTr="00B100E9">
        <w:trPr>
          <w:gridAfter w:val="1"/>
          <w:wAfter w:w="10" w:type="dxa"/>
          <w:trPrChange w:id="1078" w:author="Rebecca Stevens" w:date="2018-01-12T13:01:00Z">
            <w:trPr>
              <w:gridAfter w:val="1"/>
              <w:wAfter w:w="153" w:type="dxa"/>
            </w:trPr>
          </w:trPrChange>
        </w:trPr>
        <w:tc>
          <w:tcPr>
            <w:tcW w:w="2131" w:type="dxa"/>
            <w:gridSpan w:val="2"/>
            <w:tcBorders>
              <w:top w:val="single" w:sz="12" w:space="0" w:color="auto"/>
              <w:left w:val="single" w:sz="12" w:space="0" w:color="auto"/>
              <w:right w:val="single" w:sz="8" w:space="0" w:color="auto"/>
            </w:tcBorders>
            <w:shd w:val="clear" w:color="auto" w:fill="auto"/>
            <w:tcPrChange w:id="1079" w:author="Rebecca Stevens" w:date="2018-01-12T13:01:00Z">
              <w:tcPr>
                <w:tcW w:w="2160" w:type="dxa"/>
                <w:gridSpan w:val="2"/>
                <w:tcBorders>
                  <w:top w:val="single" w:sz="12" w:space="0" w:color="auto"/>
                  <w:left w:val="single" w:sz="12"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Rock Fill for Gabions/</w:t>
            </w:r>
          </w:p>
          <w:p w:rsidR="00D714AD" w:rsidRDefault="00D714AD" w:rsidP="00D714AD">
            <w:pPr>
              <w:tabs>
                <w:tab w:val="left" w:pos="-720"/>
                <w:tab w:val="left" w:pos="0"/>
                <w:tab w:val="left" w:pos="950"/>
                <w:tab w:val="left" w:pos="1193"/>
                <w:tab w:val="left" w:pos="1440"/>
              </w:tabs>
              <w:spacing w:before="90"/>
              <w:jc w:val="left"/>
            </w:pPr>
            <w:r>
              <w:t>Wire Mattresses</w:t>
            </w:r>
          </w:p>
        </w:tc>
        <w:tc>
          <w:tcPr>
            <w:tcW w:w="2833" w:type="dxa"/>
            <w:tcBorders>
              <w:top w:val="single" w:sz="12" w:space="0" w:color="auto"/>
              <w:left w:val="single" w:sz="8" w:space="0" w:color="auto"/>
              <w:right w:val="single" w:sz="8" w:space="0" w:color="auto"/>
            </w:tcBorders>
            <w:shd w:val="clear" w:color="auto" w:fill="auto"/>
            <w:tcPrChange w:id="1080" w:author="Rebecca Stevens" w:date="2018-01-12T13:01:00Z">
              <w:tcPr>
                <w:tcW w:w="2880" w:type="dxa"/>
                <w:tcBorders>
                  <w:top w:val="single" w:sz="12" w:space="0" w:color="auto"/>
                  <w:left w:val="single" w:sz="8" w:space="0" w:color="auto"/>
                  <w:right w:val="single" w:sz="8"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r>
              <w:t>Material Quality:</w:t>
            </w:r>
          </w:p>
          <w:p w:rsidR="00D714AD" w:rsidRDefault="00D714AD">
            <w:pPr>
              <w:tabs>
                <w:tab w:val="left" w:pos="-720"/>
                <w:tab w:val="left" w:pos="0"/>
                <w:tab w:val="left" w:pos="950"/>
                <w:tab w:val="left" w:pos="1193"/>
                <w:tab w:val="left" w:pos="1440"/>
              </w:tabs>
              <w:spacing w:before="90"/>
              <w:jc w:val="left"/>
            </w:pPr>
          </w:p>
        </w:tc>
        <w:tc>
          <w:tcPr>
            <w:tcW w:w="1417" w:type="dxa"/>
            <w:tcBorders>
              <w:top w:val="single" w:sz="12" w:space="0" w:color="auto"/>
              <w:left w:val="single" w:sz="8" w:space="0" w:color="auto"/>
              <w:right w:val="single" w:sz="8" w:space="0" w:color="auto"/>
            </w:tcBorders>
            <w:shd w:val="clear" w:color="auto" w:fill="auto"/>
            <w:tcPrChange w:id="1081" w:author="Rebecca Stevens" w:date="2018-01-12T13:01:00Z">
              <w:tcPr>
                <w:tcW w:w="1440" w:type="dxa"/>
                <w:tcBorders>
                  <w:top w:val="single" w:sz="12" w:space="0" w:color="auto"/>
                  <w:left w:val="single" w:sz="8" w:space="0" w:color="auto"/>
                  <w:right w:val="single" w:sz="8"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p>
        </w:tc>
        <w:tc>
          <w:tcPr>
            <w:tcW w:w="1527" w:type="dxa"/>
            <w:tcBorders>
              <w:top w:val="single" w:sz="12" w:space="0" w:color="auto"/>
              <w:left w:val="single" w:sz="8" w:space="0" w:color="auto"/>
              <w:right w:val="single" w:sz="8" w:space="0" w:color="auto"/>
            </w:tcBorders>
            <w:shd w:val="clear" w:color="auto" w:fill="auto"/>
            <w:tcPrChange w:id="1082" w:author="Rebecca Stevens" w:date="2018-01-12T13:01:00Z">
              <w:tcPr>
                <w:tcW w:w="1552" w:type="dxa"/>
                <w:tcBorders>
                  <w:top w:val="single" w:sz="12" w:space="0" w:color="auto"/>
                  <w:left w:val="single" w:sz="8" w:space="0" w:color="auto"/>
                  <w:right w:val="single" w:sz="8"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p>
        </w:tc>
        <w:tc>
          <w:tcPr>
            <w:tcW w:w="1829" w:type="dxa"/>
            <w:tcBorders>
              <w:top w:val="single" w:sz="12" w:space="0" w:color="auto"/>
              <w:left w:val="single" w:sz="8" w:space="0" w:color="auto"/>
              <w:right w:val="single" w:sz="12" w:space="0" w:color="auto"/>
            </w:tcBorders>
            <w:shd w:val="clear" w:color="auto" w:fill="auto"/>
            <w:tcPrChange w:id="1083" w:author="Rebecca Stevens" w:date="2018-01-12T13:01:00Z">
              <w:tcPr>
                <w:tcW w:w="1715" w:type="dxa"/>
                <w:tcBorders>
                  <w:top w:val="single" w:sz="12" w:space="0" w:color="auto"/>
                  <w:left w:val="single" w:sz="8" w:space="0" w:color="auto"/>
                  <w:right w:val="single" w:sz="12"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p>
        </w:tc>
      </w:tr>
      <w:tr w:rsidR="00D714AD" w:rsidRPr="00FF2095" w:rsidTr="00B100E9">
        <w:trPr>
          <w:gridAfter w:val="1"/>
          <w:wAfter w:w="10" w:type="dxa"/>
          <w:trPrChange w:id="1084" w:author="Rebecca Stevens" w:date="2018-01-12T13:01:00Z">
            <w:trPr>
              <w:gridAfter w:val="1"/>
              <w:wAfter w:w="153" w:type="dxa"/>
            </w:trPr>
          </w:trPrChange>
        </w:trPr>
        <w:tc>
          <w:tcPr>
            <w:tcW w:w="2131" w:type="dxa"/>
            <w:gridSpan w:val="2"/>
            <w:tcBorders>
              <w:left w:val="single" w:sz="12" w:space="0" w:color="auto"/>
              <w:right w:val="single" w:sz="8" w:space="0" w:color="auto"/>
            </w:tcBorders>
            <w:shd w:val="clear" w:color="auto" w:fill="auto"/>
            <w:tcPrChange w:id="1085" w:author="Rebecca Stevens" w:date="2018-01-12T13:01:00Z">
              <w:tcPr>
                <w:tcW w:w="2160" w:type="dxa"/>
                <w:gridSpan w:val="2"/>
                <w:tcBorders>
                  <w:left w:val="single" w:sz="12"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p>
        </w:tc>
        <w:tc>
          <w:tcPr>
            <w:tcW w:w="2833" w:type="dxa"/>
            <w:tcBorders>
              <w:left w:val="single" w:sz="8" w:space="0" w:color="auto"/>
              <w:right w:val="single" w:sz="8" w:space="0" w:color="auto"/>
            </w:tcBorders>
            <w:shd w:val="clear" w:color="auto" w:fill="auto"/>
            <w:tcPrChange w:id="1086" w:author="Rebecca Stevens" w:date="2018-01-12T13:01:00Z">
              <w:tcPr>
                <w:tcW w:w="2880" w:type="dxa"/>
                <w:tcBorders>
                  <w:left w:val="single" w:sz="8"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 Wet Strength</w:t>
            </w:r>
          </w:p>
        </w:tc>
        <w:tc>
          <w:tcPr>
            <w:tcW w:w="1417" w:type="dxa"/>
            <w:tcBorders>
              <w:left w:val="single" w:sz="8" w:space="0" w:color="auto"/>
              <w:right w:val="single" w:sz="8" w:space="0" w:color="auto"/>
            </w:tcBorders>
            <w:shd w:val="clear" w:color="auto" w:fill="auto"/>
            <w:tcPrChange w:id="1087" w:author="Rebecca Stevens" w:date="2018-01-12T13:01:00Z">
              <w:tcPr>
                <w:tcW w:w="1440" w:type="dxa"/>
                <w:tcBorders>
                  <w:left w:val="single" w:sz="8" w:space="0" w:color="auto"/>
                  <w:right w:val="single" w:sz="8"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r>
              <w:t>1 contract</w:t>
            </w:r>
          </w:p>
        </w:tc>
        <w:tc>
          <w:tcPr>
            <w:tcW w:w="1527" w:type="dxa"/>
            <w:tcBorders>
              <w:left w:val="single" w:sz="8" w:space="0" w:color="auto"/>
              <w:right w:val="single" w:sz="8" w:space="0" w:color="auto"/>
            </w:tcBorders>
            <w:shd w:val="clear" w:color="auto" w:fill="auto"/>
            <w:tcPrChange w:id="1088" w:author="Rebecca Stevens" w:date="2018-01-12T13:01:00Z">
              <w:tcPr>
                <w:tcW w:w="1552" w:type="dxa"/>
                <w:tcBorders>
                  <w:left w:val="single" w:sz="8" w:space="0" w:color="auto"/>
                  <w:right w:val="single" w:sz="8"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r>
              <w:t>1 per contract</w:t>
            </w:r>
          </w:p>
        </w:tc>
        <w:tc>
          <w:tcPr>
            <w:tcW w:w="1829" w:type="dxa"/>
            <w:tcBorders>
              <w:left w:val="single" w:sz="8" w:space="0" w:color="auto"/>
              <w:right w:val="single" w:sz="12" w:space="0" w:color="auto"/>
            </w:tcBorders>
            <w:shd w:val="clear" w:color="auto" w:fill="auto"/>
            <w:tcPrChange w:id="1089" w:author="Rebecca Stevens" w:date="2018-01-12T13:01:00Z">
              <w:tcPr>
                <w:tcW w:w="1715" w:type="dxa"/>
                <w:tcBorders>
                  <w:left w:val="single" w:sz="8" w:space="0" w:color="auto"/>
                  <w:right w:val="single" w:sz="12" w:space="0" w:color="auto"/>
                </w:tcBorders>
                <w:shd w:val="clear" w:color="auto" w:fill="auto"/>
              </w:tcPr>
            </w:tcPrChange>
          </w:tcPr>
          <w:p w:rsidR="00D714AD" w:rsidRDefault="00D714AD">
            <w:pPr>
              <w:tabs>
                <w:tab w:val="left" w:pos="-720"/>
                <w:tab w:val="left" w:pos="0"/>
                <w:tab w:val="left" w:pos="950"/>
                <w:tab w:val="left" w:pos="1193"/>
                <w:tab w:val="left" w:pos="1440"/>
              </w:tabs>
              <w:spacing w:before="90"/>
              <w:jc w:val="left"/>
            </w:pPr>
            <w:r>
              <w:t>AS 1141.22</w:t>
            </w:r>
          </w:p>
        </w:tc>
      </w:tr>
      <w:tr w:rsidR="00D714AD" w:rsidRPr="00FF2095" w:rsidTr="00B100E9">
        <w:trPr>
          <w:gridAfter w:val="1"/>
          <w:wAfter w:w="10" w:type="dxa"/>
          <w:trPrChange w:id="1090" w:author="Rebecca Stevens" w:date="2018-01-12T13:01:00Z">
            <w:trPr>
              <w:gridAfter w:val="1"/>
              <w:wAfter w:w="153" w:type="dxa"/>
            </w:trPr>
          </w:trPrChange>
        </w:trPr>
        <w:tc>
          <w:tcPr>
            <w:tcW w:w="2131" w:type="dxa"/>
            <w:gridSpan w:val="2"/>
            <w:tcBorders>
              <w:left w:val="single" w:sz="12" w:space="0" w:color="auto"/>
              <w:bottom w:val="single" w:sz="12" w:space="0" w:color="auto"/>
              <w:right w:val="single" w:sz="8" w:space="0" w:color="auto"/>
            </w:tcBorders>
            <w:shd w:val="clear" w:color="auto" w:fill="auto"/>
            <w:tcPrChange w:id="1091" w:author="Rebecca Stevens" w:date="2018-01-12T13:01:00Z">
              <w:tcPr>
                <w:tcW w:w="2160" w:type="dxa"/>
                <w:gridSpan w:val="2"/>
                <w:tcBorders>
                  <w:left w:val="single" w:sz="12" w:space="0" w:color="auto"/>
                  <w:bottom w:val="single" w:sz="12"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p>
        </w:tc>
        <w:tc>
          <w:tcPr>
            <w:tcW w:w="2833" w:type="dxa"/>
            <w:tcBorders>
              <w:left w:val="single" w:sz="8" w:space="0" w:color="auto"/>
              <w:bottom w:val="single" w:sz="12" w:space="0" w:color="auto"/>
              <w:right w:val="single" w:sz="8" w:space="0" w:color="auto"/>
            </w:tcBorders>
            <w:shd w:val="clear" w:color="auto" w:fill="auto"/>
            <w:tcPrChange w:id="1092" w:author="Rebecca Stevens" w:date="2018-01-12T13:01:00Z">
              <w:tcPr>
                <w:tcW w:w="2880" w:type="dxa"/>
                <w:tcBorders>
                  <w:left w:val="single" w:sz="8" w:space="0" w:color="auto"/>
                  <w:bottom w:val="single" w:sz="12"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-Wet/Dry Strength Variation</w:t>
            </w:r>
          </w:p>
        </w:tc>
        <w:tc>
          <w:tcPr>
            <w:tcW w:w="1417" w:type="dxa"/>
            <w:tcBorders>
              <w:left w:val="single" w:sz="8" w:space="0" w:color="auto"/>
              <w:bottom w:val="single" w:sz="12" w:space="0" w:color="auto"/>
              <w:right w:val="single" w:sz="8" w:space="0" w:color="auto"/>
            </w:tcBorders>
            <w:shd w:val="clear" w:color="auto" w:fill="auto"/>
            <w:tcPrChange w:id="1093" w:author="Rebecca Stevens" w:date="2018-01-12T13:01:00Z">
              <w:tcPr>
                <w:tcW w:w="1440" w:type="dxa"/>
                <w:tcBorders>
                  <w:left w:val="single" w:sz="8" w:space="0" w:color="auto"/>
                  <w:bottom w:val="single" w:sz="12"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contract</w:t>
            </w:r>
          </w:p>
        </w:tc>
        <w:tc>
          <w:tcPr>
            <w:tcW w:w="1527" w:type="dxa"/>
            <w:tcBorders>
              <w:left w:val="single" w:sz="8" w:space="0" w:color="auto"/>
              <w:bottom w:val="single" w:sz="12" w:space="0" w:color="auto"/>
              <w:right w:val="single" w:sz="8" w:space="0" w:color="auto"/>
            </w:tcBorders>
            <w:shd w:val="clear" w:color="auto" w:fill="auto"/>
            <w:tcPrChange w:id="1094" w:author="Rebecca Stevens" w:date="2018-01-12T13:01:00Z">
              <w:tcPr>
                <w:tcW w:w="1552" w:type="dxa"/>
                <w:tcBorders>
                  <w:left w:val="single" w:sz="8" w:space="0" w:color="auto"/>
                  <w:bottom w:val="single" w:sz="12" w:space="0" w:color="auto"/>
                  <w:right w:val="single" w:sz="8"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1 per contract</w:t>
            </w:r>
          </w:p>
        </w:tc>
        <w:tc>
          <w:tcPr>
            <w:tcW w:w="1829" w:type="dxa"/>
            <w:tcBorders>
              <w:left w:val="single" w:sz="8" w:space="0" w:color="auto"/>
              <w:bottom w:val="single" w:sz="12" w:space="0" w:color="auto"/>
              <w:right w:val="single" w:sz="12" w:space="0" w:color="auto"/>
            </w:tcBorders>
            <w:shd w:val="clear" w:color="auto" w:fill="auto"/>
            <w:tcPrChange w:id="1095" w:author="Rebecca Stevens" w:date="2018-01-12T13:01:00Z">
              <w:tcPr>
                <w:tcW w:w="1715" w:type="dxa"/>
                <w:tcBorders>
                  <w:left w:val="single" w:sz="8" w:space="0" w:color="auto"/>
                  <w:bottom w:val="single" w:sz="12" w:space="0" w:color="auto"/>
                  <w:right w:val="single" w:sz="12" w:space="0" w:color="auto"/>
                </w:tcBorders>
                <w:shd w:val="clear" w:color="auto" w:fill="auto"/>
              </w:tcPr>
            </w:tcPrChange>
          </w:tcPr>
          <w:p w:rsidR="00D714AD" w:rsidRDefault="00D714AD" w:rsidP="00D714AD">
            <w:pPr>
              <w:tabs>
                <w:tab w:val="left" w:pos="-720"/>
                <w:tab w:val="left" w:pos="0"/>
                <w:tab w:val="left" w:pos="950"/>
                <w:tab w:val="left" w:pos="1193"/>
                <w:tab w:val="left" w:pos="1440"/>
              </w:tabs>
              <w:spacing w:before="90"/>
              <w:jc w:val="left"/>
            </w:pPr>
            <w:r>
              <w:t>AS 1141.22</w:t>
            </w:r>
          </w:p>
        </w:tc>
      </w:tr>
    </w:tbl>
    <w:p w:rsidR="00597C89" w:rsidRDefault="008A5227" w:rsidP="008A5227">
      <w:pPr>
        <w:pStyle w:val="toa"/>
        <w:tabs>
          <w:tab w:val="clear" w:pos="9000"/>
          <w:tab w:val="clear" w:pos="9360"/>
          <w:tab w:val="left" w:pos="-720"/>
          <w:tab w:val="left" w:pos="0"/>
          <w:tab w:val="left" w:pos="950"/>
          <w:tab w:val="left" w:pos="1193"/>
          <w:tab w:val="left" w:pos="1440"/>
        </w:tabs>
        <w:rPr>
          <w:ins w:id="1096" w:author="Monica Borg" w:date="2018-01-18T14:13:00Z"/>
          <w:spacing w:val="-3"/>
          <w:lang w:val="en-AU"/>
        </w:rPr>
      </w:pPr>
      <w:del w:id="1097" w:author="Monica Borg" w:date="2018-01-18T14:13:00Z">
        <w:r w:rsidDel="00597C89">
          <w:rPr>
            <w:spacing w:val="-3"/>
            <w:lang w:val="en-AU"/>
          </w:rPr>
          <w:tab/>
        </w:r>
      </w:del>
    </w:p>
    <w:p w:rsidR="008A5227" w:rsidRDefault="008A5227" w:rsidP="008A5227">
      <w:pPr>
        <w:pStyle w:val="toa"/>
        <w:tabs>
          <w:tab w:val="clear" w:pos="9000"/>
          <w:tab w:val="clear" w:pos="9360"/>
          <w:tab w:val="left" w:pos="-720"/>
          <w:tab w:val="left" w:pos="0"/>
          <w:tab w:val="left" w:pos="950"/>
          <w:tab w:val="left" w:pos="1193"/>
          <w:tab w:val="left" w:pos="1440"/>
        </w:tabs>
        <w:rPr>
          <w:spacing w:val="-3"/>
          <w:lang w:val="en-AU"/>
        </w:rPr>
      </w:pPr>
      <w:r>
        <w:rPr>
          <w:spacing w:val="-3"/>
          <w:lang w:val="en-AU"/>
        </w:rPr>
        <w:t>* Note:  or part thereof, per lot</w:t>
      </w:r>
    </w:p>
    <w:p w:rsidR="00A016B7" w:rsidRDefault="00A016B7"/>
    <w:sectPr w:rsidR="00A016B7" w:rsidSect="00271680">
      <w:headerReference w:type="even" r:id="rId20"/>
      <w:headerReference w:type="default" r:id="rId21"/>
      <w:footerReference w:type="even" r:id="rId22"/>
      <w:footerReference w:type="default" r:id="rId23"/>
      <w:headerReference w:type="first" r:id="rId24"/>
      <w:footerReference w:type="first" r:id="rId25"/>
      <w:endnotePr>
        <w:numFmt w:val="decimal"/>
      </w:endnotePr>
      <w:pgSz w:w="11909" w:h="16834"/>
      <w:pgMar w:top="720" w:right="1080" w:bottom="720" w:left="1080" w:header="706" w:footer="526"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A0B" w:rsidRDefault="002E7A0B">
      <w:pPr>
        <w:spacing w:line="20" w:lineRule="exact"/>
        <w:rPr>
          <w:sz w:val="24"/>
        </w:rPr>
      </w:pPr>
    </w:p>
  </w:endnote>
  <w:endnote w:type="continuationSeparator" w:id="0">
    <w:p w:rsidR="002E7A0B" w:rsidRDefault="002E7A0B">
      <w:r>
        <w:rPr>
          <w:sz w:val="24"/>
        </w:rPr>
        <w:t xml:space="preserve"> </w:t>
      </w:r>
    </w:p>
  </w:endnote>
  <w:endnote w:type="continuationNotice" w:id="1">
    <w:p w:rsidR="002E7A0B" w:rsidRDefault="002E7A0B">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Dutch">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Default="002E7A0B">
    <w:pPr>
      <w:pStyle w:val="Footer"/>
    </w:pPr>
  </w:p>
  <w:p w:rsidR="002E7A0B" w:rsidRDefault="002E7A0B">
    <w:pPr>
      <w:pStyle w:val="Footer"/>
      <w:pBdr>
        <w:top w:val="single" w:sz="6" w:space="1" w:color="auto"/>
      </w:pBdr>
    </w:pPr>
  </w:p>
  <w:p w:rsidR="002E7A0B" w:rsidRDefault="002E7A0B" w:rsidP="00866DC9">
    <w:pPr>
      <w:pStyle w:val="Footer"/>
      <w:tabs>
        <w:tab w:val="clear" w:pos="9630"/>
        <w:tab w:val="right" w:pos="9781"/>
        <w:tab w:val="right" w:pos="15300"/>
      </w:tabs>
    </w:pPr>
    <w:r>
      <w:t>CAPRICORN MUNICIPAL DEVELOPMENT GUIDELINES</w:t>
    </w:r>
    <w:r>
      <w:tab/>
      <w:t>D</w:t>
    </w:r>
    <w:del w:id="0" w:author="Monica Borg" w:date="2018-01-11T15:12:00Z">
      <w:r w:rsidDel="00782C6A">
        <w:delText>(NEW)</w:delText>
      </w:r>
    </w:del>
    <w:ins w:id="1" w:author="Monica Borg" w:date="2018-01-11T15:12:00Z">
      <w:r>
        <w:t>14</w:t>
      </w:r>
    </w:ins>
    <w:r>
      <w:rPr>
        <w:rStyle w:val="PageNumber"/>
      </w:rPr>
      <w:tab/>
      <w:t>ISSUE: NO:</w:t>
    </w:r>
    <w:del w:id="2" w:author="Monica Borg" w:date="2018-01-11T15:13:00Z">
      <w:r w:rsidDel="00782C6A">
        <w:rPr>
          <w:rStyle w:val="PageNumber"/>
        </w:rPr>
        <w:delText xml:space="preserve">1 </w:delText>
      </w:r>
    </w:del>
    <w:ins w:id="3" w:author="Monica Borg" w:date="2018-01-11T15:13:00Z">
      <w:r>
        <w:rPr>
          <w:rStyle w:val="PageNumber"/>
        </w:rPr>
        <w:t xml:space="preserve">2 </w:t>
      </w:r>
    </w:ins>
    <w:r>
      <w:rPr>
        <w:rStyle w:val="PageNumber"/>
      </w:rPr>
      <w:t xml:space="preserve">– </w:t>
    </w:r>
    <w:del w:id="4" w:author="Monica Borg" w:date="2018-01-11T15:12:00Z">
      <w:r w:rsidDel="00782C6A">
        <w:rPr>
          <w:rStyle w:val="PageNumber"/>
        </w:rPr>
        <w:delText>Aug 2017</w:delText>
      </w:r>
    </w:del>
    <w:ins w:id="5" w:author="Monica Borg" w:date="2018-01-11T15:12:00Z">
      <w:r>
        <w:rPr>
          <w:rStyle w:val="PageNumber"/>
        </w:rPr>
        <w:t>Jan 2018</w:t>
      </w:r>
    </w:ins>
  </w:p>
  <w:p w:rsidR="002E7A0B" w:rsidRDefault="002E7A0B" w:rsidP="00866DC9">
    <w:pPr>
      <w:pStyle w:val="Footer"/>
    </w:pPr>
    <w:r>
      <w:rPr>
        <w:rStyle w:val="PageNumber"/>
      </w:rPr>
      <w:t>www.cmdg.com.au</w:t>
    </w:r>
    <w:r>
      <w:tab/>
    </w:r>
    <w:r>
      <w:tab/>
    </w:r>
    <w:del w:id="6" w:author="Monica Borg" w:date="2018-01-11T16:42:00Z">
      <w:r w:rsidRPr="00782C6A" w:rsidDel="007B30A9">
        <w:rPr>
          <w:highlight w:val="yellow"/>
          <w:rPrChange w:id="7" w:author="Monica Borg" w:date="2018-01-11T15:14:00Z">
            <w:rPr/>
          </w:rPrChange>
        </w:rPr>
        <w:delText>GRC DRAFT</w:delText>
      </w:r>
    </w:del>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Default="002E7A0B" w:rsidP="00BC0CC0">
    <w:pPr>
      <w:pStyle w:val="Footer"/>
    </w:pPr>
  </w:p>
  <w:p w:rsidR="002E7A0B" w:rsidRDefault="002E7A0B" w:rsidP="00BC0CC0">
    <w:pPr>
      <w:pStyle w:val="Footer"/>
      <w:pBdr>
        <w:top w:val="single" w:sz="6" w:space="1" w:color="auto"/>
      </w:pBdr>
    </w:pPr>
  </w:p>
  <w:p w:rsidR="002E7A0B" w:rsidRDefault="002E7A0B" w:rsidP="00271680">
    <w:pPr>
      <w:pStyle w:val="Footer"/>
      <w:tabs>
        <w:tab w:val="clear" w:pos="9630"/>
        <w:tab w:val="right" w:pos="9781"/>
        <w:tab w:val="right" w:pos="15300"/>
      </w:tabs>
    </w:pPr>
    <w:r>
      <w:t>CAPRICORN MUNICIPAL DEVELOPMENT GUIDELINES</w:t>
    </w:r>
    <w:r>
      <w:tab/>
      <w:t>D</w:t>
    </w:r>
    <w:del w:id="1098" w:author="Monica Borg" w:date="2018-01-11T15:14:00Z">
      <w:r w:rsidDel="00782C6A">
        <w:delText>(NEW)</w:delText>
      </w:r>
    </w:del>
    <w:ins w:id="1099" w:author="Monica Borg" w:date="2018-01-11T15:14:00Z">
      <w:r>
        <w:t>14</w:t>
      </w:r>
    </w:ins>
    <w:r>
      <w:t>-</w:t>
    </w:r>
    <w:r>
      <w:rPr>
        <w:rStyle w:val="PageNumber"/>
      </w:rPr>
      <w:fldChar w:fldCharType="begin"/>
    </w:r>
    <w:r>
      <w:rPr>
        <w:rStyle w:val="PageNumber"/>
      </w:rPr>
      <w:instrText xml:space="preserve"> PAGE </w:instrText>
    </w:r>
    <w:r>
      <w:rPr>
        <w:rStyle w:val="PageNumber"/>
      </w:rPr>
      <w:fldChar w:fldCharType="separate"/>
    </w:r>
    <w:r w:rsidR="00542D4E">
      <w:rPr>
        <w:rStyle w:val="PageNumber"/>
      </w:rPr>
      <w:t>20</w:t>
    </w:r>
    <w:r>
      <w:rPr>
        <w:rStyle w:val="PageNumber"/>
      </w:rPr>
      <w:fldChar w:fldCharType="end"/>
    </w:r>
    <w:r>
      <w:rPr>
        <w:rStyle w:val="PageNumber"/>
      </w:rPr>
      <w:tab/>
      <w:t>ISSUE: NO:</w:t>
    </w:r>
    <w:del w:id="1100" w:author="Monica Borg" w:date="2018-01-11T15:14:00Z">
      <w:r w:rsidDel="00782C6A">
        <w:rPr>
          <w:rStyle w:val="PageNumber"/>
        </w:rPr>
        <w:delText xml:space="preserve">1 </w:delText>
      </w:r>
    </w:del>
    <w:ins w:id="1101" w:author="Monica Borg" w:date="2018-01-11T15:14:00Z">
      <w:r>
        <w:rPr>
          <w:rStyle w:val="PageNumber"/>
        </w:rPr>
        <w:t xml:space="preserve">2 </w:t>
      </w:r>
    </w:ins>
    <w:r>
      <w:rPr>
        <w:rStyle w:val="PageNumber"/>
      </w:rPr>
      <w:t xml:space="preserve">– </w:t>
    </w:r>
    <w:del w:id="1102" w:author="Monica Borg" w:date="2018-01-11T15:14:00Z">
      <w:r w:rsidDel="00782C6A">
        <w:rPr>
          <w:rStyle w:val="PageNumber"/>
        </w:rPr>
        <w:delText xml:space="preserve">Aug </w:delText>
      </w:r>
    </w:del>
    <w:ins w:id="1103" w:author="Monica Borg" w:date="2018-01-11T15:14:00Z">
      <w:r>
        <w:rPr>
          <w:rStyle w:val="PageNumber"/>
        </w:rPr>
        <w:t xml:space="preserve">Jan </w:t>
      </w:r>
    </w:ins>
    <w:del w:id="1104" w:author="Monica Borg" w:date="2018-01-11T15:14:00Z">
      <w:r w:rsidDel="00782C6A">
        <w:rPr>
          <w:rStyle w:val="PageNumber"/>
        </w:rPr>
        <w:delText>2017</w:delText>
      </w:r>
    </w:del>
    <w:ins w:id="1105" w:author="Monica Borg" w:date="2018-01-11T15:14:00Z">
      <w:r>
        <w:rPr>
          <w:rStyle w:val="PageNumber"/>
        </w:rPr>
        <w:t>2018</w:t>
      </w:r>
    </w:ins>
  </w:p>
  <w:p w:rsidR="002E7A0B" w:rsidRDefault="002E7A0B">
    <w:pPr>
      <w:pStyle w:val="Footer"/>
    </w:pPr>
    <w:r>
      <w:t>www.cmdg.com.au</w:t>
    </w:r>
    <w:r>
      <w:tab/>
    </w:r>
    <w:r>
      <w:tab/>
    </w:r>
    <w:del w:id="1106" w:author="Monica Borg" w:date="2018-01-11T16:42:00Z">
      <w:r w:rsidRPr="00782C6A" w:rsidDel="007B30A9">
        <w:rPr>
          <w:highlight w:val="yellow"/>
          <w:rPrChange w:id="1107" w:author="Monica Borg" w:date="2018-01-11T15:14:00Z">
            <w:rPr/>
          </w:rPrChange>
        </w:rPr>
        <w:delText>GRC DRAFT</w:delText>
      </w:r>
    </w:del>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Default="002E7A0B" w:rsidP="00BC0CC0">
    <w:pPr>
      <w:pStyle w:val="Footer"/>
    </w:pPr>
  </w:p>
  <w:p w:rsidR="002E7A0B" w:rsidRDefault="002E7A0B" w:rsidP="00BC0CC0">
    <w:pPr>
      <w:pStyle w:val="Footer"/>
      <w:pBdr>
        <w:top w:val="single" w:sz="6" w:space="1" w:color="auto"/>
      </w:pBdr>
    </w:pPr>
  </w:p>
  <w:p w:rsidR="002E7A0B" w:rsidRDefault="002E7A0B" w:rsidP="00271680">
    <w:pPr>
      <w:pStyle w:val="Footer"/>
      <w:tabs>
        <w:tab w:val="clear" w:pos="9630"/>
        <w:tab w:val="right" w:pos="9781"/>
        <w:tab w:val="right" w:pos="15300"/>
      </w:tabs>
    </w:pPr>
    <w:r>
      <w:t>CAPRICORN MUNICIPAL DEVELOPMENT GUIDELINES</w:t>
    </w:r>
    <w:r>
      <w:tab/>
      <w:t>D</w:t>
    </w:r>
    <w:del w:id="1108" w:author="Monica Borg" w:date="2018-01-11T15:15:00Z">
      <w:r w:rsidDel="00782C6A">
        <w:delText>(NEW)</w:delText>
      </w:r>
    </w:del>
    <w:ins w:id="1109" w:author="Monica Borg" w:date="2018-01-11T15:15:00Z">
      <w:r>
        <w:t>14</w:t>
      </w:r>
    </w:ins>
    <w:r>
      <w:t>-</w:t>
    </w:r>
    <w:r>
      <w:rPr>
        <w:rStyle w:val="PageNumber"/>
      </w:rPr>
      <w:fldChar w:fldCharType="begin"/>
    </w:r>
    <w:r>
      <w:rPr>
        <w:rStyle w:val="PageNumber"/>
      </w:rPr>
      <w:instrText xml:space="preserve"> PAGE </w:instrText>
    </w:r>
    <w:r>
      <w:rPr>
        <w:rStyle w:val="PageNumber"/>
      </w:rPr>
      <w:fldChar w:fldCharType="separate"/>
    </w:r>
    <w:r w:rsidR="00542D4E">
      <w:rPr>
        <w:rStyle w:val="PageNumber"/>
      </w:rPr>
      <w:t>19</w:t>
    </w:r>
    <w:r>
      <w:rPr>
        <w:rStyle w:val="PageNumber"/>
      </w:rPr>
      <w:fldChar w:fldCharType="end"/>
    </w:r>
    <w:r>
      <w:rPr>
        <w:rStyle w:val="PageNumber"/>
      </w:rPr>
      <w:tab/>
      <w:t>ISSUE: NO:</w:t>
    </w:r>
    <w:del w:id="1110" w:author="Monica Borg" w:date="2018-01-11T15:15:00Z">
      <w:r w:rsidDel="00782C6A">
        <w:rPr>
          <w:rStyle w:val="PageNumber"/>
        </w:rPr>
        <w:delText>1 – March 2017</w:delText>
      </w:r>
    </w:del>
    <w:ins w:id="1111" w:author="Monica Borg" w:date="2018-01-11T15:15:00Z">
      <w:r>
        <w:rPr>
          <w:rStyle w:val="PageNumber"/>
        </w:rPr>
        <w:t>2 – Jan 2018</w:t>
      </w:r>
    </w:ins>
  </w:p>
  <w:p w:rsidR="002E7A0B" w:rsidRDefault="002E7A0B" w:rsidP="00BC0CC0">
    <w:pPr>
      <w:pStyle w:val="Footer"/>
    </w:pPr>
    <w:r>
      <w:t>www.cmdg.com.au</w:t>
    </w:r>
    <w:r>
      <w:tab/>
    </w:r>
    <w:r>
      <w:tab/>
    </w:r>
    <w:del w:id="1112" w:author="Monica Borg" w:date="2018-01-18T12:37:00Z">
      <w:r w:rsidRPr="00782C6A" w:rsidDel="002E7A0B">
        <w:rPr>
          <w:highlight w:val="yellow"/>
          <w:rPrChange w:id="1113" w:author="Monica Borg" w:date="2018-01-11T15:15:00Z">
            <w:rPr/>
          </w:rPrChange>
        </w:rPr>
        <w:delText>GRC DRAFT</w:delText>
      </w:r>
    </w:del>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Default="002E7A0B">
    <w:pPr>
      <w:pStyle w:val="Footer"/>
    </w:pPr>
  </w:p>
  <w:p w:rsidR="002E7A0B" w:rsidRDefault="002E7A0B">
    <w:pPr>
      <w:pStyle w:val="Footer"/>
      <w:pBdr>
        <w:top w:val="single" w:sz="6" w:space="1" w:color="auto"/>
      </w:pBdr>
    </w:pPr>
  </w:p>
  <w:p w:rsidR="002E7A0B" w:rsidRDefault="002E7A0B" w:rsidP="00866DC9">
    <w:pPr>
      <w:pStyle w:val="Footer"/>
      <w:tabs>
        <w:tab w:val="clear" w:pos="9630"/>
        <w:tab w:val="right" w:pos="9781"/>
        <w:tab w:val="right" w:pos="15300"/>
      </w:tabs>
    </w:pPr>
    <w:r>
      <w:t>CAPRICORN MUNICIPAL DEVELOPMENT GUIDELINES</w:t>
    </w:r>
    <w:r>
      <w:tab/>
      <w:t>D</w:t>
    </w:r>
    <w:ins w:id="1114" w:author="Monica Borg" w:date="2018-01-11T15:13:00Z">
      <w:r>
        <w:t>14-</w:t>
      </w:r>
      <w:r>
        <w:rPr>
          <w:noProof w:val="0"/>
        </w:rPr>
        <w:fldChar w:fldCharType="begin"/>
      </w:r>
      <w:r>
        <w:instrText xml:space="preserve"> PAGE   \* MERGEFORMAT </w:instrText>
      </w:r>
      <w:r>
        <w:rPr>
          <w:noProof w:val="0"/>
        </w:rPr>
        <w:fldChar w:fldCharType="separate"/>
      </w:r>
    </w:ins>
    <w:r w:rsidR="00542D4E">
      <w:t>1</w:t>
    </w:r>
    <w:ins w:id="1115" w:author="Monica Borg" w:date="2018-01-11T15:13:00Z">
      <w:r>
        <w:fldChar w:fldCharType="end"/>
      </w:r>
    </w:ins>
    <w:del w:id="1116" w:author="Monica Borg" w:date="2018-01-11T15:13:00Z">
      <w:r w:rsidDel="00782C6A">
        <w:delText>(NEW)-</w:delText>
      </w:r>
      <w:r w:rsidDel="00782C6A">
        <w:rPr>
          <w:rStyle w:val="PageNumber"/>
        </w:rPr>
        <w:fldChar w:fldCharType="begin"/>
      </w:r>
      <w:r w:rsidDel="00782C6A">
        <w:rPr>
          <w:rStyle w:val="PageNumber"/>
        </w:rPr>
        <w:delInstrText xml:space="preserve"> PAGE </w:delInstrText>
      </w:r>
      <w:r w:rsidDel="00782C6A">
        <w:rPr>
          <w:rStyle w:val="PageNumber"/>
        </w:rPr>
        <w:fldChar w:fldCharType="separate"/>
      </w:r>
      <w:r w:rsidDel="00782C6A">
        <w:rPr>
          <w:rStyle w:val="PageNumber"/>
        </w:rPr>
        <w:delText>1</w:delText>
      </w:r>
      <w:r w:rsidDel="00782C6A">
        <w:rPr>
          <w:rStyle w:val="PageNumber"/>
        </w:rPr>
        <w:fldChar w:fldCharType="end"/>
      </w:r>
    </w:del>
    <w:r>
      <w:rPr>
        <w:rStyle w:val="PageNumber"/>
      </w:rPr>
      <w:tab/>
      <w:t>ISSUE: NO:</w:t>
    </w:r>
    <w:del w:id="1117" w:author="Monica Borg" w:date="2018-01-11T15:13:00Z">
      <w:r w:rsidDel="00782C6A">
        <w:rPr>
          <w:rStyle w:val="PageNumber"/>
        </w:rPr>
        <w:delText xml:space="preserve">1 </w:delText>
      </w:r>
    </w:del>
    <w:ins w:id="1118" w:author="Monica Borg" w:date="2018-01-11T15:13:00Z">
      <w:r>
        <w:rPr>
          <w:rStyle w:val="PageNumber"/>
        </w:rPr>
        <w:t xml:space="preserve">2 </w:t>
      </w:r>
    </w:ins>
    <w:r>
      <w:rPr>
        <w:rStyle w:val="PageNumber"/>
      </w:rPr>
      <w:t xml:space="preserve">– </w:t>
    </w:r>
    <w:del w:id="1119" w:author="Monica Borg" w:date="2018-01-11T15:13:00Z">
      <w:r w:rsidDel="00782C6A">
        <w:rPr>
          <w:rStyle w:val="PageNumber"/>
        </w:rPr>
        <w:delText>Aug 2017</w:delText>
      </w:r>
    </w:del>
    <w:ins w:id="1120" w:author="Monica Borg" w:date="2018-01-11T15:13:00Z">
      <w:r>
        <w:rPr>
          <w:rStyle w:val="PageNumber"/>
        </w:rPr>
        <w:t>Jan 2018</w:t>
      </w:r>
    </w:ins>
  </w:p>
  <w:p w:rsidR="002E7A0B" w:rsidRDefault="002E7A0B">
    <w:pPr>
      <w:pStyle w:val="Footer"/>
    </w:pPr>
    <w:r w:rsidRPr="00203F14">
      <w:rPr>
        <w:szCs w:val="16"/>
      </w:rPr>
      <w:t>www.cmdg.com.au</w:t>
    </w:r>
    <w:r>
      <w:tab/>
    </w:r>
    <w:r>
      <w:tab/>
    </w:r>
    <w:del w:id="1121" w:author="Monica Borg" w:date="2018-01-11T16:42:00Z">
      <w:r w:rsidRPr="00782C6A" w:rsidDel="007B30A9">
        <w:rPr>
          <w:highlight w:val="yellow"/>
          <w:rPrChange w:id="1122" w:author="Monica Borg" w:date="2018-01-11T15:14:00Z">
            <w:rPr/>
          </w:rPrChange>
        </w:rPr>
        <w:delText>GRC DRAFT</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A0B" w:rsidRDefault="002E7A0B">
      <w:r>
        <w:rPr>
          <w:sz w:val="24"/>
        </w:rPr>
        <w:separator/>
      </w:r>
    </w:p>
  </w:footnote>
  <w:footnote w:type="continuationSeparator" w:id="0">
    <w:p w:rsidR="002E7A0B" w:rsidRDefault="002E7A0B" w:rsidP="00440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Default="002E7A0B">
    <w:pPr>
      <w:pStyle w:val="Header"/>
      <w:pBdr>
        <w:bottom w:val="single" w:sz="6" w:space="1" w:color="auto"/>
      </w:pBdr>
    </w:pPr>
    <w:r>
      <w:rPr>
        <w:b/>
      </w:rPr>
      <w:t>SUBSURFACE DRAINAGE</w:t>
    </w:r>
  </w:p>
  <w:p w:rsidR="002E7A0B" w:rsidRDefault="002E7A0B">
    <w:pPr>
      <w:pStyle w:val="Header"/>
    </w:pPr>
    <w:r>
      <w:rPr>
        <w:lang w:val="en-AU" w:eastAsia="en-AU"/>
      </w:rPr>
      <mc:AlternateContent>
        <mc:Choice Requires="wps">
          <w:drawing>
            <wp:anchor distT="0" distB="0" distL="114300" distR="114300" simplePos="0" relativeHeight="251659776" behindDoc="0" locked="0" layoutInCell="0" allowOverlap="1" wp14:anchorId="7BFCB628" wp14:editId="28E5268D">
              <wp:simplePos x="0" y="0"/>
              <wp:positionH relativeFrom="column">
                <wp:posOffset>1250950</wp:posOffset>
              </wp:positionH>
              <wp:positionV relativeFrom="paragraph">
                <wp:posOffset>3707130</wp:posOffset>
              </wp:positionV>
              <wp:extent cx="4819650" cy="2152650"/>
              <wp:effectExtent l="0" t="0" r="0" b="0"/>
              <wp:wrapNone/>
              <wp:docPr id="5"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226743">
                        <a:off x="0" y="0"/>
                        <a:ext cx="4819650" cy="2152650"/>
                      </a:xfrm>
                      <a:prstGeom prst="rect">
                        <a:avLst/>
                      </a:prstGeom>
                      <a:extLst>
                        <a:ext uri="{909E8E84-426E-40DD-AFC4-6F175D3DCCD1}">
                          <a14:hiddenFill xmlns:a14="http://schemas.microsoft.com/office/drawing/2010/main">
                            <a:solidFill>
                              <a:srgbClr val="C0C0C0">
                                <a:alpha val="50000"/>
                              </a:srgbClr>
                            </a:solidFill>
                          </a14:hiddenFill>
                        </a:ext>
                        <a:ext uri="{AF507438-7753-43E0-B8FC-AC1667EBCBE1}">
                          <a14:hiddenEffects xmlns:a14="http://schemas.microsoft.com/office/drawing/2010/main">
                            <a:effectLst/>
                          </a14:hiddenEffects>
                        </a:ext>
                      </a:extLst>
                    </wps:spPr>
                    <wps:txbx>
                      <w:txbxContent>
                        <w:p w:rsidR="002E7A0B" w:rsidRDefault="002E7A0B" w:rsidP="00F23C17">
                          <w:pPr>
                            <w:pStyle w:val="NormalWeb"/>
                            <w:spacing w:before="0" w:beforeAutospacing="0" w:after="0" w:afterAutospacing="0"/>
                            <w:jc w:val="center"/>
                          </w:pPr>
                          <w:r w:rsidRPr="00FF0BE9">
                            <w:rPr>
                              <w:rFonts w:ascii="Arial Black" w:hAnsi="Arial Black"/>
                              <w:i/>
                              <w:iCs/>
                              <w:outline/>
                              <w:color w:val="000000"/>
                              <w:sz w:val="120"/>
                              <w:szCs w:val="120"/>
                              <w14:textOutline w14:w="9525" w14:cap="flat" w14:cmpd="sng" w14:algn="ctr">
                                <w14:solidFill>
                                  <w14:srgbClr w14:val="000000"/>
                                </w14:solidFill>
                                <w14:prstDash w14:val="lgDash"/>
                                <w14:round/>
                              </w14:textOutline>
                              <w14:textFill>
                                <w14:noFill/>
                              </w14:textFill>
                            </w:rPr>
                            <w:t>DRAFT FOR</w:t>
                          </w:r>
                        </w:p>
                        <w:p w:rsidR="002E7A0B" w:rsidRDefault="002E7A0B" w:rsidP="00F23C17">
                          <w:pPr>
                            <w:pStyle w:val="NormalWeb"/>
                            <w:spacing w:before="0" w:beforeAutospacing="0" w:after="0" w:afterAutospacing="0"/>
                            <w:jc w:val="center"/>
                          </w:pPr>
                          <w:r w:rsidRPr="00FF0BE9">
                            <w:rPr>
                              <w:rFonts w:ascii="Arial Black" w:hAnsi="Arial Black"/>
                              <w:i/>
                              <w:iCs/>
                              <w:outline/>
                              <w:color w:val="000000"/>
                              <w:sz w:val="120"/>
                              <w:szCs w:val="120"/>
                              <w14:textOutline w14:w="9525" w14:cap="flat" w14:cmpd="sng" w14:algn="ctr">
                                <w14:solidFill>
                                  <w14:srgbClr w14:val="000000"/>
                                </w14:solidFill>
                                <w14:prstDash w14:val="lgDash"/>
                                <w14:round/>
                              </w14:textOutline>
                              <w14:textFill>
                                <w14:noFill/>
                              </w14:textFill>
                            </w:rPr>
                            <w:t>COMMENT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BFCB628" id="_x0000_t202" coordsize="21600,21600" o:spt="202" path="m,l,21600r21600,l21600,xe">
              <v:stroke joinstyle="miter"/>
              <v:path gradientshapeok="t" o:connecttype="rect"/>
            </v:shapetype>
            <v:shape id="WordArt 24" o:spid="_x0000_s1026" type="#_x0000_t202" style="position:absolute;margin-left:98.5pt;margin-top:291.9pt;width:379.5pt;height:169.5pt;rotation:-352446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" o:allowincell="f" filled="f" fillcolor="silver" stroked="f">
              <v:fill opacity="32896f"/>
              <o:lock v:ext="edit" shapetype="t"/>
              <v:textbox style="mso-fit-shape-to-text:t">
                <w:txbxContent>
                  <w:p w:rsidR="002E7A0B" w:rsidRDefault="002E7A0B" w:rsidP="00F23C17">
                    <w:pPr>
                      <w:pStyle w:val="NormalWeb"/>
                      <w:spacing w:before="0" w:beforeAutospacing="0" w:after="0" w:afterAutospacing="0"/>
                      <w:jc w:val="center"/>
                    </w:pPr>
                    <w:r w:rsidRPr="00FF0BE9">
                      <w:rPr>
                        <w:rFonts w:ascii="Arial Black" w:hAnsi="Arial Black"/>
                        <w:i/>
                        <w:iCs/>
                        <w:outline/>
                        <w:color w:val="000000"/>
                        <w:sz w:val="120"/>
                        <w:szCs w:val="120"/>
                        <w14:textOutline w14:w="9525" w14:cap="flat" w14:cmpd="sng" w14:algn="ctr">
                          <w14:solidFill>
                            <w14:srgbClr w14:val="000000"/>
                          </w14:solidFill>
                          <w14:prstDash w14:val="lgDash"/>
                          <w14:round/>
                        </w14:textOutline>
                        <w14:textFill>
                          <w14:noFill/>
                        </w14:textFill>
                      </w:rPr>
                      <w:t>DRAFT FOR</w:t>
                    </w:r>
                  </w:p>
                  <w:p w:rsidR="002E7A0B" w:rsidRDefault="002E7A0B" w:rsidP="00F23C17">
                    <w:pPr>
                      <w:pStyle w:val="NormalWeb"/>
                      <w:spacing w:before="0" w:beforeAutospacing="0" w:after="0" w:afterAutospacing="0"/>
                      <w:jc w:val="center"/>
                    </w:pPr>
                    <w:r w:rsidRPr="00FF0BE9">
                      <w:rPr>
                        <w:rFonts w:ascii="Arial Black" w:hAnsi="Arial Black"/>
                        <w:i/>
                        <w:iCs/>
                        <w:outline/>
                        <w:color w:val="000000"/>
                        <w:sz w:val="120"/>
                        <w:szCs w:val="120"/>
                        <w14:textOutline w14:w="9525" w14:cap="flat" w14:cmpd="sng" w14:algn="ctr">
                          <w14:solidFill>
                            <w14:srgbClr w14:val="000000"/>
                          </w14:solidFill>
                          <w14:prstDash w14:val="lgDash"/>
                          <w14:round/>
                        </w14:textOutline>
                        <w14:textFill>
                          <w14:noFill/>
                        </w14:textFill>
                      </w:rPr>
                      <w:t>COMMENT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Default="002E7A0B">
    <w:pPr>
      <w:pStyle w:val="Header"/>
      <w:pBdr>
        <w:bottom w:val="single" w:sz="6" w:space="1" w:color="auto"/>
      </w:pBdr>
    </w:pPr>
    <w:r>
      <w:t xml:space="preserve"> </w:t>
    </w:r>
    <w:r>
      <w:tab/>
    </w:r>
    <w:r>
      <w:rPr>
        <w:b/>
      </w:rPr>
      <w:t>FLOODWAY DESIGN</w:t>
    </w:r>
  </w:p>
  <w:p w:rsidR="002E7A0B" w:rsidRDefault="002E7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Default="002E7A0B">
    <w:pPr>
      <w:pStyle w:val="Header"/>
      <w:pBdr>
        <w:bottom w:val="single" w:sz="6" w:space="1" w:color="auto"/>
      </w:pBdr>
    </w:pPr>
    <w:r>
      <w:rPr>
        <w:b/>
      </w:rPr>
      <w:t>FLOODWAY DESIGN</w:t>
    </w:r>
    <w:r>
      <w:tab/>
    </w:r>
  </w:p>
  <w:p w:rsidR="002E7A0B" w:rsidRDefault="002E7A0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Default="002E7A0B">
    <w:pPr>
      <w:tabs>
        <w:tab w:val="right" w:pos="9746"/>
      </w:tabs>
    </w:pPr>
    <w:r>
      <w:rPr>
        <w:rFonts w:ascii="Times New Roman" w:hAnsi="Times New Roman"/>
        <w:noProof/>
        <w:lang w:eastAsia="en-AU"/>
      </w:rPr>
      <mc:AlternateContent>
        <mc:Choice Requires="wps">
          <w:drawing>
            <wp:anchor distT="0" distB="0" distL="114300" distR="114300" simplePos="0" relativeHeight="251656704" behindDoc="0" locked="0" layoutInCell="0" allowOverlap="1" wp14:anchorId="7A04B92C" wp14:editId="2240D7E7">
              <wp:simplePos x="0" y="0"/>
              <wp:positionH relativeFrom="page">
                <wp:posOffset>685800</wp:posOffset>
              </wp:positionH>
              <wp:positionV relativeFrom="paragraph">
                <wp:posOffset>0</wp:posOffset>
              </wp:positionV>
              <wp:extent cx="6188710" cy="127000"/>
              <wp:effectExtent l="0" t="0" r="0" b="0"/>
              <wp:wrapNone/>
              <wp:docPr id="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127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E7A0B" w:rsidRDefault="002E7A0B">
                          <w:pPr>
                            <w:tabs>
                              <w:tab w:val="center" w:pos="4873"/>
                              <w:tab w:val="right" w:pos="9746"/>
                            </w:tabs>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4B92C" id="Rectangle 18" o:spid="_x0000_s1027" style="position:absolute;left:0;text-align:left;margin-left:54pt;margin-top:0;width:487.3pt;height:10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" o:allowincell="f" filled="f" stroked="f" strokeweight="0">
              <v:textbox inset="0,0,0,0">
                <w:txbxContent>
                  <w:p w:rsidR="002E7A0B" w:rsidRDefault="002E7A0B">
                    <w:pPr>
                      <w:tabs>
                        <w:tab w:val="center" w:pos="4873"/>
                        <w:tab w:val="right" w:pos="9746"/>
                      </w:tabs>
                      <w:rPr>
                        <w:sz w:val="24"/>
                      </w:rPr>
                    </w:pPr>
                  </w:p>
                </w:txbxContent>
              </v:textbox>
              <w10:wrap anchorx="page"/>
            </v:rect>
          </w:pict>
        </mc:Fallback>
      </mc:AlternateContent>
    </w:r>
    <w:r>
      <w:t xml:space="preserve"> </w:t>
    </w:r>
    <w:r>
      <w:rPr>
        <w:b/>
      </w:rPr>
      <w:tab/>
      <w:t>FLOODWAY DESIGN</w:t>
    </w:r>
  </w:p>
  <w:p w:rsidR="002E7A0B" w:rsidRDefault="002E7A0B">
    <w:pPr>
      <w:spacing w:line="19" w:lineRule="exact"/>
    </w:pPr>
    <w:r>
      <w:rPr>
        <w:rFonts w:ascii="Times New Roman" w:hAnsi="Times New Roman"/>
        <w:noProof/>
        <w:lang w:eastAsia="en-AU"/>
      </w:rPr>
      <mc:AlternateContent>
        <mc:Choice Requires="wps">
          <w:drawing>
            <wp:anchor distT="0" distB="0" distL="114300" distR="114300" simplePos="0" relativeHeight="251655680" behindDoc="1" locked="0" layoutInCell="0" allowOverlap="1" wp14:anchorId="2CA789C4" wp14:editId="325CFDAB">
              <wp:simplePos x="0" y="0"/>
              <wp:positionH relativeFrom="margin">
                <wp:posOffset>0</wp:posOffset>
              </wp:positionH>
              <wp:positionV relativeFrom="paragraph">
                <wp:posOffset>0</wp:posOffset>
              </wp:positionV>
              <wp:extent cx="6188710" cy="1206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2DDBC39" id="Rectangle 4" o:spid="_x0000_s1026" style="position:absolute;margin-left:0;margin-top:0;width:487.3pt;height:.9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" o:allowincell="f" fillcolor="black" stroked="f" strokeweight=".05pt">
              <w10:wrap anchorx="margin"/>
            </v:rect>
          </w:pict>
        </mc:Fallback>
      </mc:AlternateContent>
    </w:r>
  </w:p>
  <w:p w:rsidR="002E7A0B" w:rsidRDefault="002E7A0B">
    <w:pPr>
      <w:spacing w:after="380" w:line="100" w:lineRule="exact"/>
      <w:rPr>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0B" w:rsidRPr="00F308E3" w:rsidRDefault="002E7A0B">
    <w:pPr>
      <w:pStyle w:val="Header"/>
      <w:pBdr>
        <w:bottom w:val="single" w:sz="6" w:space="1" w:color="auto"/>
      </w:pBdr>
      <w:rPr>
        <w:b/>
      </w:rPr>
    </w:pPr>
    <w:r>
      <w:t xml:space="preserve"> </w:t>
    </w:r>
    <w:r>
      <w:tab/>
    </w:r>
    <w:r>
      <w:rPr>
        <w:b/>
      </w:rPr>
      <w:t>FLOODWAY DESIGN</w:t>
    </w:r>
  </w:p>
  <w:p w:rsidR="002E7A0B" w:rsidRDefault="002E7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C4F0A"/>
    <w:multiLevelType w:val="hybridMultilevel"/>
    <w:tmpl w:val="11F6563C"/>
    <w:lvl w:ilvl="0" w:tplc="0C090001">
      <w:start w:val="1"/>
      <w:numFmt w:val="bullet"/>
      <w:lvlText w:val=""/>
      <w:lvlJc w:val="left"/>
      <w:pPr>
        <w:ind w:left="2989" w:hanging="360"/>
      </w:pPr>
      <w:rPr>
        <w:rFonts w:ascii="Symbol" w:hAnsi="Symbol" w:hint="default"/>
      </w:rPr>
    </w:lvl>
    <w:lvl w:ilvl="1" w:tplc="0C090003" w:tentative="1">
      <w:start w:val="1"/>
      <w:numFmt w:val="bullet"/>
      <w:lvlText w:val="o"/>
      <w:lvlJc w:val="left"/>
      <w:pPr>
        <w:ind w:left="3709" w:hanging="360"/>
      </w:pPr>
      <w:rPr>
        <w:rFonts w:ascii="Courier New" w:hAnsi="Courier New" w:cs="Courier New" w:hint="default"/>
      </w:rPr>
    </w:lvl>
    <w:lvl w:ilvl="2" w:tplc="0C090005" w:tentative="1">
      <w:start w:val="1"/>
      <w:numFmt w:val="bullet"/>
      <w:lvlText w:val=""/>
      <w:lvlJc w:val="left"/>
      <w:pPr>
        <w:ind w:left="4429" w:hanging="360"/>
      </w:pPr>
      <w:rPr>
        <w:rFonts w:ascii="Wingdings" w:hAnsi="Wingdings" w:hint="default"/>
      </w:rPr>
    </w:lvl>
    <w:lvl w:ilvl="3" w:tplc="0C090001" w:tentative="1">
      <w:start w:val="1"/>
      <w:numFmt w:val="bullet"/>
      <w:lvlText w:val=""/>
      <w:lvlJc w:val="left"/>
      <w:pPr>
        <w:ind w:left="5149" w:hanging="360"/>
      </w:pPr>
      <w:rPr>
        <w:rFonts w:ascii="Symbol" w:hAnsi="Symbol" w:hint="default"/>
      </w:rPr>
    </w:lvl>
    <w:lvl w:ilvl="4" w:tplc="0C090003" w:tentative="1">
      <w:start w:val="1"/>
      <w:numFmt w:val="bullet"/>
      <w:lvlText w:val="o"/>
      <w:lvlJc w:val="left"/>
      <w:pPr>
        <w:ind w:left="5869" w:hanging="360"/>
      </w:pPr>
      <w:rPr>
        <w:rFonts w:ascii="Courier New" w:hAnsi="Courier New" w:cs="Courier New" w:hint="default"/>
      </w:rPr>
    </w:lvl>
    <w:lvl w:ilvl="5" w:tplc="0C090005" w:tentative="1">
      <w:start w:val="1"/>
      <w:numFmt w:val="bullet"/>
      <w:lvlText w:val=""/>
      <w:lvlJc w:val="left"/>
      <w:pPr>
        <w:ind w:left="6589" w:hanging="360"/>
      </w:pPr>
      <w:rPr>
        <w:rFonts w:ascii="Wingdings" w:hAnsi="Wingdings" w:hint="default"/>
      </w:rPr>
    </w:lvl>
    <w:lvl w:ilvl="6" w:tplc="0C090001" w:tentative="1">
      <w:start w:val="1"/>
      <w:numFmt w:val="bullet"/>
      <w:lvlText w:val=""/>
      <w:lvlJc w:val="left"/>
      <w:pPr>
        <w:ind w:left="7309" w:hanging="360"/>
      </w:pPr>
      <w:rPr>
        <w:rFonts w:ascii="Symbol" w:hAnsi="Symbol" w:hint="default"/>
      </w:rPr>
    </w:lvl>
    <w:lvl w:ilvl="7" w:tplc="0C090003" w:tentative="1">
      <w:start w:val="1"/>
      <w:numFmt w:val="bullet"/>
      <w:lvlText w:val="o"/>
      <w:lvlJc w:val="left"/>
      <w:pPr>
        <w:ind w:left="8029" w:hanging="360"/>
      </w:pPr>
      <w:rPr>
        <w:rFonts w:ascii="Courier New" w:hAnsi="Courier New" w:cs="Courier New" w:hint="default"/>
      </w:rPr>
    </w:lvl>
    <w:lvl w:ilvl="8" w:tplc="0C090005" w:tentative="1">
      <w:start w:val="1"/>
      <w:numFmt w:val="bullet"/>
      <w:lvlText w:val=""/>
      <w:lvlJc w:val="left"/>
      <w:pPr>
        <w:ind w:left="8749" w:hanging="360"/>
      </w:pPr>
      <w:rPr>
        <w:rFonts w:ascii="Wingdings" w:hAnsi="Wingdings" w:hint="default"/>
      </w:rPr>
    </w:lvl>
  </w:abstractNum>
  <w:abstractNum w:abstractNumId="1" w15:restartNumberingAfterBreak="0">
    <w:nsid w:val="03840406"/>
    <w:multiLevelType w:val="hybridMultilevel"/>
    <w:tmpl w:val="34E0C912"/>
    <w:lvl w:ilvl="0" w:tplc="0C090019">
      <w:start w:val="1"/>
      <w:numFmt w:val="lowerLetter"/>
      <w:lvlText w:val="%1."/>
      <w:lvlJc w:val="left"/>
      <w:pPr>
        <w:ind w:left="1712" w:hanging="360"/>
      </w:pPr>
    </w:lvl>
    <w:lvl w:ilvl="1" w:tplc="0C090019" w:tentative="1">
      <w:start w:val="1"/>
      <w:numFmt w:val="lowerLetter"/>
      <w:lvlText w:val="%2."/>
      <w:lvlJc w:val="left"/>
      <w:pPr>
        <w:ind w:left="2432" w:hanging="360"/>
      </w:pPr>
    </w:lvl>
    <w:lvl w:ilvl="2" w:tplc="0C09001B" w:tentative="1">
      <w:start w:val="1"/>
      <w:numFmt w:val="lowerRoman"/>
      <w:lvlText w:val="%3."/>
      <w:lvlJc w:val="right"/>
      <w:pPr>
        <w:ind w:left="3152" w:hanging="180"/>
      </w:pPr>
    </w:lvl>
    <w:lvl w:ilvl="3" w:tplc="0C09000F" w:tentative="1">
      <w:start w:val="1"/>
      <w:numFmt w:val="decimal"/>
      <w:lvlText w:val="%4."/>
      <w:lvlJc w:val="left"/>
      <w:pPr>
        <w:ind w:left="3872" w:hanging="360"/>
      </w:pPr>
    </w:lvl>
    <w:lvl w:ilvl="4" w:tplc="0C090019" w:tentative="1">
      <w:start w:val="1"/>
      <w:numFmt w:val="lowerLetter"/>
      <w:lvlText w:val="%5."/>
      <w:lvlJc w:val="left"/>
      <w:pPr>
        <w:ind w:left="4592" w:hanging="360"/>
      </w:pPr>
    </w:lvl>
    <w:lvl w:ilvl="5" w:tplc="0C09001B" w:tentative="1">
      <w:start w:val="1"/>
      <w:numFmt w:val="lowerRoman"/>
      <w:lvlText w:val="%6."/>
      <w:lvlJc w:val="right"/>
      <w:pPr>
        <w:ind w:left="5312" w:hanging="180"/>
      </w:pPr>
    </w:lvl>
    <w:lvl w:ilvl="6" w:tplc="0C09000F" w:tentative="1">
      <w:start w:val="1"/>
      <w:numFmt w:val="decimal"/>
      <w:lvlText w:val="%7."/>
      <w:lvlJc w:val="left"/>
      <w:pPr>
        <w:ind w:left="6032" w:hanging="360"/>
      </w:pPr>
    </w:lvl>
    <w:lvl w:ilvl="7" w:tplc="0C090019" w:tentative="1">
      <w:start w:val="1"/>
      <w:numFmt w:val="lowerLetter"/>
      <w:lvlText w:val="%8."/>
      <w:lvlJc w:val="left"/>
      <w:pPr>
        <w:ind w:left="6752" w:hanging="360"/>
      </w:pPr>
    </w:lvl>
    <w:lvl w:ilvl="8" w:tplc="0C09001B" w:tentative="1">
      <w:start w:val="1"/>
      <w:numFmt w:val="lowerRoman"/>
      <w:lvlText w:val="%9."/>
      <w:lvlJc w:val="right"/>
      <w:pPr>
        <w:ind w:left="7472" w:hanging="180"/>
      </w:pPr>
    </w:lvl>
  </w:abstractNum>
  <w:abstractNum w:abstractNumId="2" w15:restartNumberingAfterBreak="0">
    <w:nsid w:val="095072BE"/>
    <w:multiLevelType w:val="hybridMultilevel"/>
    <w:tmpl w:val="89527300"/>
    <w:lvl w:ilvl="0" w:tplc="0C090015">
      <w:start w:val="1"/>
      <w:numFmt w:val="upperLetter"/>
      <w:lvlText w:val="%1."/>
      <w:lvlJc w:val="lef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3" w15:restartNumberingAfterBreak="0">
    <w:nsid w:val="102D4951"/>
    <w:multiLevelType w:val="hybridMultilevel"/>
    <w:tmpl w:val="B5143700"/>
    <w:lvl w:ilvl="0" w:tplc="0C090001">
      <w:start w:val="1"/>
      <w:numFmt w:val="bullet"/>
      <w:lvlText w:val=""/>
      <w:lvlJc w:val="left"/>
      <w:pPr>
        <w:ind w:left="1725" w:hanging="360"/>
      </w:pPr>
      <w:rPr>
        <w:rFonts w:ascii="Symbol" w:hAnsi="Symbol" w:hint="default"/>
      </w:rPr>
    </w:lvl>
    <w:lvl w:ilvl="1" w:tplc="0C090003" w:tentative="1">
      <w:start w:val="1"/>
      <w:numFmt w:val="bullet"/>
      <w:lvlText w:val="o"/>
      <w:lvlJc w:val="left"/>
      <w:pPr>
        <w:ind w:left="2445" w:hanging="360"/>
      </w:pPr>
      <w:rPr>
        <w:rFonts w:ascii="Courier New" w:hAnsi="Courier New" w:cs="Courier New" w:hint="default"/>
      </w:rPr>
    </w:lvl>
    <w:lvl w:ilvl="2" w:tplc="0C090005" w:tentative="1">
      <w:start w:val="1"/>
      <w:numFmt w:val="bullet"/>
      <w:lvlText w:val=""/>
      <w:lvlJc w:val="left"/>
      <w:pPr>
        <w:ind w:left="3165" w:hanging="360"/>
      </w:pPr>
      <w:rPr>
        <w:rFonts w:ascii="Wingdings" w:hAnsi="Wingdings" w:hint="default"/>
      </w:rPr>
    </w:lvl>
    <w:lvl w:ilvl="3" w:tplc="0C090001" w:tentative="1">
      <w:start w:val="1"/>
      <w:numFmt w:val="bullet"/>
      <w:lvlText w:val=""/>
      <w:lvlJc w:val="left"/>
      <w:pPr>
        <w:ind w:left="3885" w:hanging="360"/>
      </w:pPr>
      <w:rPr>
        <w:rFonts w:ascii="Symbol" w:hAnsi="Symbol" w:hint="default"/>
      </w:rPr>
    </w:lvl>
    <w:lvl w:ilvl="4" w:tplc="0C090003" w:tentative="1">
      <w:start w:val="1"/>
      <w:numFmt w:val="bullet"/>
      <w:lvlText w:val="o"/>
      <w:lvlJc w:val="left"/>
      <w:pPr>
        <w:ind w:left="4605" w:hanging="360"/>
      </w:pPr>
      <w:rPr>
        <w:rFonts w:ascii="Courier New" w:hAnsi="Courier New" w:cs="Courier New" w:hint="default"/>
      </w:rPr>
    </w:lvl>
    <w:lvl w:ilvl="5" w:tplc="0C090005" w:tentative="1">
      <w:start w:val="1"/>
      <w:numFmt w:val="bullet"/>
      <w:lvlText w:val=""/>
      <w:lvlJc w:val="left"/>
      <w:pPr>
        <w:ind w:left="5325" w:hanging="360"/>
      </w:pPr>
      <w:rPr>
        <w:rFonts w:ascii="Wingdings" w:hAnsi="Wingdings" w:hint="default"/>
      </w:rPr>
    </w:lvl>
    <w:lvl w:ilvl="6" w:tplc="0C090001" w:tentative="1">
      <w:start w:val="1"/>
      <w:numFmt w:val="bullet"/>
      <w:lvlText w:val=""/>
      <w:lvlJc w:val="left"/>
      <w:pPr>
        <w:ind w:left="6045" w:hanging="360"/>
      </w:pPr>
      <w:rPr>
        <w:rFonts w:ascii="Symbol" w:hAnsi="Symbol" w:hint="default"/>
      </w:rPr>
    </w:lvl>
    <w:lvl w:ilvl="7" w:tplc="0C090003" w:tentative="1">
      <w:start w:val="1"/>
      <w:numFmt w:val="bullet"/>
      <w:lvlText w:val="o"/>
      <w:lvlJc w:val="left"/>
      <w:pPr>
        <w:ind w:left="6765" w:hanging="360"/>
      </w:pPr>
      <w:rPr>
        <w:rFonts w:ascii="Courier New" w:hAnsi="Courier New" w:cs="Courier New" w:hint="default"/>
      </w:rPr>
    </w:lvl>
    <w:lvl w:ilvl="8" w:tplc="0C090005" w:tentative="1">
      <w:start w:val="1"/>
      <w:numFmt w:val="bullet"/>
      <w:lvlText w:val=""/>
      <w:lvlJc w:val="left"/>
      <w:pPr>
        <w:ind w:left="7485" w:hanging="360"/>
      </w:pPr>
      <w:rPr>
        <w:rFonts w:ascii="Wingdings" w:hAnsi="Wingdings" w:hint="default"/>
      </w:rPr>
    </w:lvl>
  </w:abstractNum>
  <w:abstractNum w:abstractNumId="4" w15:restartNumberingAfterBreak="0">
    <w:nsid w:val="18D54799"/>
    <w:multiLevelType w:val="hybridMultilevel"/>
    <w:tmpl w:val="3A32D900"/>
    <w:lvl w:ilvl="0" w:tplc="0C090017">
      <w:start w:val="1"/>
      <w:numFmt w:val="lowerLetter"/>
      <w:lvlText w:val="%1)"/>
      <w:lvlJc w:val="left"/>
      <w:pPr>
        <w:ind w:left="644"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 w15:restartNumberingAfterBreak="0">
    <w:nsid w:val="191D2D62"/>
    <w:multiLevelType w:val="hybridMultilevel"/>
    <w:tmpl w:val="8EA039E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5CA01B4"/>
    <w:multiLevelType w:val="hybridMultilevel"/>
    <w:tmpl w:val="0FEE8B3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74E07B2"/>
    <w:multiLevelType w:val="hybridMultilevel"/>
    <w:tmpl w:val="EC82CD7E"/>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27A35BD5"/>
    <w:multiLevelType w:val="hybridMultilevel"/>
    <w:tmpl w:val="8F0E9A38"/>
    <w:lvl w:ilvl="0" w:tplc="0C090001">
      <w:start w:val="1"/>
      <w:numFmt w:val="bullet"/>
      <w:lvlText w:val=""/>
      <w:lvlJc w:val="left"/>
      <w:pPr>
        <w:ind w:left="2989" w:hanging="360"/>
      </w:pPr>
      <w:rPr>
        <w:rFonts w:ascii="Symbol" w:hAnsi="Symbol" w:hint="default"/>
      </w:rPr>
    </w:lvl>
    <w:lvl w:ilvl="1" w:tplc="0C090003" w:tentative="1">
      <w:start w:val="1"/>
      <w:numFmt w:val="bullet"/>
      <w:lvlText w:val="o"/>
      <w:lvlJc w:val="left"/>
      <w:pPr>
        <w:ind w:left="3709" w:hanging="360"/>
      </w:pPr>
      <w:rPr>
        <w:rFonts w:ascii="Courier New" w:hAnsi="Courier New" w:cs="Courier New" w:hint="default"/>
      </w:rPr>
    </w:lvl>
    <w:lvl w:ilvl="2" w:tplc="0C090005" w:tentative="1">
      <w:start w:val="1"/>
      <w:numFmt w:val="bullet"/>
      <w:lvlText w:val=""/>
      <w:lvlJc w:val="left"/>
      <w:pPr>
        <w:ind w:left="4429" w:hanging="360"/>
      </w:pPr>
      <w:rPr>
        <w:rFonts w:ascii="Wingdings" w:hAnsi="Wingdings" w:hint="default"/>
      </w:rPr>
    </w:lvl>
    <w:lvl w:ilvl="3" w:tplc="0C090001" w:tentative="1">
      <w:start w:val="1"/>
      <w:numFmt w:val="bullet"/>
      <w:lvlText w:val=""/>
      <w:lvlJc w:val="left"/>
      <w:pPr>
        <w:ind w:left="5149" w:hanging="360"/>
      </w:pPr>
      <w:rPr>
        <w:rFonts w:ascii="Symbol" w:hAnsi="Symbol" w:hint="default"/>
      </w:rPr>
    </w:lvl>
    <w:lvl w:ilvl="4" w:tplc="0C090003" w:tentative="1">
      <w:start w:val="1"/>
      <w:numFmt w:val="bullet"/>
      <w:lvlText w:val="o"/>
      <w:lvlJc w:val="left"/>
      <w:pPr>
        <w:ind w:left="5869" w:hanging="360"/>
      </w:pPr>
      <w:rPr>
        <w:rFonts w:ascii="Courier New" w:hAnsi="Courier New" w:cs="Courier New" w:hint="default"/>
      </w:rPr>
    </w:lvl>
    <w:lvl w:ilvl="5" w:tplc="0C090005" w:tentative="1">
      <w:start w:val="1"/>
      <w:numFmt w:val="bullet"/>
      <w:lvlText w:val=""/>
      <w:lvlJc w:val="left"/>
      <w:pPr>
        <w:ind w:left="6589" w:hanging="360"/>
      </w:pPr>
      <w:rPr>
        <w:rFonts w:ascii="Wingdings" w:hAnsi="Wingdings" w:hint="default"/>
      </w:rPr>
    </w:lvl>
    <w:lvl w:ilvl="6" w:tplc="0C090001" w:tentative="1">
      <w:start w:val="1"/>
      <w:numFmt w:val="bullet"/>
      <w:lvlText w:val=""/>
      <w:lvlJc w:val="left"/>
      <w:pPr>
        <w:ind w:left="7309" w:hanging="360"/>
      </w:pPr>
      <w:rPr>
        <w:rFonts w:ascii="Symbol" w:hAnsi="Symbol" w:hint="default"/>
      </w:rPr>
    </w:lvl>
    <w:lvl w:ilvl="7" w:tplc="0C090003" w:tentative="1">
      <w:start w:val="1"/>
      <w:numFmt w:val="bullet"/>
      <w:lvlText w:val="o"/>
      <w:lvlJc w:val="left"/>
      <w:pPr>
        <w:ind w:left="8029" w:hanging="360"/>
      </w:pPr>
      <w:rPr>
        <w:rFonts w:ascii="Courier New" w:hAnsi="Courier New" w:cs="Courier New" w:hint="default"/>
      </w:rPr>
    </w:lvl>
    <w:lvl w:ilvl="8" w:tplc="0C090005" w:tentative="1">
      <w:start w:val="1"/>
      <w:numFmt w:val="bullet"/>
      <w:lvlText w:val=""/>
      <w:lvlJc w:val="left"/>
      <w:pPr>
        <w:ind w:left="8749" w:hanging="360"/>
      </w:pPr>
      <w:rPr>
        <w:rFonts w:ascii="Wingdings" w:hAnsi="Wingdings" w:hint="default"/>
      </w:rPr>
    </w:lvl>
  </w:abstractNum>
  <w:abstractNum w:abstractNumId="9" w15:restartNumberingAfterBreak="0">
    <w:nsid w:val="27D67661"/>
    <w:multiLevelType w:val="hybridMultilevel"/>
    <w:tmpl w:val="9434188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309E56C5"/>
    <w:multiLevelType w:val="multilevel"/>
    <w:tmpl w:val="78D025CC"/>
    <w:lvl w:ilvl="0">
      <w:start w:val="1"/>
      <w:numFmt w:val="decimalZero"/>
      <w:pStyle w:val="Heading2"/>
      <w:lvlText w:val="D14.%1"/>
      <w:lvlJc w:val="left"/>
      <w:pPr>
        <w:ind w:left="357" w:hanging="357"/>
      </w:pPr>
      <w:rPr>
        <w:rFonts w:ascii="Arial" w:hAnsi="Arial" w:cs="Arial"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Pointed"/>
      <w:lvlText w:val="D14.%1.%2"/>
      <w:lvlJc w:val="left"/>
      <w:pPr>
        <w:ind w:left="2269" w:hanging="12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1BB0196"/>
    <w:multiLevelType w:val="hybridMultilevel"/>
    <w:tmpl w:val="2EB2DEC2"/>
    <w:lvl w:ilvl="0" w:tplc="9A1EE7B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966304C"/>
    <w:multiLevelType w:val="hybridMultilevel"/>
    <w:tmpl w:val="FE3264D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45624D5"/>
    <w:multiLevelType w:val="hybridMultilevel"/>
    <w:tmpl w:val="5448ACF2"/>
    <w:lvl w:ilvl="0" w:tplc="0C090019">
      <w:start w:val="1"/>
      <w:numFmt w:val="lowerLetter"/>
      <w:lvlText w:val="%1."/>
      <w:lvlJc w:val="left"/>
      <w:pPr>
        <w:ind w:left="1249" w:hanging="360"/>
      </w:pPr>
    </w:lvl>
    <w:lvl w:ilvl="1" w:tplc="0C090019" w:tentative="1">
      <w:start w:val="1"/>
      <w:numFmt w:val="lowerLetter"/>
      <w:lvlText w:val="%2."/>
      <w:lvlJc w:val="left"/>
      <w:pPr>
        <w:ind w:left="1969" w:hanging="360"/>
      </w:pPr>
    </w:lvl>
    <w:lvl w:ilvl="2" w:tplc="0C09001B" w:tentative="1">
      <w:start w:val="1"/>
      <w:numFmt w:val="lowerRoman"/>
      <w:lvlText w:val="%3."/>
      <w:lvlJc w:val="right"/>
      <w:pPr>
        <w:ind w:left="2689" w:hanging="180"/>
      </w:pPr>
    </w:lvl>
    <w:lvl w:ilvl="3" w:tplc="0C09000F" w:tentative="1">
      <w:start w:val="1"/>
      <w:numFmt w:val="decimal"/>
      <w:lvlText w:val="%4."/>
      <w:lvlJc w:val="left"/>
      <w:pPr>
        <w:ind w:left="3409" w:hanging="360"/>
      </w:pPr>
    </w:lvl>
    <w:lvl w:ilvl="4" w:tplc="0C090019" w:tentative="1">
      <w:start w:val="1"/>
      <w:numFmt w:val="lowerLetter"/>
      <w:lvlText w:val="%5."/>
      <w:lvlJc w:val="left"/>
      <w:pPr>
        <w:ind w:left="4129" w:hanging="360"/>
      </w:pPr>
    </w:lvl>
    <w:lvl w:ilvl="5" w:tplc="0C09001B" w:tentative="1">
      <w:start w:val="1"/>
      <w:numFmt w:val="lowerRoman"/>
      <w:lvlText w:val="%6."/>
      <w:lvlJc w:val="right"/>
      <w:pPr>
        <w:ind w:left="4849" w:hanging="180"/>
      </w:pPr>
    </w:lvl>
    <w:lvl w:ilvl="6" w:tplc="0C09000F" w:tentative="1">
      <w:start w:val="1"/>
      <w:numFmt w:val="decimal"/>
      <w:lvlText w:val="%7."/>
      <w:lvlJc w:val="left"/>
      <w:pPr>
        <w:ind w:left="5569" w:hanging="360"/>
      </w:pPr>
    </w:lvl>
    <w:lvl w:ilvl="7" w:tplc="0C090019" w:tentative="1">
      <w:start w:val="1"/>
      <w:numFmt w:val="lowerLetter"/>
      <w:lvlText w:val="%8."/>
      <w:lvlJc w:val="left"/>
      <w:pPr>
        <w:ind w:left="6289" w:hanging="360"/>
      </w:pPr>
    </w:lvl>
    <w:lvl w:ilvl="8" w:tplc="0C09001B" w:tentative="1">
      <w:start w:val="1"/>
      <w:numFmt w:val="lowerRoman"/>
      <w:lvlText w:val="%9."/>
      <w:lvlJc w:val="right"/>
      <w:pPr>
        <w:ind w:left="7009" w:hanging="180"/>
      </w:pPr>
    </w:lvl>
  </w:abstractNum>
  <w:abstractNum w:abstractNumId="14" w15:restartNumberingAfterBreak="0">
    <w:nsid w:val="59D63F1E"/>
    <w:multiLevelType w:val="hybridMultilevel"/>
    <w:tmpl w:val="2152CF64"/>
    <w:lvl w:ilvl="0" w:tplc="9A1EE7B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B853BB5"/>
    <w:multiLevelType w:val="hybridMultilevel"/>
    <w:tmpl w:val="AF640FBC"/>
    <w:lvl w:ilvl="0" w:tplc="0C090001">
      <w:start w:val="1"/>
      <w:numFmt w:val="bullet"/>
      <w:lvlText w:val=""/>
      <w:lvlJc w:val="left"/>
      <w:pPr>
        <w:ind w:left="2989" w:hanging="360"/>
      </w:pPr>
      <w:rPr>
        <w:rFonts w:ascii="Symbol" w:hAnsi="Symbol" w:hint="default"/>
      </w:rPr>
    </w:lvl>
    <w:lvl w:ilvl="1" w:tplc="0C090003" w:tentative="1">
      <w:start w:val="1"/>
      <w:numFmt w:val="bullet"/>
      <w:lvlText w:val="o"/>
      <w:lvlJc w:val="left"/>
      <w:pPr>
        <w:ind w:left="3709" w:hanging="360"/>
      </w:pPr>
      <w:rPr>
        <w:rFonts w:ascii="Courier New" w:hAnsi="Courier New" w:cs="Courier New" w:hint="default"/>
      </w:rPr>
    </w:lvl>
    <w:lvl w:ilvl="2" w:tplc="0C090005" w:tentative="1">
      <w:start w:val="1"/>
      <w:numFmt w:val="bullet"/>
      <w:lvlText w:val=""/>
      <w:lvlJc w:val="left"/>
      <w:pPr>
        <w:ind w:left="4429" w:hanging="360"/>
      </w:pPr>
      <w:rPr>
        <w:rFonts w:ascii="Wingdings" w:hAnsi="Wingdings" w:hint="default"/>
      </w:rPr>
    </w:lvl>
    <w:lvl w:ilvl="3" w:tplc="0C090001" w:tentative="1">
      <w:start w:val="1"/>
      <w:numFmt w:val="bullet"/>
      <w:lvlText w:val=""/>
      <w:lvlJc w:val="left"/>
      <w:pPr>
        <w:ind w:left="5149" w:hanging="360"/>
      </w:pPr>
      <w:rPr>
        <w:rFonts w:ascii="Symbol" w:hAnsi="Symbol" w:hint="default"/>
      </w:rPr>
    </w:lvl>
    <w:lvl w:ilvl="4" w:tplc="0C090003" w:tentative="1">
      <w:start w:val="1"/>
      <w:numFmt w:val="bullet"/>
      <w:lvlText w:val="o"/>
      <w:lvlJc w:val="left"/>
      <w:pPr>
        <w:ind w:left="5869" w:hanging="360"/>
      </w:pPr>
      <w:rPr>
        <w:rFonts w:ascii="Courier New" w:hAnsi="Courier New" w:cs="Courier New" w:hint="default"/>
      </w:rPr>
    </w:lvl>
    <w:lvl w:ilvl="5" w:tplc="0C090005" w:tentative="1">
      <w:start w:val="1"/>
      <w:numFmt w:val="bullet"/>
      <w:lvlText w:val=""/>
      <w:lvlJc w:val="left"/>
      <w:pPr>
        <w:ind w:left="6589" w:hanging="360"/>
      </w:pPr>
      <w:rPr>
        <w:rFonts w:ascii="Wingdings" w:hAnsi="Wingdings" w:hint="default"/>
      </w:rPr>
    </w:lvl>
    <w:lvl w:ilvl="6" w:tplc="0C090001" w:tentative="1">
      <w:start w:val="1"/>
      <w:numFmt w:val="bullet"/>
      <w:lvlText w:val=""/>
      <w:lvlJc w:val="left"/>
      <w:pPr>
        <w:ind w:left="7309" w:hanging="360"/>
      </w:pPr>
      <w:rPr>
        <w:rFonts w:ascii="Symbol" w:hAnsi="Symbol" w:hint="default"/>
      </w:rPr>
    </w:lvl>
    <w:lvl w:ilvl="7" w:tplc="0C090003" w:tentative="1">
      <w:start w:val="1"/>
      <w:numFmt w:val="bullet"/>
      <w:lvlText w:val="o"/>
      <w:lvlJc w:val="left"/>
      <w:pPr>
        <w:ind w:left="8029" w:hanging="360"/>
      </w:pPr>
      <w:rPr>
        <w:rFonts w:ascii="Courier New" w:hAnsi="Courier New" w:cs="Courier New" w:hint="default"/>
      </w:rPr>
    </w:lvl>
    <w:lvl w:ilvl="8" w:tplc="0C090005" w:tentative="1">
      <w:start w:val="1"/>
      <w:numFmt w:val="bullet"/>
      <w:lvlText w:val=""/>
      <w:lvlJc w:val="left"/>
      <w:pPr>
        <w:ind w:left="8749" w:hanging="360"/>
      </w:pPr>
      <w:rPr>
        <w:rFonts w:ascii="Wingdings" w:hAnsi="Wingdings" w:hint="default"/>
      </w:rPr>
    </w:lvl>
  </w:abstractNum>
  <w:abstractNum w:abstractNumId="16" w15:restartNumberingAfterBreak="0">
    <w:nsid w:val="5FD81982"/>
    <w:multiLevelType w:val="hybridMultilevel"/>
    <w:tmpl w:val="6BFC0A18"/>
    <w:lvl w:ilvl="0" w:tplc="0C090001">
      <w:start w:val="1"/>
      <w:numFmt w:val="bullet"/>
      <w:lvlText w:val=""/>
      <w:lvlJc w:val="left"/>
      <w:pPr>
        <w:ind w:left="2989" w:hanging="360"/>
      </w:pPr>
      <w:rPr>
        <w:rFonts w:ascii="Symbol" w:hAnsi="Symbol" w:hint="default"/>
      </w:rPr>
    </w:lvl>
    <w:lvl w:ilvl="1" w:tplc="0C090003" w:tentative="1">
      <w:start w:val="1"/>
      <w:numFmt w:val="bullet"/>
      <w:lvlText w:val="o"/>
      <w:lvlJc w:val="left"/>
      <w:pPr>
        <w:ind w:left="3709" w:hanging="360"/>
      </w:pPr>
      <w:rPr>
        <w:rFonts w:ascii="Courier New" w:hAnsi="Courier New" w:cs="Courier New" w:hint="default"/>
      </w:rPr>
    </w:lvl>
    <w:lvl w:ilvl="2" w:tplc="0C090005" w:tentative="1">
      <w:start w:val="1"/>
      <w:numFmt w:val="bullet"/>
      <w:lvlText w:val=""/>
      <w:lvlJc w:val="left"/>
      <w:pPr>
        <w:ind w:left="4429" w:hanging="360"/>
      </w:pPr>
      <w:rPr>
        <w:rFonts w:ascii="Wingdings" w:hAnsi="Wingdings" w:hint="default"/>
      </w:rPr>
    </w:lvl>
    <w:lvl w:ilvl="3" w:tplc="0C090001" w:tentative="1">
      <w:start w:val="1"/>
      <w:numFmt w:val="bullet"/>
      <w:lvlText w:val=""/>
      <w:lvlJc w:val="left"/>
      <w:pPr>
        <w:ind w:left="5149" w:hanging="360"/>
      </w:pPr>
      <w:rPr>
        <w:rFonts w:ascii="Symbol" w:hAnsi="Symbol" w:hint="default"/>
      </w:rPr>
    </w:lvl>
    <w:lvl w:ilvl="4" w:tplc="0C090003" w:tentative="1">
      <w:start w:val="1"/>
      <w:numFmt w:val="bullet"/>
      <w:lvlText w:val="o"/>
      <w:lvlJc w:val="left"/>
      <w:pPr>
        <w:ind w:left="5869" w:hanging="360"/>
      </w:pPr>
      <w:rPr>
        <w:rFonts w:ascii="Courier New" w:hAnsi="Courier New" w:cs="Courier New" w:hint="default"/>
      </w:rPr>
    </w:lvl>
    <w:lvl w:ilvl="5" w:tplc="0C090005" w:tentative="1">
      <w:start w:val="1"/>
      <w:numFmt w:val="bullet"/>
      <w:lvlText w:val=""/>
      <w:lvlJc w:val="left"/>
      <w:pPr>
        <w:ind w:left="6589" w:hanging="360"/>
      </w:pPr>
      <w:rPr>
        <w:rFonts w:ascii="Wingdings" w:hAnsi="Wingdings" w:hint="default"/>
      </w:rPr>
    </w:lvl>
    <w:lvl w:ilvl="6" w:tplc="0C090001" w:tentative="1">
      <w:start w:val="1"/>
      <w:numFmt w:val="bullet"/>
      <w:lvlText w:val=""/>
      <w:lvlJc w:val="left"/>
      <w:pPr>
        <w:ind w:left="7309" w:hanging="360"/>
      </w:pPr>
      <w:rPr>
        <w:rFonts w:ascii="Symbol" w:hAnsi="Symbol" w:hint="default"/>
      </w:rPr>
    </w:lvl>
    <w:lvl w:ilvl="7" w:tplc="0C090003" w:tentative="1">
      <w:start w:val="1"/>
      <w:numFmt w:val="bullet"/>
      <w:lvlText w:val="o"/>
      <w:lvlJc w:val="left"/>
      <w:pPr>
        <w:ind w:left="8029" w:hanging="360"/>
      </w:pPr>
      <w:rPr>
        <w:rFonts w:ascii="Courier New" w:hAnsi="Courier New" w:cs="Courier New" w:hint="default"/>
      </w:rPr>
    </w:lvl>
    <w:lvl w:ilvl="8" w:tplc="0C090005" w:tentative="1">
      <w:start w:val="1"/>
      <w:numFmt w:val="bullet"/>
      <w:lvlText w:val=""/>
      <w:lvlJc w:val="left"/>
      <w:pPr>
        <w:ind w:left="8749" w:hanging="360"/>
      </w:pPr>
      <w:rPr>
        <w:rFonts w:ascii="Wingdings" w:hAnsi="Wingdings" w:hint="default"/>
      </w:rPr>
    </w:lvl>
  </w:abstractNum>
  <w:abstractNum w:abstractNumId="17" w15:restartNumberingAfterBreak="0">
    <w:nsid w:val="5FFF7CF4"/>
    <w:multiLevelType w:val="hybridMultilevel"/>
    <w:tmpl w:val="C2FCEA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64E62894"/>
    <w:multiLevelType w:val="hybridMultilevel"/>
    <w:tmpl w:val="DFD6BE3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6340002"/>
    <w:multiLevelType w:val="hybridMultilevel"/>
    <w:tmpl w:val="FCEEE3D6"/>
    <w:lvl w:ilvl="0" w:tplc="9A1EE7B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0"/>
  </w:num>
  <w:num w:numId="5">
    <w:abstractNumId w:val="10"/>
  </w:num>
  <w:num w:numId="6">
    <w:abstractNumId w:val="1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num>
  <w:num w:numId="19">
    <w:abstractNumId w:val="16"/>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7"/>
  </w:num>
  <w:num w:numId="25">
    <w:abstractNumId w:val="4"/>
  </w:num>
  <w:num w:numId="26">
    <w:abstractNumId w:val="18"/>
  </w:num>
  <w:num w:numId="27">
    <w:abstractNumId w:val="5"/>
  </w:num>
  <w:num w:numId="28">
    <w:abstractNumId w:val="12"/>
  </w:num>
  <w:num w:numId="29">
    <w:abstractNumId w:val="6"/>
  </w:num>
  <w:num w:numId="30">
    <w:abstractNumId w:val="8"/>
  </w:num>
  <w:num w:numId="31">
    <w:abstractNumId w:val="10"/>
  </w:num>
  <w:num w:numId="32">
    <w:abstractNumId w:val="10"/>
  </w:num>
  <w:num w:numId="33">
    <w:abstractNumId w:val="0"/>
  </w:num>
  <w:num w:numId="34">
    <w:abstractNumId w:val="13"/>
  </w:num>
  <w:num w:numId="35">
    <w:abstractNumId w:val="1"/>
  </w:num>
  <w:num w:numId="36">
    <w:abstractNumId w:val="14"/>
  </w:num>
  <w:num w:numId="37">
    <w:abstractNumId w:val="19"/>
  </w:num>
  <w:num w:numId="38">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ica Borg">
    <w15:presenceInfo w15:providerId="AD" w15:userId="S-1-5-21-2253294106-3652061222-17341123-286952"/>
  </w15:person>
  <w15:person w15:author="Rebecca Stevens">
    <w15:presenceInfo w15:providerId="AD" w15:userId="S-1-5-21-2253294106-3652061222-17341123-1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hyphenationZone w:val="916"/>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7F0"/>
    <w:rsid w:val="00002B57"/>
    <w:rsid w:val="00025B68"/>
    <w:rsid w:val="00032E0C"/>
    <w:rsid w:val="000346FC"/>
    <w:rsid w:val="00037853"/>
    <w:rsid w:val="000551E5"/>
    <w:rsid w:val="00084624"/>
    <w:rsid w:val="00093AF6"/>
    <w:rsid w:val="000A4411"/>
    <w:rsid w:val="000B2529"/>
    <w:rsid w:val="000C3DAA"/>
    <w:rsid w:val="000C3F55"/>
    <w:rsid w:val="000D7A89"/>
    <w:rsid w:val="000E078E"/>
    <w:rsid w:val="00117730"/>
    <w:rsid w:val="00125E0F"/>
    <w:rsid w:val="0015718D"/>
    <w:rsid w:val="00162690"/>
    <w:rsid w:val="00172E81"/>
    <w:rsid w:val="00187500"/>
    <w:rsid w:val="001902D3"/>
    <w:rsid w:val="001A4E9E"/>
    <w:rsid w:val="001C5DFA"/>
    <w:rsid w:val="00203F14"/>
    <w:rsid w:val="0022122F"/>
    <w:rsid w:val="00221DD0"/>
    <w:rsid w:val="00250F22"/>
    <w:rsid w:val="00257988"/>
    <w:rsid w:val="0026031B"/>
    <w:rsid w:val="0026445F"/>
    <w:rsid w:val="00271680"/>
    <w:rsid w:val="002925EE"/>
    <w:rsid w:val="00297646"/>
    <w:rsid w:val="002B0A77"/>
    <w:rsid w:val="002B2766"/>
    <w:rsid w:val="002B2BD7"/>
    <w:rsid w:val="002C3C59"/>
    <w:rsid w:val="002E7A0B"/>
    <w:rsid w:val="002F44F3"/>
    <w:rsid w:val="002F6C68"/>
    <w:rsid w:val="0032085F"/>
    <w:rsid w:val="00354390"/>
    <w:rsid w:val="0035440F"/>
    <w:rsid w:val="003751E7"/>
    <w:rsid w:val="003A061D"/>
    <w:rsid w:val="003C5A27"/>
    <w:rsid w:val="003D3887"/>
    <w:rsid w:val="003D5400"/>
    <w:rsid w:val="003E532E"/>
    <w:rsid w:val="003F6A19"/>
    <w:rsid w:val="003F7F5D"/>
    <w:rsid w:val="00402710"/>
    <w:rsid w:val="00416793"/>
    <w:rsid w:val="004226B1"/>
    <w:rsid w:val="00440244"/>
    <w:rsid w:val="004411AA"/>
    <w:rsid w:val="00443E88"/>
    <w:rsid w:val="0046113D"/>
    <w:rsid w:val="00470305"/>
    <w:rsid w:val="00473E08"/>
    <w:rsid w:val="00484304"/>
    <w:rsid w:val="004A1074"/>
    <w:rsid w:val="004A6193"/>
    <w:rsid w:val="004D3C9F"/>
    <w:rsid w:val="004F48BB"/>
    <w:rsid w:val="00502E33"/>
    <w:rsid w:val="00523FBE"/>
    <w:rsid w:val="0053243B"/>
    <w:rsid w:val="005429D6"/>
    <w:rsid w:val="00542D4E"/>
    <w:rsid w:val="0055181C"/>
    <w:rsid w:val="00552905"/>
    <w:rsid w:val="005606F0"/>
    <w:rsid w:val="00581D9B"/>
    <w:rsid w:val="00593688"/>
    <w:rsid w:val="00596E3B"/>
    <w:rsid w:val="00597C89"/>
    <w:rsid w:val="005A206F"/>
    <w:rsid w:val="005B2BEF"/>
    <w:rsid w:val="005B3889"/>
    <w:rsid w:val="005B3A7C"/>
    <w:rsid w:val="005B4CA7"/>
    <w:rsid w:val="005C0D18"/>
    <w:rsid w:val="005C5AE7"/>
    <w:rsid w:val="005C71F8"/>
    <w:rsid w:val="005D6498"/>
    <w:rsid w:val="005F10F5"/>
    <w:rsid w:val="006119E7"/>
    <w:rsid w:val="006142C1"/>
    <w:rsid w:val="00620227"/>
    <w:rsid w:val="00643B3F"/>
    <w:rsid w:val="00675022"/>
    <w:rsid w:val="006802FF"/>
    <w:rsid w:val="006A6EB2"/>
    <w:rsid w:val="006B455E"/>
    <w:rsid w:val="006B6358"/>
    <w:rsid w:val="006C28CA"/>
    <w:rsid w:val="006C351D"/>
    <w:rsid w:val="006D4678"/>
    <w:rsid w:val="006D5E4C"/>
    <w:rsid w:val="006F0068"/>
    <w:rsid w:val="006F3715"/>
    <w:rsid w:val="007048F9"/>
    <w:rsid w:val="00706941"/>
    <w:rsid w:val="00722E60"/>
    <w:rsid w:val="00746F0D"/>
    <w:rsid w:val="0076730B"/>
    <w:rsid w:val="00770F6B"/>
    <w:rsid w:val="00771B69"/>
    <w:rsid w:val="007735C1"/>
    <w:rsid w:val="00782BAC"/>
    <w:rsid w:val="00782C6A"/>
    <w:rsid w:val="0079790C"/>
    <w:rsid w:val="007B115A"/>
    <w:rsid w:val="007B30A9"/>
    <w:rsid w:val="007B31EE"/>
    <w:rsid w:val="007C1948"/>
    <w:rsid w:val="007C6276"/>
    <w:rsid w:val="007D064A"/>
    <w:rsid w:val="007E41E5"/>
    <w:rsid w:val="007F2929"/>
    <w:rsid w:val="008003FD"/>
    <w:rsid w:val="008025AB"/>
    <w:rsid w:val="00803AAB"/>
    <w:rsid w:val="00821590"/>
    <w:rsid w:val="00821E95"/>
    <w:rsid w:val="008252F1"/>
    <w:rsid w:val="00836D7A"/>
    <w:rsid w:val="008522C4"/>
    <w:rsid w:val="00853113"/>
    <w:rsid w:val="00866DC9"/>
    <w:rsid w:val="00867EEF"/>
    <w:rsid w:val="00870496"/>
    <w:rsid w:val="00885169"/>
    <w:rsid w:val="008903E1"/>
    <w:rsid w:val="00891A45"/>
    <w:rsid w:val="0089202B"/>
    <w:rsid w:val="00893782"/>
    <w:rsid w:val="008A28B4"/>
    <w:rsid w:val="008A40ED"/>
    <w:rsid w:val="008A5227"/>
    <w:rsid w:val="008B6968"/>
    <w:rsid w:val="008C6717"/>
    <w:rsid w:val="008D10FC"/>
    <w:rsid w:val="008E5480"/>
    <w:rsid w:val="008E5E10"/>
    <w:rsid w:val="008F6F2B"/>
    <w:rsid w:val="00902B56"/>
    <w:rsid w:val="00907471"/>
    <w:rsid w:val="00911795"/>
    <w:rsid w:val="00926C8B"/>
    <w:rsid w:val="00927B16"/>
    <w:rsid w:val="00937EE6"/>
    <w:rsid w:val="00943E3B"/>
    <w:rsid w:val="00950587"/>
    <w:rsid w:val="00950E4D"/>
    <w:rsid w:val="00956605"/>
    <w:rsid w:val="009704D1"/>
    <w:rsid w:val="00997E68"/>
    <w:rsid w:val="009A2BFA"/>
    <w:rsid w:val="009A5774"/>
    <w:rsid w:val="009C3A52"/>
    <w:rsid w:val="009D0CB7"/>
    <w:rsid w:val="009D197C"/>
    <w:rsid w:val="009D56B2"/>
    <w:rsid w:val="009F4382"/>
    <w:rsid w:val="00A016B7"/>
    <w:rsid w:val="00A221A0"/>
    <w:rsid w:val="00A22B47"/>
    <w:rsid w:val="00A23194"/>
    <w:rsid w:val="00A45E92"/>
    <w:rsid w:val="00A51BB7"/>
    <w:rsid w:val="00A60EDB"/>
    <w:rsid w:val="00A645AA"/>
    <w:rsid w:val="00A652E7"/>
    <w:rsid w:val="00A76B8A"/>
    <w:rsid w:val="00A83881"/>
    <w:rsid w:val="00AC3680"/>
    <w:rsid w:val="00AD0650"/>
    <w:rsid w:val="00AD71CB"/>
    <w:rsid w:val="00AD7932"/>
    <w:rsid w:val="00AE244D"/>
    <w:rsid w:val="00AE353D"/>
    <w:rsid w:val="00AE4911"/>
    <w:rsid w:val="00B02F20"/>
    <w:rsid w:val="00B100E9"/>
    <w:rsid w:val="00B27F33"/>
    <w:rsid w:val="00B46DFE"/>
    <w:rsid w:val="00B5369C"/>
    <w:rsid w:val="00B64B00"/>
    <w:rsid w:val="00B66C77"/>
    <w:rsid w:val="00B84B80"/>
    <w:rsid w:val="00BA1216"/>
    <w:rsid w:val="00BA76E7"/>
    <w:rsid w:val="00BC0CC0"/>
    <w:rsid w:val="00BD269B"/>
    <w:rsid w:val="00BE2F8E"/>
    <w:rsid w:val="00C040C3"/>
    <w:rsid w:val="00C0744A"/>
    <w:rsid w:val="00C42B55"/>
    <w:rsid w:val="00C44EA1"/>
    <w:rsid w:val="00C52582"/>
    <w:rsid w:val="00C71A76"/>
    <w:rsid w:val="00C90126"/>
    <w:rsid w:val="00C93E3E"/>
    <w:rsid w:val="00CA2B93"/>
    <w:rsid w:val="00CA4FA5"/>
    <w:rsid w:val="00CA5847"/>
    <w:rsid w:val="00CD1BC2"/>
    <w:rsid w:val="00CD59DD"/>
    <w:rsid w:val="00CE3850"/>
    <w:rsid w:val="00CF4D47"/>
    <w:rsid w:val="00D05F3F"/>
    <w:rsid w:val="00D06C1C"/>
    <w:rsid w:val="00D11003"/>
    <w:rsid w:val="00D4076B"/>
    <w:rsid w:val="00D4574B"/>
    <w:rsid w:val="00D642DE"/>
    <w:rsid w:val="00D64C88"/>
    <w:rsid w:val="00D70A50"/>
    <w:rsid w:val="00D714AD"/>
    <w:rsid w:val="00D74751"/>
    <w:rsid w:val="00D80202"/>
    <w:rsid w:val="00D87064"/>
    <w:rsid w:val="00D87C4E"/>
    <w:rsid w:val="00DB0A13"/>
    <w:rsid w:val="00DD1E9A"/>
    <w:rsid w:val="00DD5362"/>
    <w:rsid w:val="00DD797E"/>
    <w:rsid w:val="00DE5EA1"/>
    <w:rsid w:val="00E05931"/>
    <w:rsid w:val="00E14B2C"/>
    <w:rsid w:val="00E219C4"/>
    <w:rsid w:val="00E21FA7"/>
    <w:rsid w:val="00E22AC5"/>
    <w:rsid w:val="00E2761F"/>
    <w:rsid w:val="00E445F7"/>
    <w:rsid w:val="00E51491"/>
    <w:rsid w:val="00E62DEF"/>
    <w:rsid w:val="00E67CEE"/>
    <w:rsid w:val="00E74974"/>
    <w:rsid w:val="00E92D86"/>
    <w:rsid w:val="00E934FD"/>
    <w:rsid w:val="00F10E3F"/>
    <w:rsid w:val="00F13C69"/>
    <w:rsid w:val="00F207F0"/>
    <w:rsid w:val="00F208C0"/>
    <w:rsid w:val="00F23C17"/>
    <w:rsid w:val="00F308E3"/>
    <w:rsid w:val="00F51FD8"/>
    <w:rsid w:val="00F57E55"/>
    <w:rsid w:val="00F645FA"/>
    <w:rsid w:val="00F67702"/>
    <w:rsid w:val="00F70200"/>
    <w:rsid w:val="00F71EEC"/>
    <w:rsid w:val="00F721DD"/>
    <w:rsid w:val="00F874A0"/>
    <w:rsid w:val="00F91979"/>
    <w:rsid w:val="00F974F6"/>
    <w:rsid w:val="00FA06FB"/>
    <w:rsid w:val="00FB066E"/>
    <w:rsid w:val="00FD3947"/>
    <w:rsid w:val="00FE0CC6"/>
    <w:rsid w:val="00FF0BE9"/>
    <w:rsid w:val="00FF2A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C2B6AD49-99C2-4E77-A093-902CF55EF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rFonts w:ascii="Arial" w:hAnsi="Arial"/>
      <w:spacing w:val="-7"/>
      <w:lang w:eastAsia="en-US"/>
    </w:rPr>
  </w:style>
  <w:style w:type="paragraph" w:styleId="Heading1">
    <w:name w:val="heading 1"/>
    <w:next w:val="Heading2"/>
    <w:qFormat/>
    <w:pPr>
      <w:keepNext/>
      <w:spacing w:before="360" w:after="120"/>
      <w:jc w:val="center"/>
      <w:outlineLvl w:val="0"/>
    </w:pPr>
    <w:rPr>
      <w:rFonts w:ascii="Arial" w:hAnsi="Arial"/>
      <w:b/>
      <w:kern w:val="28"/>
      <w:sz w:val="24"/>
      <w:lang w:eastAsia="en-US"/>
    </w:rPr>
  </w:style>
  <w:style w:type="paragraph" w:styleId="Heading2">
    <w:name w:val="heading 2"/>
    <w:next w:val="MainText"/>
    <w:qFormat/>
    <w:rsid w:val="007048F9"/>
    <w:pPr>
      <w:keepNext/>
      <w:numPr>
        <w:numId w:val="1"/>
      </w:numPr>
      <w:tabs>
        <w:tab w:val="left" w:pos="1080"/>
      </w:tabs>
      <w:spacing w:before="360"/>
      <w:outlineLvl w:val="1"/>
    </w:pPr>
    <w:rPr>
      <w:rFonts w:ascii="Arial" w:hAnsi="Arial"/>
      <w:b/>
      <w:lang w:eastAsia="en-US"/>
    </w:rPr>
  </w:style>
  <w:style w:type="paragraph" w:styleId="Heading3">
    <w:name w:val="heading 3"/>
    <w:next w:val="Normal"/>
    <w:qFormat/>
    <w:pPr>
      <w:keepNext/>
      <w:spacing w:before="240" w:after="60"/>
      <w:outlineLvl w:val="2"/>
    </w:pPr>
    <w:rPr>
      <w:rFonts w:ascii="Arial" w:hAnsi="Arial"/>
      <w:b/>
      <w:lang w:eastAsia="en-US"/>
    </w:rPr>
  </w:style>
  <w:style w:type="paragraph" w:styleId="Heading4">
    <w:name w:val="heading 4"/>
    <w:next w:val="Normal"/>
    <w:qFormat/>
    <w:pPr>
      <w:keepNext/>
      <w:spacing w:before="240" w:after="60"/>
      <w:outlineLvl w:val="3"/>
    </w:pPr>
    <w:rPr>
      <w:rFonts w:ascii="Arial" w:hAnsi="Arial"/>
      <w:b/>
      <w:spacing w:val="-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next w:val="Normal"/>
    <w:semiHidden/>
    <w:pPr>
      <w:tabs>
        <w:tab w:val="right" w:leader="dot" w:pos="9746"/>
      </w:tabs>
      <w:spacing w:before="240" w:after="120" w:line="360" w:lineRule="auto"/>
    </w:pPr>
    <w:rPr>
      <w:rFonts w:ascii="Arial" w:hAnsi="Arial"/>
      <w:b/>
      <w:sz w:val="24"/>
      <w:lang w:eastAsia="en-US"/>
    </w:rPr>
  </w:style>
  <w:style w:type="paragraph" w:styleId="TOC2">
    <w:name w:val="toc 2"/>
    <w:next w:val="Normal"/>
    <w:semiHidden/>
    <w:pPr>
      <w:tabs>
        <w:tab w:val="left" w:pos="1080"/>
        <w:tab w:val="right" w:leader="dot" w:pos="9746"/>
      </w:tabs>
      <w:spacing w:before="120" w:after="120" w:line="240" w:lineRule="exact"/>
      <w:ind w:left="1080" w:hanging="1080"/>
    </w:pPr>
    <w:rPr>
      <w:rFonts w:ascii="Arial" w:hAnsi="Arial"/>
      <w:lang w:eastAsia="en-US"/>
    </w:rPr>
  </w:style>
  <w:style w:type="paragraph" w:styleId="TOC3">
    <w:name w:val="toc 3"/>
    <w:next w:val="Normal"/>
    <w:semiHidden/>
    <w:pPr>
      <w:tabs>
        <w:tab w:val="left" w:leader="dot" w:pos="-720"/>
        <w:tab w:val="left" w:pos="2520"/>
        <w:tab w:val="right" w:pos="9746"/>
      </w:tabs>
      <w:spacing w:before="120"/>
      <w:ind w:left="1440" w:right="29"/>
    </w:pPr>
    <w:rPr>
      <w:rFonts w:ascii="Arial" w:hAnsi="Arial"/>
      <w:lang w:eastAsia="en-US"/>
    </w:rPr>
  </w:style>
  <w:style w:type="paragraph" w:styleId="TOC4">
    <w:name w:val="toc 4"/>
    <w:next w:val="Normal"/>
    <w:semiHidden/>
    <w:pPr>
      <w:tabs>
        <w:tab w:val="left" w:leader="dot" w:pos="-720"/>
        <w:tab w:val="left" w:leader="dot" w:pos="9386"/>
        <w:tab w:val="right" w:pos="9746"/>
      </w:tabs>
      <w:ind w:left="4816" w:right="3376" w:hanging="141"/>
    </w:pPr>
    <w:rPr>
      <w:rFonts w:ascii="Arial" w:hAnsi="Arial"/>
      <w:lang w:eastAsia="en-US"/>
    </w:rPr>
  </w:style>
  <w:style w:type="paragraph" w:styleId="TOC5">
    <w:name w:val="toc 5"/>
    <w:basedOn w:val="Normal"/>
    <w:next w:val="Normal"/>
    <w:semiHidden/>
    <w:pPr>
      <w:tabs>
        <w:tab w:val="left" w:leader="dot" w:pos="-720"/>
        <w:tab w:val="left" w:leader="dot" w:pos="9386"/>
        <w:tab w:val="right" w:pos="9746"/>
      </w:tabs>
      <w:ind w:left="5046" w:right="3376" w:hanging="230"/>
    </w:pPr>
    <w:rPr>
      <w:lang w:val="en-US"/>
    </w:rPr>
  </w:style>
  <w:style w:type="paragraph" w:styleId="TOC6">
    <w:name w:val="toc 6"/>
    <w:basedOn w:val="Normal"/>
    <w:next w:val="Normal"/>
    <w:semiHidden/>
    <w:pPr>
      <w:tabs>
        <w:tab w:val="left" w:leader="dot" w:pos="-720"/>
        <w:tab w:val="left" w:pos="9000"/>
        <w:tab w:val="right" w:pos="9360"/>
      </w:tabs>
      <w:ind w:left="720" w:hanging="720"/>
    </w:pPr>
    <w:rPr>
      <w:lang w:val="en-US"/>
    </w:rPr>
  </w:style>
  <w:style w:type="paragraph" w:styleId="TOC7">
    <w:name w:val="toc 7"/>
    <w:basedOn w:val="Normal"/>
    <w:next w:val="Normal"/>
    <w:semiHidden/>
    <w:pPr>
      <w:tabs>
        <w:tab w:val="left" w:leader="dot" w:pos="7586"/>
        <w:tab w:val="left" w:pos="8306"/>
        <w:tab w:val="left" w:pos="9026"/>
        <w:tab w:val="left" w:pos="9256"/>
        <w:tab w:val="left" w:pos="9746"/>
      </w:tabs>
      <w:ind w:left="720" w:hanging="720"/>
    </w:pPr>
    <w:rPr>
      <w:lang w:val="en-US"/>
    </w:rPr>
  </w:style>
  <w:style w:type="paragraph" w:styleId="TOC8">
    <w:name w:val="toc 8"/>
    <w:basedOn w:val="Normal"/>
    <w:next w:val="Normal"/>
    <w:semiHidden/>
    <w:pPr>
      <w:tabs>
        <w:tab w:val="left" w:leader="dot" w:pos="-720"/>
        <w:tab w:val="left" w:pos="9000"/>
        <w:tab w:val="right" w:pos="9360"/>
      </w:tabs>
      <w:ind w:left="720" w:hanging="720"/>
    </w:pPr>
    <w:rPr>
      <w:lang w:val="en-US"/>
    </w:rPr>
  </w:style>
  <w:style w:type="paragraph" w:styleId="TOC9">
    <w:name w:val="toc 9"/>
    <w:basedOn w:val="Normal"/>
    <w:next w:val="Normal"/>
    <w:semiHidden/>
    <w:pPr>
      <w:tabs>
        <w:tab w:val="left" w:leader="dot" w:pos="-720"/>
        <w:tab w:val="left" w:leader="dot" w:pos="9000"/>
        <w:tab w:val="right" w:pos="9360"/>
      </w:tabs>
      <w:ind w:left="720" w:hanging="720"/>
    </w:pPr>
    <w:rPr>
      <w:lang w:val="en-US"/>
    </w:rPr>
  </w:style>
  <w:style w:type="paragraph" w:styleId="Index1">
    <w:name w:val="index 1"/>
    <w:basedOn w:val="Normal"/>
    <w:next w:val="Normal"/>
    <w:semiHidden/>
    <w:pPr>
      <w:tabs>
        <w:tab w:val="left" w:leader="dot" w:pos="9000"/>
        <w:tab w:val="right" w:pos="9360"/>
      </w:tabs>
      <w:ind w:left="1440" w:right="720" w:hanging="1440"/>
    </w:pPr>
    <w:rPr>
      <w:lang w:val="en-US"/>
    </w:rPr>
  </w:style>
  <w:style w:type="paragraph" w:styleId="Index2">
    <w:name w:val="index 2"/>
    <w:basedOn w:val="Normal"/>
    <w:next w:val="Normal"/>
    <w:semiHidden/>
    <w:pPr>
      <w:tabs>
        <w:tab w:val="left" w:leader="dot" w:pos="9000"/>
        <w:tab w:val="right" w:pos="9360"/>
      </w:tabs>
      <w:ind w:left="1440" w:right="720" w:hanging="720"/>
    </w:pPr>
    <w:rPr>
      <w:lang w:val="en-US"/>
    </w:rPr>
  </w:style>
  <w:style w:type="paragraph" w:customStyle="1" w:styleId="toa">
    <w:name w:val="toa"/>
    <w:basedOn w:val="Normal"/>
    <w:pPr>
      <w:tabs>
        <w:tab w:val="left" w:pos="9000"/>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pPr>
      <w:tabs>
        <w:tab w:val="right" w:pos="9630"/>
      </w:tabs>
    </w:pPr>
    <w:rPr>
      <w:rFonts w:ascii="Arial" w:hAnsi="Arial"/>
      <w:noProof/>
      <w:lang w:val="en-US" w:eastAsia="en-US"/>
    </w:rPr>
  </w:style>
  <w:style w:type="paragraph" w:styleId="Footer">
    <w:name w:val="footer"/>
    <w:pPr>
      <w:tabs>
        <w:tab w:val="center" w:pos="5040"/>
        <w:tab w:val="right" w:pos="9630"/>
      </w:tabs>
    </w:pPr>
    <w:rPr>
      <w:rFonts w:ascii="Arial" w:hAnsi="Arial"/>
      <w:noProof/>
      <w:sz w:val="16"/>
      <w:lang w:val="en-US" w:eastAsia="en-US"/>
    </w:rPr>
  </w:style>
  <w:style w:type="character" w:styleId="PageNumber">
    <w:name w:val="page number"/>
    <w:basedOn w:val="DefaultParagraphFont"/>
    <w:rPr>
      <w:rFonts w:ascii="Arial" w:hAnsi="Arial"/>
    </w:rPr>
  </w:style>
  <w:style w:type="paragraph" w:customStyle="1" w:styleId="indenta">
    <w:name w:val="indent(a)"/>
    <w:pPr>
      <w:tabs>
        <w:tab w:val="left" w:pos="720"/>
      </w:tabs>
      <w:spacing w:after="120"/>
      <w:ind w:left="1440" w:hanging="1440"/>
    </w:pPr>
    <w:rPr>
      <w:rFonts w:ascii="Arial" w:hAnsi="Arial"/>
      <w:lang w:eastAsia="en-US"/>
    </w:rPr>
  </w:style>
  <w:style w:type="paragraph" w:customStyle="1" w:styleId="indenti">
    <w:name w:val="indent(i)"/>
    <w:pPr>
      <w:tabs>
        <w:tab w:val="left" w:pos="1440"/>
        <w:tab w:val="left" w:pos="2160"/>
      </w:tabs>
      <w:spacing w:after="120"/>
      <w:ind w:left="2160" w:hanging="2160"/>
    </w:pPr>
    <w:rPr>
      <w:rFonts w:ascii="Arial" w:hAnsi="Arial"/>
      <w:lang w:eastAsia="en-US"/>
    </w:rPr>
  </w:style>
  <w:style w:type="paragraph" w:customStyle="1" w:styleId="Keywords">
    <w:name w:val="Keywords"/>
    <w:basedOn w:val="MainText"/>
    <w:pPr>
      <w:jc w:val="left"/>
    </w:pPr>
    <w:rPr>
      <w:b/>
      <w:i/>
    </w:rPr>
  </w:style>
  <w:style w:type="paragraph" w:customStyle="1" w:styleId="MainText">
    <w:name w:val="Main Text"/>
    <w:pPr>
      <w:spacing w:before="240"/>
      <w:jc w:val="both"/>
    </w:pPr>
    <w:rPr>
      <w:rFonts w:ascii="Arial" w:hAnsi="Arial"/>
      <w:lang w:eastAsia="en-US"/>
    </w:rPr>
  </w:style>
  <w:style w:type="paragraph" w:customStyle="1" w:styleId="Title1">
    <w:name w:val="Title1"/>
    <w:pPr>
      <w:tabs>
        <w:tab w:val="right" w:pos="9746"/>
      </w:tabs>
      <w:jc w:val="right"/>
    </w:pPr>
    <w:rPr>
      <w:rFonts w:ascii="Arial" w:hAnsi="Arial"/>
      <w:sz w:val="60"/>
      <w:lang w:eastAsia="en-US"/>
    </w:rPr>
  </w:style>
  <w:style w:type="paragraph" w:customStyle="1" w:styleId="References">
    <w:name w:val="References"/>
    <w:pPr>
      <w:tabs>
        <w:tab w:val="left" w:pos="720"/>
        <w:tab w:val="left" w:pos="2160"/>
        <w:tab w:val="left" w:pos="2556"/>
      </w:tabs>
      <w:ind w:left="2556" w:hanging="2556"/>
    </w:pPr>
    <w:rPr>
      <w:rFonts w:ascii="Arial" w:hAnsi="Arial"/>
      <w:lang w:eastAsia="en-US"/>
    </w:rPr>
  </w:style>
  <w:style w:type="paragraph" w:customStyle="1" w:styleId="Title2">
    <w:name w:val="Title2"/>
    <w:basedOn w:val="Heading1"/>
    <w:pPr>
      <w:outlineLvl w:val="9"/>
    </w:pPr>
  </w:style>
  <w:style w:type="paragraph" w:customStyle="1" w:styleId="Payitem">
    <w:name w:val="Payitem"/>
    <w:basedOn w:val="MainText"/>
    <w:pPr>
      <w:ind w:left="2160" w:hanging="2160"/>
      <w:jc w:val="left"/>
    </w:pPr>
    <w:rPr>
      <w:b/>
    </w:rPr>
  </w:style>
  <w:style w:type="character" w:customStyle="1" w:styleId="TechInit">
    <w:name w:val="Tech Init"/>
    <w:basedOn w:val="DefaultParagraphFont"/>
    <w:rPr>
      <w:rFonts w:ascii="Swiss" w:hAnsi="Swiss"/>
      <w:noProof w:val="0"/>
      <w:sz w:val="23"/>
      <w:lang w:val="en-US"/>
    </w:rPr>
  </w:style>
  <w:style w:type="paragraph" w:customStyle="1" w:styleId="tolerances">
    <w:name w:val="tolerances"/>
    <w:basedOn w:val="Normal"/>
    <w:pPr>
      <w:keepNext/>
      <w:keepLines/>
      <w:tabs>
        <w:tab w:val="left" w:pos="378"/>
      </w:tabs>
    </w:pPr>
    <w:rPr>
      <w:b/>
    </w:rPr>
  </w:style>
  <w:style w:type="character" w:customStyle="1" w:styleId="councilname">
    <w:name w:val="councilname"/>
    <w:basedOn w:val="DefaultParagraphFont"/>
    <w:rPr>
      <w:rFonts w:ascii="Arial" w:hAnsi="Arial"/>
      <w:b/>
      <w:i/>
      <w:caps/>
      <w:sz w:val="20"/>
    </w:rPr>
  </w:style>
  <w:style w:type="paragraph" w:customStyle="1" w:styleId="3">
    <w:name w:val="3"/>
    <w:rPr>
      <w:rFonts w:ascii="Dutch" w:hAnsi="Dutch"/>
      <w:sz w:val="24"/>
      <w:lang w:eastAsia="en-US"/>
    </w:rPr>
  </w:style>
  <w:style w:type="paragraph" w:styleId="TOAHeading">
    <w:name w:val="toa heading"/>
    <w:next w:val="Normal"/>
    <w:semiHidden/>
    <w:pPr>
      <w:tabs>
        <w:tab w:val="right" w:pos="9360"/>
      </w:tabs>
    </w:pPr>
    <w:rPr>
      <w:rFonts w:ascii="Arial" w:hAnsi="Arial"/>
      <w:lang w:eastAsia="en-US"/>
    </w:rPr>
  </w:style>
  <w:style w:type="paragraph" w:customStyle="1" w:styleId="AusNormal">
    <w:name w:val="AusNormal"/>
    <w:pPr>
      <w:suppressAutoHyphens/>
      <w:jc w:val="both"/>
    </w:pPr>
    <w:rPr>
      <w:rFonts w:ascii="Arial" w:hAnsi="Arial"/>
      <w:spacing w:val="-7"/>
      <w:lang w:eastAsia="en-US"/>
    </w:rPr>
  </w:style>
  <w:style w:type="paragraph" w:customStyle="1" w:styleId="check">
    <w:name w:val="check"/>
    <w:rPr>
      <w:rFonts w:ascii="Swiss" w:hAnsi="Swiss"/>
      <w:sz w:val="23"/>
      <w:lang w:eastAsia="en-US"/>
    </w:rPr>
  </w:style>
  <w:style w:type="paragraph" w:customStyle="1" w:styleId="cited">
    <w:name w:val="cited"/>
    <w:rPr>
      <w:rFonts w:ascii="Swiss" w:hAnsi="Swiss"/>
      <w:sz w:val="23"/>
      <w:lang w:eastAsia="en-US"/>
    </w:rPr>
  </w:style>
  <w:style w:type="paragraph" w:customStyle="1" w:styleId="cclr">
    <w:name w:val="cclr"/>
    <w:pPr>
      <w:tabs>
        <w:tab w:val="center" w:pos="5040"/>
        <w:tab w:val="right" w:pos="9630"/>
      </w:tabs>
      <w:suppressAutoHyphens/>
      <w:jc w:val="both"/>
    </w:pPr>
    <w:rPr>
      <w:rFonts w:ascii="Arial" w:hAnsi="Arial"/>
      <w:spacing w:val="-2"/>
      <w:sz w:val="16"/>
      <w:lang w:eastAsia="en-US"/>
    </w:rPr>
  </w:style>
  <w:style w:type="paragraph" w:customStyle="1" w:styleId="cclr1">
    <w:name w:val="cclr1"/>
    <w:pPr>
      <w:tabs>
        <w:tab w:val="center" w:pos="5040"/>
        <w:tab w:val="right" w:pos="9630"/>
      </w:tabs>
    </w:pPr>
    <w:rPr>
      <w:rFonts w:ascii="Arial" w:hAnsi="Arial"/>
      <w:noProof/>
      <w:sz w:val="16"/>
      <w:lang w:val="en-US" w:eastAsia="en-US"/>
    </w:rPr>
  </w:style>
  <w:style w:type="paragraph" w:customStyle="1" w:styleId="box2">
    <w:name w:val="box2"/>
    <w:rPr>
      <w:rFonts w:ascii="Swiss" w:hAnsi="Swiss"/>
      <w:sz w:val="23"/>
      <w:lang w:eastAsia="en-US"/>
    </w:rPr>
  </w:style>
  <w:style w:type="paragraph" w:customStyle="1" w:styleId="Main">
    <w:name w:val="Main"/>
    <w:basedOn w:val="Normal"/>
    <w:pPr>
      <w:suppressAutoHyphens w:val="0"/>
      <w:spacing w:before="120" w:after="120"/>
    </w:pPr>
    <w:rPr>
      <w:spacing w:val="0"/>
      <w:sz w:val="22"/>
    </w:rPr>
  </w:style>
  <w:style w:type="paragraph" w:customStyle="1" w:styleId="Title10">
    <w:name w:val="Title 1"/>
    <w:basedOn w:val="Normal"/>
    <w:next w:val="Normal"/>
    <w:pPr>
      <w:tabs>
        <w:tab w:val="left" w:pos="-720"/>
        <w:tab w:val="left" w:pos="0"/>
        <w:tab w:val="left" w:pos="720"/>
        <w:tab w:val="left" w:pos="950"/>
        <w:tab w:val="left" w:pos="1440"/>
        <w:tab w:val="right" w:pos="9746"/>
      </w:tabs>
    </w:pPr>
    <w:rPr>
      <w:sz w:val="60"/>
    </w:rPr>
  </w:style>
  <w:style w:type="paragraph" w:customStyle="1" w:styleId="bullet1">
    <w:name w:val="bullet1"/>
    <w:basedOn w:val="Normal"/>
    <w:pPr>
      <w:tabs>
        <w:tab w:val="left" w:pos="-720"/>
        <w:tab w:val="left" w:pos="0"/>
        <w:tab w:val="left" w:pos="720"/>
        <w:tab w:val="left" w:pos="950"/>
        <w:tab w:val="left" w:pos="1440"/>
      </w:tabs>
      <w:spacing w:after="120"/>
      <w:ind w:left="720" w:hanging="720"/>
    </w:pPr>
    <w:rPr>
      <w:spacing w:val="-2"/>
    </w:rPr>
  </w:style>
  <w:style w:type="paragraph" w:customStyle="1" w:styleId="bullet2">
    <w:name w:val="bullet2"/>
    <w:basedOn w:val="bullet1"/>
    <w:pPr>
      <w:ind w:left="1723" w:hanging="283"/>
    </w:pPr>
  </w:style>
  <w:style w:type="character" w:customStyle="1" w:styleId="bolditalic">
    <w:name w:val="bolditalic"/>
    <w:basedOn w:val="DefaultParagraphFont"/>
    <w:rPr>
      <w:b/>
      <w:i/>
    </w:rPr>
  </w:style>
  <w:style w:type="paragraph" w:customStyle="1" w:styleId="bullet">
    <w:name w:val="bullet"/>
    <w:basedOn w:val="Normal"/>
    <w:pPr>
      <w:tabs>
        <w:tab w:val="left" w:pos="-720"/>
        <w:tab w:val="left" w:pos="0"/>
        <w:tab w:val="left" w:pos="720"/>
        <w:tab w:val="left" w:pos="950"/>
        <w:tab w:val="left" w:pos="1080"/>
      </w:tabs>
      <w:spacing w:before="120"/>
      <w:ind w:left="1080" w:hanging="950"/>
    </w:pPr>
    <w:rPr>
      <w:spacing w:val="-2"/>
    </w:rPr>
  </w:style>
  <w:style w:type="paragraph" w:customStyle="1" w:styleId="I">
    <w:name w:val="I"/>
    <w:rPr>
      <w:rFonts w:ascii="Arial" w:hAnsi="Arial"/>
      <w:sz w:val="22"/>
      <w:lang w:eastAsia="en-US"/>
    </w:rPr>
  </w:style>
  <w:style w:type="paragraph" w:customStyle="1" w:styleId="rtbox">
    <w:name w:val="rtbox"/>
    <w:pPr>
      <w:tabs>
        <w:tab w:val="center" w:pos="5040"/>
        <w:tab w:val="right" w:pos="9630"/>
      </w:tabs>
    </w:pPr>
    <w:rPr>
      <w:rFonts w:ascii="Arial" w:hAnsi="Arial"/>
      <w:noProof/>
      <w:sz w:val="16"/>
      <w:lang w:val="en-US" w:eastAsia="en-US"/>
    </w:rPr>
  </w:style>
  <w:style w:type="paragraph" w:customStyle="1" w:styleId="leftbox">
    <w:name w:val="leftbox"/>
    <w:pPr>
      <w:tabs>
        <w:tab w:val="center" w:pos="5040"/>
        <w:tab w:val="right" w:pos="9630"/>
      </w:tabs>
    </w:pPr>
    <w:rPr>
      <w:rFonts w:ascii="Arial" w:hAnsi="Arial"/>
      <w:noProof/>
      <w:sz w:val="16"/>
      <w:lang w:val="en-US" w:eastAsia="en-US"/>
    </w:rPr>
  </w:style>
  <w:style w:type="paragraph" w:customStyle="1" w:styleId="pay">
    <w:name w:val="pay"/>
    <w:rPr>
      <w:rFonts w:ascii="Arial" w:hAnsi="Arial"/>
      <w:sz w:val="23"/>
      <w:lang w:eastAsia="en-US"/>
    </w:rPr>
  </w:style>
  <w:style w:type="paragraph" w:customStyle="1" w:styleId="rtbxpmp">
    <w:name w:val="rtbxpmp"/>
    <w:pPr>
      <w:tabs>
        <w:tab w:val="center" w:pos="5040"/>
        <w:tab w:val="right" w:pos="9630"/>
      </w:tabs>
    </w:pPr>
    <w:rPr>
      <w:rFonts w:ascii="Arial" w:hAnsi="Arial"/>
      <w:noProof/>
      <w:sz w:val="16"/>
      <w:lang w:val="en-US" w:eastAsia="en-US"/>
    </w:rPr>
  </w:style>
  <w:style w:type="paragraph" w:customStyle="1" w:styleId="rtbxland">
    <w:name w:val="rtbxland"/>
    <w:pPr>
      <w:keepLines/>
      <w:tabs>
        <w:tab w:val="center" w:pos="4320"/>
        <w:tab w:val="right" w:pos="8640"/>
      </w:tabs>
    </w:pPr>
    <w:rPr>
      <w:rFonts w:ascii="Arial" w:hAnsi="Arial"/>
      <w:sz w:val="16"/>
      <w:lang w:val="en-US" w:eastAsia="en-US"/>
    </w:rPr>
  </w:style>
  <w:style w:type="paragraph" w:customStyle="1" w:styleId="sigblock">
    <w:name w:val="sigblock"/>
    <w:pPr>
      <w:spacing w:before="240"/>
      <w:jc w:val="both"/>
    </w:pPr>
    <w:rPr>
      <w:rFonts w:ascii="Arial" w:hAnsi="Arial"/>
      <w:lang w:eastAsia="en-US"/>
    </w:rPr>
  </w:style>
  <w:style w:type="paragraph" w:customStyle="1" w:styleId="rtbox1">
    <w:name w:val="rtbox1"/>
    <w:pPr>
      <w:tabs>
        <w:tab w:val="center" w:pos="5040"/>
        <w:tab w:val="right" w:pos="9630"/>
      </w:tabs>
    </w:pPr>
    <w:rPr>
      <w:rFonts w:ascii="Arial" w:hAnsi="Arial"/>
      <w:noProof/>
      <w:sz w:val="16"/>
      <w:lang w:val="en-US" w:eastAsia="en-US"/>
    </w:rPr>
  </w:style>
  <w:style w:type="paragraph" w:customStyle="1" w:styleId="leftbox1">
    <w:name w:val="leftbox1"/>
    <w:pPr>
      <w:tabs>
        <w:tab w:val="center" w:pos="5040"/>
        <w:tab w:val="right" w:pos="9630"/>
      </w:tabs>
    </w:pPr>
    <w:rPr>
      <w:rFonts w:ascii="Arial" w:hAnsi="Arial"/>
      <w:noProof/>
      <w:sz w:val="16"/>
      <w:lang w:val="en-US" w:eastAsia="en-US"/>
    </w:rPr>
  </w:style>
  <w:style w:type="paragraph" w:styleId="BalloonText">
    <w:name w:val="Balloon Text"/>
    <w:basedOn w:val="Normal"/>
    <w:semiHidden/>
    <w:rsid w:val="0053243B"/>
    <w:rPr>
      <w:rFonts w:ascii="Tahoma" w:hAnsi="Tahoma" w:cs="Tahoma"/>
      <w:sz w:val="16"/>
      <w:szCs w:val="16"/>
    </w:rPr>
  </w:style>
  <w:style w:type="character" w:styleId="Hyperlink">
    <w:name w:val="Hyperlink"/>
    <w:basedOn w:val="DefaultParagraphFont"/>
    <w:rsid w:val="0053243B"/>
    <w:rPr>
      <w:color w:val="0000FF"/>
      <w:u w:val="single"/>
    </w:rPr>
  </w:style>
  <w:style w:type="paragraph" w:styleId="NormalWeb">
    <w:name w:val="Normal (Web)"/>
    <w:basedOn w:val="Normal"/>
    <w:uiPriority w:val="99"/>
    <w:unhideWhenUsed/>
    <w:rsid w:val="00F23C17"/>
    <w:pPr>
      <w:suppressAutoHyphens w:val="0"/>
      <w:spacing w:before="100" w:beforeAutospacing="1" w:after="100" w:afterAutospacing="1"/>
      <w:jc w:val="left"/>
    </w:pPr>
    <w:rPr>
      <w:rFonts w:ascii="Times New Roman" w:eastAsiaTheme="minorEastAsia" w:hAnsi="Times New Roman"/>
      <w:spacing w:val="0"/>
      <w:sz w:val="24"/>
      <w:szCs w:val="24"/>
      <w:lang w:eastAsia="en-AU"/>
    </w:rPr>
  </w:style>
  <w:style w:type="paragraph" w:customStyle="1" w:styleId="Pointed">
    <w:name w:val="Pointed"/>
    <w:basedOn w:val="Normal"/>
    <w:qFormat/>
    <w:rsid w:val="007048F9"/>
    <w:pPr>
      <w:keepNext/>
      <w:numPr>
        <w:ilvl w:val="1"/>
        <w:numId w:val="1"/>
      </w:numPr>
      <w:tabs>
        <w:tab w:val="left" w:pos="1276"/>
      </w:tabs>
      <w:suppressAutoHyphens w:val="0"/>
      <w:spacing w:before="360"/>
      <w:ind w:left="2836"/>
      <w:jc w:val="left"/>
      <w:outlineLvl w:val="1"/>
    </w:pPr>
    <w:rPr>
      <w:spacing w:val="0"/>
    </w:rPr>
  </w:style>
  <w:style w:type="paragraph" w:styleId="Revision">
    <w:name w:val="Revision"/>
    <w:hidden/>
    <w:uiPriority w:val="99"/>
    <w:semiHidden/>
    <w:rsid w:val="00C0744A"/>
    <w:rPr>
      <w:rFonts w:ascii="Arial" w:hAnsi="Arial"/>
      <w:spacing w:val="-7"/>
      <w:lang w:eastAsia="en-US"/>
    </w:rPr>
  </w:style>
  <w:style w:type="character" w:styleId="CommentReference">
    <w:name w:val="annotation reference"/>
    <w:basedOn w:val="DefaultParagraphFont"/>
    <w:rsid w:val="006119E7"/>
    <w:rPr>
      <w:sz w:val="16"/>
      <w:szCs w:val="16"/>
    </w:rPr>
  </w:style>
  <w:style w:type="paragraph" w:styleId="CommentText">
    <w:name w:val="annotation text"/>
    <w:basedOn w:val="Normal"/>
    <w:link w:val="CommentTextChar"/>
    <w:rsid w:val="006119E7"/>
  </w:style>
  <w:style w:type="character" w:customStyle="1" w:styleId="CommentTextChar">
    <w:name w:val="Comment Text Char"/>
    <w:basedOn w:val="DefaultParagraphFont"/>
    <w:link w:val="CommentText"/>
    <w:rsid w:val="006119E7"/>
    <w:rPr>
      <w:rFonts w:ascii="Arial" w:hAnsi="Arial"/>
      <w:spacing w:val="-7"/>
      <w:lang w:eastAsia="en-US"/>
    </w:rPr>
  </w:style>
  <w:style w:type="paragraph" w:styleId="CommentSubject">
    <w:name w:val="annotation subject"/>
    <w:basedOn w:val="CommentText"/>
    <w:next w:val="CommentText"/>
    <w:link w:val="CommentSubjectChar"/>
    <w:rsid w:val="006119E7"/>
    <w:rPr>
      <w:b/>
      <w:bCs/>
    </w:rPr>
  </w:style>
  <w:style w:type="character" w:customStyle="1" w:styleId="CommentSubjectChar">
    <w:name w:val="Comment Subject Char"/>
    <w:basedOn w:val="CommentTextChar"/>
    <w:link w:val="CommentSubject"/>
    <w:rsid w:val="006119E7"/>
    <w:rPr>
      <w:rFonts w:ascii="Arial" w:hAnsi="Arial"/>
      <w:b/>
      <w:bCs/>
      <w:spacing w:val="-7"/>
      <w:lang w:eastAsia="en-US"/>
    </w:rPr>
  </w:style>
  <w:style w:type="paragraph" w:styleId="ListParagraph">
    <w:name w:val="List Paragraph"/>
    <w:basedOn w:val="Normal"/>
    <w:uiPriority w:val="34"/>
    <w:qFormat/>
    <w:rsid w:val="00484304"/>
    <w:pPr>
      <w:suppressAutoHyphens w:val="0"/>
      <w:ind w:left="720"/>
      <w:jc w:val="left"/>
    </w:pPr>
    <w:rPr>
      <w:rFonts w:ascii="Calibri" w:eastAsiaTheme="minorHAnsi" w:hAnsi="Calibri"/>
      <w:spacing w:val="0"/>
      <w:sz w:val="22"/>
      <w:szCs w:val="22"/>
    </w:rPr>
  </w:style>
  <w:style w:type="table" w:styleId="TableGrid">
    <w:name w:val="Table Grid"/>
    <w:basedOn w:val="TableNormal"/>
    <w:rsid w:val="00F13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TSPECTable">
    <w:name w:val="NATSPEC Table"/>
    <w:basedOn w:val="TableNormal"/>
    <w:rsid w:val="005B2BEF"/>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paragraph" w:customStyle="1" w:styleId="Default">
    <w:name w:val="Default"/>
    <w:rsid w:val="00187500"/>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0B25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5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 Id="rId22" Type="http://schemas.openxmlformats.org/officeDocument/2006/relationships/footer" Target="footer2.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au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B17A1-8C0C-41E9-BF55-300255455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ausspec.dot</Template>
  <TotalTime>33</TotalTime>
  <Pages>23</Pages>
  <Words>4139</Words>
  <Characters>22754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DEVELOPMENT</vt:lpstr>
    </vt:vector>
  </TitlesOfParts>
  <Company>FLANAGAN CONSULTING GROUP</Company>
  <LinksUpToDate>false</LinksUpToDate>
  <CharactersWithSpaces>26840</CharactersWithSpaces>
  <SharedDoc>false</SharedDoc>
  <HLinks>
    <vt:vector size="108" baseType="variant">
      <vt:variant>
        <vt:i4>1507390</vt:i4>
      </vt:variant>
      <vt:variant>
        <vt:i4>104</vt:i4>
      </vt:variant>
      <vt:variant>
        <vt:i4>0</vt:i4>
      </vt:variant>
      <vt:variant>
        <vt:i4>5</vt:i4>
      </vt:variant>
      <vt:variant>
        <vt:lpwstr/>
      </vt:variant>
      <vt:variant>
        <vt:lpwstr>_Toc148849358</vt:lpwstr>
      </vt:variant>
      <vt:variant>
        <vt:i4>1507390</vt:i4>
      </vt:variant>
      <vt:variant>
        <vt:i4>98</vt:i4>
      </vt:variant>
      <vt:variant>
        <vt:i4>0</vt:i4>
      </vt:variant>
      <vt:variant>
        <vt:i4>5</vt:i4>
      </vt:variant>
      <vt:variant>
        <vt:lpwstr/>
      </vt:variant>
      <vt:variant>
        <vt:lpwstr>_Toc148849357</vt:lpwstr>
      </vt:variant>
      <vt:variant>
        <vt:i4>1507390</vt:i4>
      </vt:variant>
      <vt:variant>
        <vt:i4>92</vt:i4>
      </vt:variant>
      <vt:variant>
        <vt:i4>0</vt:i4>
      </vt:variant>
      <vt:variant>
        <vt:i4>5</vt:i4>
      </vt:variant>
      <vt:variant>
        <vt:lpwstr/>
      </vt:variant>
      <vt:variant>
        <vt:lpwstr>_Toc148849356</vt:lpwstr>
      </vt:variant>
      <vt:variant>
        <vt:i4>1507390</vt:i4>
      </vt:variant>
      <vt:variant>
        <vt:i4>86</vt:i4>
      </vt:variant>
      <vt:variant>
        <vt:i4>0</vt:i4>
      </vt:variant>
      <vt:variant>
        <vt:i4>5</vt:i4>
      </vt:variant>
      <vt:variant>
        <vt:lpwstr/>
      </vt:variant>
      <vt:variant>
        <vt:lpwstr>_Toc148849355</vt:lpwstr>
      </vt:variant>
      <vt:variant>
        <vt:i4>1507390</vt:i4>
      </vt:variant>
      <vt:variant>
        <vt:i4>80</vt:i4>
      </vt:variant>
      <vt:variant>
        <vt:i4>0</vt:i4>
      </vt:variant>
      <vt:variant>
        <vt:i4>5</vt:i4>
      </vt:variant>
      <vt:variant>
        <vt:lpwstr/>
      </vt:variant>
      <vt:variant>
        <vt:lpwstr>_Toc148849354</vt:lpwstr>
      </vt:variant>
      <vt:variant>
        <vt:i4>1507390</vt:i4>
      </vt:variant>
      <vt:variant>
        <vt:i4>74</vt:i4>
      </vt:variant>
      <vt:variant>
        <vt:i4>0</vt:i4>
      </vt:variant>
      <vt:variant>
        <vt:i4>5</vt:i4>
      </vt:variant>
      <vt:variant>
        <vt:lpwstr/>
      </vt:variant>
      <vt:variant>
        <vt:lpwstr>_Toc148849353</vt:lpwstr>
      </vt:variant>
      <vt:variant>
        <vt:i4>1507390</vt:i4>
      </vt:variant>
      <vt:variant>
        <vt:i4>68</vt:i4>
      </vt:variant>
      <vt:variant>
        <vt:i4>0</vt:i4>
      </vt:variant>
      <vt:variant>
        <vt:i4>5</vt:i4>
      </vt:variant>
      <vt:variant>
        <vt:lpwstr/>
      </vt:variant>
      <vt:variant>
        <vt:lpwstr>_Toc148849352</vt:lpwstr>
      </vt:variant>
      <vt:variant>
        <vt:i4>1507390</vt:i4>
      </vt:variant>
      <vt:variant>
        <vt:i4>62</vt:i4>
      </vt:variant>
      <vt:variant>
        <vt:i4>0</vt:i4>
      </vt:variant>
      <vt:variant>
        <vt:i4>5</vt:i4>
      </vt:variant>
      <vt:variant>
        <vt:lpwstr/>
      </vt:variant>
      <vt:variant>
        <vt:lpwstr>_Toc148849351</vt:lpwstr>
      </vt:variant>
      <vt:variant>
        <vt:i4>1507390</vt:i4>
      </vt:variant>
      <vt:variant>
        <vt:i4>56</vt:i4>
      </vt:variant>
      <vt:variant>
        <vt:i4>0</vt:i4>
      </vt:variant>
      <vt:variant>
        <vt:i4>5</vt:i4>
      </vt:variant>
      <vt:variant>
        <vt:lpwstr/>
      </vt:variant>
      <vt:variant>
        <vt:lpwstr>_Toc148849350</vt:lpwstr>
      </vt:variant>
      <vt:variant>
        <vt:i4>1441854</vt:i4>
      </vt:variant>
      <vt:variant>
        <vt:i4>50</vt:i4>
      </vt:variant>
      <vt:variant>
        <vt:i4>0</vt:i4>
      </vt:variant>
      <vt:variant>
        <vt:i4>5</vt:i4>
      </vt:variant>
      <vt:variant>
        <vt:lpwstr/>
      </vt:variant>
      <vt:variant>
        <vt:lpwstr>_Toc148849349</vt:lpwstr>
      </vt:variant>
      <vt:variant>
        <vt:i4>1441854</vt:i4>
      </vt:variant>
      <vt:variant>
        <vt:i4>44</vt:i4>
      </vt:variant>
      <vt:variant>
        <vt:i4>0</vt:i4>
      </vt:variant>
      <vt:variant>
        <vt:i4>5</vt:i4>
      </vt:variant>
      <vt:variant>
        <vt:lpwstr/>
      </vt:variant>
      <vt:variant>
        <vt:lpwstr>_Toc148849348</vt:lpwstr>
      </vt:variant>
      <vt:variant>
        <vt:i4>1441854</vt:i4>
      </vt:variant>
      <vt:variant>
        <vt:i4>38</vt:i4>
      </vt:variant>
      <vt:variant>
        <vt:i4>0</vt:i4>
      </vt:variant>
      <vt:variant>
        <vt:i4>5</vt:i4>
      </vt:variant>
      <vt:variant>
        <vt:lpwstr/>
      </vt:variant>
      <vt:variant>
        <vt:lpwstr>_Toc148849347</vt:lpwstr>
      </vt:variant>
      <vt:variant>
        <vt:i4>1441854</vt:i4>
      </vt:variant>
      <vt:variant>
        <vt:i4>32</vt:i4>
      </vt:variant>
      <vt:variant>
        <vt:i4>0</vt:i4>
      </vt:variant>
      <vt:variant>
        <vt:i4>5</vt:i4>
      </vt:variant>
      <vt:variant>
        <vt:lpwstr/>
      </vt:variant>
      <vt:variant>
        <vt:lpwstr>_Toc148849346</vt:lpwstr>
      </vt:variant>
      <vt:variant>
        <vt:i4>1441854</vt:i4>
      </vt:variant>
      <vt:variant>
        <vt:i4>26</vt:i4>
      </vt:variant>
      <vt:variant>
        <vt:i4>0</vt:i4>
      </vt:variant>
      <vt:variant>
        <vt:i4>5</vt:i4>
      </vt:variant>
      <vt:variant>
        <vt:lpwstr/>
      </vt:variant>
      <vt:variant>
        <vt:lpwstr>_Toc148849345</vt:lpwstr>
      </vt:variant>
      <vt:variant>
        <vt:i4>1441854</vt:i4>
      </vt:variant>
      <vt:variant>
        <vt:i4>20</vt:i4>
      </vt:variant>
      <vt:variant>
        <vt:i4>0</vt:i4>
      </vt:variant>
      <vt:variant>
        <vt:i4>5</vt:i4>
      </vt:variant>
      <vt:variant>
        <vt:lpwstr/>
      </vt:variant>
      <vt:variant>
        <vt:lpwstr>_Toc148849344</vt:lpwstr>
      </vt:variant>
      <vt:variant>
        <vt:i4>1441854</vt:i4>
      </vt:variant>
      <vt:variant>
        <vt:i4>14</vt:i4>
      </vt:variant>
      <vt:variant>
        <vt:i4>0</vt:i4>
      </vt:variant>
      <vt:variant>
        <vt:i4>5</vt:i4>
      </vt:variant>
      <vt:variant>
        <vt:lpwstr/>
      </vt:variant>
      <vt:variant>
        <vt:lpwstr>_Toc148849343</vt:lpwstr>
      </vt:variant>
      <vt:variant>
        <vt:i4>1441854</vt:i4>
      </vt:variant>
      <vt:variant>
        <vt:i4>8</vt:i4>
      </vt:variant>
      <vt:variant>
        <vt:i4>0</vt:i4>
      </vt:variant>
      <vt:variant>
        <vt:i4>5</vt:i4>
      </vt:variant>
      <vt:variant>
        <vt:lpwstr/>
      </vt:variant>
      <vt:variant>
        <vt:lpwstr>_Toc148849342</vt:lpwstr>
      </vt:variant>
      <vt:variant>
        <vt:i4>1441854</vt:i4>
      </vt:variant>
      <vt:variant>
        <vt:i4>2</vt:i4>
      </vt:variant>
      <vt:variant>
        <vt:i4>0</vt:i4>
      </vt:variant>
      <vt:variant>
        <vt:i4>5</vt:i4>
      </vt:variant>
      <vt:variant>
        <vt:lpwstr/>
      </vt:variant>
      <vt:variant>
        <vt:lpwstr>_Toc148849341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dc:title>
  <dc:creator>Jessica Dennien</dc:creator>
  <cp:lastModifiedBy>Monica Borg</cp:lastModifiedBy>
  <cp:revision>9</cp:revision>
  <cp:lastPrinted>2016-10-18T01:31:00Z</cp:lastPrinted>
  <dcterms:created xsi:type="dcterms:W3CDTF">2018-01-18T04:42:00Z</dcterms:created>
  <dcterms:modified xsi:type="dcterms:W3CDTF">2018-01-22T22:26:00Z</dcterms:modified>
</cp:coreProperties>
</file>